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8C3B6" w14:textId="7A527843" w:rsidR="00B818CD" w:rsidRPr="00773EF3" w:rsidRDefault="0017487B" w:rsidP="00134972">
      <w:pPr>
        <w:rPr>
          <w:rFonts w:asciiTheme="minorHAnsi" w:hAnsiTheme="minorHAnsi" w:cstheme="minorHAnsi"/>
          <w:color w:val="000000" w:themeColor="text1"/>
          <w:sz w:val="13"/>
          <w:szCs w:val="13"/>
        </w:rPr>
      </w:pPr>
      <w:r w:rsidRPr="00773EF3">
        <w:rPr>
          <w:rFonts w:asciiTheme="minorHAnsi" w:hAnsiTheme="minorHAnsi" w:cstheme="minorHAnsi"/>
          <w:noProof/>
          <w:color w:val="000000" w:themeColor="text1"/>
        </w:rPr>
        <w:drawing>
          <wp:anchor distT="0" distB="0" distL="114300" distR="114300" simplePos="0" relativeHeight="251659264" behindDoc="0" locked="0" layoutInCell="1" hidden="0" allowOverlap="1" wp14:anchorId="7E01FDCD" wp14:editId="37D90FF2">
            <wp:simplePos x="0" y="0"/>
            <wp:positionH relativeFrom="column">
              <wp:posOffset>3331845</wp:posOffset>
            </wp:positionH>
            <wp:positionV relativeFrom="paragraph">
              <wp:posOffset>287655</wp:posOffset>
            </wp:positionV>
            <wp:extent cx="2082800" cy="795020"/>
            <wp:effectExtent l="0" t="0" r="0" b="0"/>
            <wp:wrapSquare wrapText="bothSides" distT="0" distB="0" distL="114300" distR="114300"/>
            <wp:docPr id="19" name="image1.png" descr="KKLM-logo-2017-lyhike.png"/>
            <wp:cNvGraphicFramePr/>
            <a:graphic xmlns:a="http://schemas.openxmlformats.org/drawingml/2006/main">
              <a:graphicData uri="http://schemas.openxmlformats.org/drawingml/2006/picture">
                <pic:pic xmlns:pic="http://schemas.openxmlformats.org/drawingml/2006/picture">
                  <pic:nvPicPr>
                    <pic:cNvPr id="0" name="image1.png" descr="KKLM-logo-2017-lyhike.png"/>
                    <pic:cNvPicPr preferRelativeResize="0"/>
                  </pic:nvPicPr>
                  <pic:blipFill>
                    <a:blip r:embed="rId8"/>
                    <a:srcRect/>
                    <a:stretch>
                      <a:fillRect/>
                    </a:stretch>
                  </pic:blipFill>
                  <pic:spPr>
                    <a:xfrm>
                      <a:off x="0" y="0"/>
                      <a:ext cx="2082800" cy="795020"/>
                    </a:xfrm>
                    <a:prstGeom prst="rect">
                      <a:avLst/>
                    </a:prstGeom>
                    <a:ln/>
                  </pic:spPr>
                </pic:pic>
              </a:graphicData>
            </a:graphic>
          </wp:anchor>
        </w:drawing>
      </w:r>
      <w:r w:rsidR="00175EF7" w:rsidRPr="00773EF3">
        <w:rPr>
          <w:rFonts w:asciiTheme="minorHAnsi" w:hAnsiTheme="minorHAnsi" w:cstheme="minorHAnsi"/>
          <w:noProof/>
          <w:color w:val="000000" w:themeColor="text1"/>
          <w:sz w:val="13"/>
          <w:szCs w:val="13"/>
          <w:lang w:val="et-EE" w:eastAsia="et-EE"/>
        </w:rPr>
        <w:drawing>
          <wp:anchor distT="0" distB="0" distL="114300" distR="114300" simplePos="0" relativeHeight="251652608" behindDoc="1" locked="0" layoutInCell="1" allowOverlap="1" wp14:anchorId="479BC167" wp14:editId="54C00175">
            <wp:simplePos x="0" y="0"/>
            <wp:positionH relativeFrom="column">
              <wp:posOffset>-211455</wp:posOffset>
            </wp:positionH>
            <wp:positionV relativeFrom="paragraph">
              <wp:posOffset>77470</wp:posOffset>
            </wp:positionV>
            <wp:extent cx="3495040" cy="1120775"/>
            <wp:effectExtent l="19050" t="0" r="0" b="0"/>
            <wp:wrapTight wrapText="bothSides">
              <wp:wrapPolygon edited="0">
                <wp:start x="-118" y="0"/>
                <wp:lineTo x="-118" y="21294"/>
                <wp:lineTo x="21545" y="21294"/>
                <wp:lineTo x="21545" y="0"/>
                <wp:lineTo x="-118" y="0"/>
              </wp:wrapPolygon>
            </wp:wrapTight>
            <wp:docPr id="1" name="Picture 0" descr="logo-leader-2014-est-horisontaal-varvi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eader-2014-est-horisontaal-varviline.jpg"/>
                    <pic:cNvPicPr/>
                  </pic:nvPicPr>
                  <pic:blipFill>
                    <a:blip r:embed="rId9" cstate="print"/>
                    <a:stretch>
                      <a:fillRect/>
                    </a:stretch>
                  </pic:blipFill>
                  <pic:spPr>
                    <a:xfrm>
                      <a:off x="0" y="0"/>
                      <a:ext cx="3495040" cy="1120775"/>
                    </a:xfrm>
                    <a:prstGeom prst="rect">
                      <a:avLst/>
                    </a:prstGeom>
                  </pic:spPr>
                </pic:pic>
              </a:graphicData>
            </a:graphic>
          </wp:anchor>
        </w:drawing>
      </w:r>
    </w:p>
    <w:p w14:paraId="01990712" w14:textId="72CB3F90" w:rsidR="00B818CD" w:rsidRPr="00773EF3" w:rsidRDefault="00B818CD" w:rsidP="00134972">
      <w:pPr>
        <w:ind w:left="230"/>
        <w:rPr>
          <w:rFonts w:asciiTheme="minorHAnsi" w:hAnsiTheme="minorHAnsi" w:cstheme="minorHAnsi"/>
          <w:color w:val="000000" w:themeColor="text1"/>
        </w:rPr>
      </w:pPr>
    </w:p>
    <w:p w14:paraId="66B0EADE" w14:textId="3110587A" w:rsidR="00B818CD" w:rsidRPr="00773EF3" w:rsidRDefault="00175EF7" w:rsidP="00134972">
      <w:pPr>
        <w:spacing w:before="8"/>
        <w:rPr>
          <w:rFonts w:asciiTheme="minorHAnsi" w:hAnsiTheme="minorHAnsi" w:cstheme="minorHAnsi"/>
          <w:color w:val="000000" w:themeColor="text1"/>
          <w:sz w:val="16"/>
          <w:szCs w:val="16"/>
        </w:rPr>
      </w:pPr>
      <w:r w:rsidRPr="00773EF3">
        <w:rPr>
          <w:rFonts w:asciiTheme="minorHAnsi" w:hAnsiTheme="minorHAnsi" w:cstheme="minorHAnsi"/>
          <w:noProof/>
          <w:color w:val="000000" w:themeColor="text1"/>
          <w:sz w:val="16"/>
          <w:szCs w:val="16"/>
          <w:lang w:val="et-EE" w:eastAsia="et-EE"/>
        </w:rPr>
        <w:drawing>
          <wp:anchor distT="0" distB="0" distL="114300" distR="114300" simplePos="0" relativeHeight="251651584" behindDoc="1" locked="0" layoutInCell="1" allowOverlap="1" wp14:anchorId="5FD4E2CC" wp14:editId="308613CB">
            <wp:simplePos x="0" y="0"/>
            <wp:positionH relativeFrom="column">
              <wp:posOffset>-48895</wp:posOffset>
            </wp:positionH>
            <wp:positionV relativeFrom="paragraph">
              <wp:posOffset>14605</wp:posOffset>
            </wp:positionV>
            <wp:extent cx="2082800" cy="795020"/>
            <wp:effectExtent l="0" t="0" r="0" b="0"/>
            <wp:wrapTight wrapText="bothSides">
              <wp:wrapPolygon edited="0">
                <wp:start x="3359" y="1553"/>
                <wp:lineTo x="198" y="9834"/>
                <wp:lineTo x="198" y="10351"/>
                <wp:lineTo x="2371" y="18115"/>
                <wp:lineTo x="3359" y="19668"/>
                <wp:lineTo x="4544" y="19668"/>
                <wp:lineTo x="4741" y="19668"/>
                <wp:lineTo x="17978" y="18115"/>
                <wp:lineTo x="21139" y="16562"/>
                <wp:lineTo x="20349" y="9834"/>
                <wp:lineTo x="21139" y="5176"/>
                <wp:lineTo x="18966" y="4141"/>
                <wp:lineTo x="4544" y="1553"/>
                <wp:lineTo x="3359" y="1553"/>
              </wp:wrapPolygon>
            </wp:wrapTight>
            <wp:docPr id="3" name="Picture 2" descr="KKLM-logo-2017-lyhi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KLM-logo-2017-lyhike.png"/>
                    <pic:cNvPicPr/>
                  </pic:nvPicPr>
                  <pic:blipFill>
                    <a:blip r:embed="rId10" cstate="print"/>
                    <a:stretch>
                      <a:fillRect/>
                    </a:stretch>
                  </pic:blipFill>
                  <pic:spPr>
                    <a:xfrm>
                      <a:off x="0" y="0"/>
                      <a:ext cx="2082800" cy="795020"/>
                    </a:xfrm>
                    <a:prstGeom prst="rect">
                      <a:avLst/>
                    </a:prstGeom>
                  </pic:spPr>
                </pic:pic>
              </a:graphicData>
            </a:graphic>
          </wp:anchor>
        </w:drawing>
      </w:r>
    </w:p>
    <w:p w14:paraId="2C2F42BB" w14:textId="186E5905" w:rsidR="00B818CD" w:rsidRPr="00773EF3" w:rsidRDefault="00B818CD" w:rsidP="00134972">
      <w:pPr>
        <w:rPr>
          <w:rFonts w:asciiTheme="minorHAnsi" w:hAnsiTheme="minorHAnsi" w:cstheme="minorHAnsi"/>
          <w:color w:val="000000" w:themeColor="text1"/>
        </w:rPr>
      </w:pPr>
    </w:p>
    <w:p w14:paraId="2C1FDD72" w14:textId="0A464F04" w:rsidR="00B818CD" w:rsidRPr="00773EF3" w:rsidRDefault="00B818CD" w:rsidP="00134972">
      <w:pPr>
        <w:rPr>
          <w:rFonts w:asciiTheme="minorHAnsi" w:hAnsiTheme="minorHAnsi" w:cstheme="minorHAnsi"/>
          <w:color w:val="000000" w:themeColor="text1"/>
        </w:rPr>
      </w:pPr>
    </w:p>
    <w:p w14:paraId="5D7F2C43" w14:textId="77777777" w:rsidR="00B818CD" w:rsidRPr="00773EF3" w:rsidRDefault="00B818CD" w:rsidP="00134972">
      <w:pPr>
        <w:rPr>
          <w:rFonts w:asciiTheme="minorHAnsi" w:hAnsiTheme="minorHAnsi" w:cstheme="minorHAnsi"/>
          <w:color w:val="000000" w:themeColor="text1"/>
        </w:rPr>
      </w:pPr>
    </w:p>
    <w:p w14:paraId="72D1FBF9" w14:textId="77777777" w:rsidR="00B818CD" w:rsidRPr="00773EF3" w:rsidRDefault="00B818CD" w:rsidP="00134972">
      <w:pPr>
        <w:rPr>
          <w:rFonts w:asciiTheme="minorHAnsi" w:hAnsiTheme="minorHAnsi" w:cstheme="minorHAnsi"/>
          <w:color w:val="000000" w:themeColor="text1"/>
        </w:rPr>
      </w:pPr>
    </w:p>
    <w:p w14:paraId="7CBC8666" w14:textId="77777777" w:rsidR="00B818CD" w:rsidRPr="00773EF3" w:rsidRDefault="00B818CD" w:rsidP="00134972">
      <w:pPr>
        <w:rPr>
          <w:rFonts w:asciiTheme="minorHAnsi" w:hAnsiTheme="minorHAnsi" w:cstheme="minorHAnsi"/>
          <w:color w:val="000000" w:themeColor="text1"/>
        </w:rPr>
      </w:pPr>
    </w:p>
    <w:p w14:paraId="677CFC80" w14:textId="77777777" w:rsidR="00B818CD" w:rsidRPr="00773EF3" w:rsidRDefault="00B818CD" w:rsidP="00134972">
      <w:pPr>
        <w:rPr>
          <w:rFonts w:asciiTheme="minorHAnsi" w:hAnsiTheme="minorHAnsi" w:cstheme="minorHAnsi"/>
          <w:color w:val="000000" w:themeColor="text1"/>
        </w:rPr>
      </w:pPr>
    </w:p>
    <w:p w14:paraId="40EFA7AC" w14:textId="77777777" w:rsidR="00B818CD" w:rsidRPr="00773EF3" w:rsidRDefault="00B818CD" w:rsidP="00134972">
      <w:pPr>
        <w:rPr>
          <w:rFonts w:asciiTheme="minorHAnsi" w:hAnsiTheme="minorHAnsi" w:cstheme="minorHAnsi"/>
          <w:color w:val="000000" w:themeColor="text1"/>
        </w:rPr>
      </w:pPr>
    </w:p>
    <w:p w14:paraId="45003DE9" w14:textId="4184E06A" w:rsidR="00B818CD" w:rsidRPr="00773EF3" w:rsidRDefault="00B818CD" w:rsidP="00134972">
      <w:pPr>
        <w:rPr>
          <w:rFonts w:asciiTheme="minorHAnsi" w:hAnsiTheme="minorHAnsi" w:cstheme="minorHAnsi"/>
          <w:color w:val="000000" w:themeColor="text1"/>
        </w:rPr>
      </w:pPr>
    </w:p>
    <w:p w14:paraId="21A21B3A" w14:textId="62FB35F1" w:rsidR="00834E40" w:rsidRPr="00773EF3" w:rsidRDefault="00834E40" w:rsidP="00134972">
      <w:pPr>
        <w:rPr>
          <w:rFonts w:asciiTheme="minorHAnsi" w:hAnsiTheme="minorHAnsi" w:cstheme="minorHAnsi"/>
          <w:color w:val="000000" w:themeColor="text1"/>
        </w:rPr>
      </w:pPr>
    </w:p>
    <w:p w14:paraId="5A514F64" w14:textId="77777777" w:rsidR="00834E40" w:rsidRPr="00773EF3" w:rsidRDefault="00834E40" w:rsidP="00134972">
      <w:pPr>
        <w:rPr>
          <w:rFonts w:asciiTheme="minorHAnsi" w:hAnsiTheme="minorHAnsi" w:cstheme="minorHAnsi"/>
          <w:color w:val="000000" w:themeColor="text1"/>
        </w:rPr>
      </w:pPr>
    </w:p>
    <w:p w14:paraId="3553F7F9" w14:textId="77777777" w:rsidR="00B818CD" w:rsidRPr="00773EF3" w:rsidRDefault="00B818CD" w:rsidP="00134972">
      <w:pPr>
        <w:rPr>
          <w:rFonts w:asciiTheme="minorHAnsi" w:hAnsiTheme="minorHAnsi" w:cstheme="minorHAnsi"/>
          <w:color w:val="000000" w:themeColor="text1"/>
        </w:rPr>
      </w:pPr>
    </w:p>
    <w:p w14:paraId="715CED9C" w14:textId="77777777" w:rsidR="00B818CD" w:rsidRPr="00773EF3" w:rsidRDefault="00B818CD" w:rsidP="00134972">
      <w:pPr>
        <w:rPr>
          <w:rFonts w:asciiTheme="minorHAnsi" w:hAnsiTheme="minorHAnsi" w:cstheme="minorHAnsi"/>
          <w:color w:val="000000" w:themeColor="text1"/>
        </w:rPr>
      </w:pPr>
    </w:p>
    <w:p w14:paraId="151477EE" w14:textId="77777777" w:rsidR="00B818CD" w:rsidRPr="00773EF3" w:rsidRDefault="00B818CD" w:rsidP="00134972">
      <w:pPr>
        <w:rPr>
          <w:rFonts w:asciiTheme="minorHAnsi" w:hAnsiTheme="minorHAnsi" w:cstheme="minorHAnsi"/>
          <w:color w:val="000000" w:themeColor="text1"/>
        </w:rPr>
      </w:pPr>
    </w:p>
    <w:p w14:paraId="4D499B7C" w14:textId="77777777" w:rsidR="00B818CD" w:rsidRPr="00773EF3" w:rsidRDefault="00B818CD" w:rsidP="00134972">
      <w:pPr>
        <w:rPr>
          <w:rFonts w:asciiTheme="minorHAnsi" w:hAnsiTheme="minorHAnsi" w:cstheme="minorHAnsi"/>
          <w:color w:val="000000" w:themeColor="text1"/>
        </w:rPr>
      </w:pPr>
    </w:p>
    <w:p w14:paraId="11B77CF0" w14:textId="77777777" w:rsidR="00B818CD" w:rsidRPr="00773EF3" w:rsidRDefault="00B818CD" w:rsidP="00134972">
      <w:pPr>
        <w:rPr>
          <w:rFonts w:asciiTheme="minorHAnsi" w:hAnsiTheme="minorHAnsi" w:cstheme="minorHAnsi"/>
          <w:color w:val="000000" w:themeColor="text1"/>
        </w:rPr>
      </w:pPr>
    </w:p>
    <w:p w14:paraId="4740C08E" w14:textId="77777777" w:rsidR="00B818CD" w:rsidRPr="00773EF3" w:rsidRDefault="00B818CD" w:rsidP="00134972">
      <w:pPr>
        <w:rPr>
          <w:rFonts w:asciiTheme="minorHAnsi" w:hAnsiTheme="minorHAnsi" w:cstheme="minorHAnsi"/>
          <w:color w:val="000000" w:themeColor="text1"/>
        </w:rPr>
      </w:pPr>
    </w:p>
    <w:p w14:paraId="1A27D85C" w14:textId="77777777" w:rsidR="00B818CD" w:rsidRPr="00773EF3" w:rsidRDefault="00B818CD" w:rsidP="00134972">
      <w:pPr>
        <w:rPr>
          <w:rFonts w:asciiTheme="minorHAnsi" w:hAnsiTheme="minorHAnsi" w:cstheme="minorHAnsi"/>
          <w:color w:val="000000" w:themeColor="text1"/>
        </w:rPr>
      </w:pPr>
    </w:p>
    <w:p w14:paraId="05A413EC" w14:textId="329B845C" w:rsidR="00B818CD" w:rsidRPr="00773EF3" w:rsidRDefault="005762AB" w:rsidP="00B4014A">
      <w:pPr>
        <w:jc w:val="center"/>
        <w:rPr>
          <w:rFonts w:asciiTheme="minorHAnsi" w:hAnsiTheme="minorHAnsi" w:cstheme="minorHAnsi"/>
          <w:b/>
          <w:bCs/>
          <w:color w:val="000000" w:themeColor="text1"/>
          <w:sz w:val="48"/>
          <w:szCs w:val="48"/>
          <w:lang w:val="sv-FI"/>
        </w:rPr>
      </w:pPr>
      <w:r w:rsidRPr="00773EF3">
        <w:rPr>
          <w:rFonts w:asciiTheme="minorHAnsi" w:hAnsiTheme="minorHAnsi" w:cstheme="minorHAnsi"/>
          <w:b/>
          <w:bCs/>
          <w:color w:val="000000" w:themeColor="text1"/>
          <w:sz w:val="48"/>
          <w:szCs w:val="48"/>
          <w:lang w:val="sv-FI"/>
        </w:rPr>
        <w:t>MTÜ K</w:t>
      </w:r>
      <w:r w:rsidRPr="00773EF3">
        <w:rPr>
          <w:rFonts w:asciiTheme="minorHAnsi" w:hAnsiTheme="minorHAnsi" w:cstheme="minorHAnsi"/>
          <w:b/>
          <w:bCs/>
          <w:color w:val="000000" w:themeColor="text1"/>
          <w:spacing w:val="-3"/>
          <w:sz w:val="48"/>
          <w:szCs w:val="48"/>
          <w:lang w:val="sv-FI"/>
        </w:rPr>
        <w:t>O</w:t>
      </w:r>
      <w:r w:rsidRPr="00773EF3">
        <w:rPr>
          <w:rFonts w:asciiTheme="minorHAnsi" w:hAnsiTheme="minorHAnsi" w:cstheme="minorHAnsi"/>
          <w:b/>
          <w:bCs/>
          <w:color w:val="000000" w:themeColor="text1"/>
          <w:sz w:val="48"/>
          <w:szCs w:val="48"/>
          <w:lang w:val="sv-FI"/>
        </w:rPr>
        <w:t>DUK</w:t>
      </w:r>
      <w:r w:rsidRPr="00773EF3">
        <w:rPr>
          <w:rFonts w:asciiTheme="minorHAnsi" w:hAnsiTheme="minorHAnsi" w:cstheme="minorHAnsi"/>
          <w:b/>
          <w:bCs/>
          <w:color w:val="000000" w:themeColor="text1"/>
          <w:spacing w:val="-2"/>
          <w:sz w:val="48"/>
          <w:szCs w:val="48"/>
          <w:lang w:val="sv-FI"/>
        </w:rPr>
        <w:t>A</w:t>
      </w:r>
      <w:r w:rsidRPr="00773EF3">
        <w:rPr>
          <w:rFonts w:asciiTheme="minorHAnsi" w:hAnsiTheme="minorHAnsi" w:cstheme="minorHAnsi"/>
          <w:b/>
          <w:bCs/>
          <w:color w:val="000000" w:themeColor="text1"/>
          <w:sz w:val="48"/>
          <w:szCs w:val="48"/>
          <w:lang w:val="sv-FI"/>
        </w:rPr>
        <w:t>NT L</w:t>
      </w:r>
      <w:r w:rsidRPr="00773EF3">
        <w:rPr>
          <w:rFonts w:asciiTheme="minorHAnsi" w:hAnsiTheme="minorHAnsi" w:cstheme="minorHAnsi"/>
          <w:b/>
          <w:bCs/>
          <w:color w:val="000000" w:themeColor="text1"/>
          <w:spacing w:val="-2"/>
          <w:sz w:val="48"/>
          <w:szCs w:val="48"/>
          <w:lang w:val="sv-FI"/>
        </w:rPr>
        <w:t>Ä</w:t>
      </w:r>
      <w:r w:rsidRPr="00773EF3">
        <w:rPr>
          <w:rFonts w:asciiTheme="minorHAnsi" w:hAnsiTheme="minorHAnsi" w:cstheme="minorHAnsi"/>
          <w:b/>
          <w:bCs/>
          <w:color w:val="000000" w:themeColor="text1"/>
          <w:sz w:val="48"/>
          <w:szCs w:val="48"/>
          <w:lang w:val="sv-FI"/>
        </w:rPr>
        <w:t>ÄN</w:t>
      </w:r>
      <w:r w:rsidRPr="00773EF3">
        <w:rPr>
          <w:rFonts w:asciiTheme="minorHAnsi" w:hAnsiTheme="minorHAnsi" w:cstheme="minorHAnsi"/>
          <w:b/>
          <w:bCs/>
          <w:color w:val="000000" w:themeColor="text1"/>
          <w:spacing w:val="-1"/>
          <w:sz w:val="48"/>
          <w:szCs w:val="48"/>
          <w:lang w:val="sv-FI"/>
        </w:rPr>
        <w:t>E</w:t>
      </w:r>
      <w:r w:rsidRPr="00773EF3">
        <w:rPr>
          <w:rFonts w:asciiTheme="minorHAnsi" w:hAnsiTheme="minorHAnsi" w:cstheme="minorHAnsi"/>
          <w:b/>
          <w:bCs/>
          <w:color w:val="000000" w:themeColor="text1"/>
          <w:sz w:val="48"/>
          <w:szCs w:val="48"/>
          <w:lang w:val="sv-FI"/>
        </w:rPr>
        <w:t>MAA</w:t>
      </w:r>
      <w:r w:rsidR="00B4014A" w:rsidRPr="00773EF3">
        <w:rPr>
          <w:rFonts w:asciiTheme="minorHAnsi" w:hAnsiTheme="minorHAnsi" w:cstheme="minorHAnsi"/>
          <w:b/>
          <w:bCs/>
          <w:color w:val="000000" w:themeColor="text1"/>
          <w:sz w:val="48"/>
          <w:szCs w:val="48"/>
          <w:lang w:val="sv-FI"/>
        </w:rPr>
        <w:t xml:space="preserve"> </w:t>
      </w:r>
      <w:r w:rsidRPr="00773EF3">
        <w:rPr>
          <w:rFonts w:asciiTheme="minorHAnsi" w:hAnsiTheme="minorHAnsi" w:cstheme="minorHAnsi"/>
          <w:b/>
          <w:bCs/>
          <w:color w:val="000000" w:themeColor="text1"/>
          <w:spacing w:val="1"/>
          <w:sz w:val="48"/>
          <w:szCs w:val="48"/>
          <w:lang w:val="sv-FI"/>
        </w:rPr>
        <w:t>S</w:t>
      </w:r>
      <w:r w:rsidRPr="00773EF3">
        <w:rPr>
          <w:rFonts w:asciiTheme="minorHAnsi" w:hAnsiTheme="minorHAnsi" w:cstheme="minorHAnsi"/>
          <w:b/>
          <w:bCs/>
          <w:color w:val="000000" w:themeColor="text1"/>
          <w:spacing w:val="-3"/>
          <w:sz w:val="48"/>
          <w:szCs w:val="48"/>
          <w:lang w:val="sv-FI"/>
        </w:rPr>
        <w:t>T</w:t>
      </w:r>
      <w:r w:rsidRPr="00773EF3">
        <w:rPr>
          <w:rFonts w:asciiTheme="minorHAnsi" w:hAnsiTheme="minorHAnsi" w:cstheme="minorHAnsi"/>
          <w:b/>
          <w:bCs/>
          <w:color w:val="000000" w:themeColor="text1"/>
          <w:sz w:val="48"/>
          <w:szCs w:val="48"/>
          <w:lang w:val="sv-FI"/>
        </w:rPr>
        <w:t>RA</w:t>
      </w:r>
      <w:r w:rsidRPr="00773EF3">
        <w:rPr>
          <w:rFonts w:asciiTheme="minorHAnsi" w:hAnsiTheme="minorHAnsi" w:cstheme="minorHAnsi"/>
          <w:b/>
          <w:bCs/>
          <w:color w:val="000000" w:themeColor="text1"/>
          <w:spacing w:val="-1"/>
          <w:sz w:val="48"/>
          <w:szCs w:val="48"/>
          <w:lang w:val="sv-FI"/>
        </w:rPr>
        <w:t>T</w:t>
      </w:r>
      <w:r w:rsidRPr="00773EF3">
        <w:rPr>
          <w:rFonts w:asciiTheme="minorHAnsi" w:hAnsiTheme="minorHAnsi" w:cstheme="minorHAnsi"/>
          <w:b/>
          <w:bCs/>
          <w:color w:val="000000" w:themeColor="text1"/>
          <w:sz w:val="48"/>
          <w:szCs w:val="48"/>
          <w:lang w:val="sv-FI"/>
        </w:rPr>
        <w:t>E</w:t>
      </w:r>
      <w:r w:rsidRPr="00773EF3">
        <w:rPr>
          <w:rFonts w:asciiTheme="minorHAnsi" w:hAnsiTheme="minorHAnsi" w:cstheme="minorHAnsi"/>
          <w:b/>
          <w:bCs/>
          <w:color w:val="000000" w:themeColor="text1"/>
          <w:spacing w:val="-2"/>
          <w:sz w:val="48"/>
          <w:szCs w:val="48"/>
          <w:lang w:val="sv-FI"/>
        </w:rPr>
        <w:t>E</w:t>
      </w:r>
      <w:r w:rsidRPr="00773EF3">
        <w:rPr>
          <w:rFonts w:asciiTheme="minorHAnsi" w:hAnsiTheme="minorHAnsi" w:cstheme="minorHAnsi"/>
          <w:b/>
          <w:bCs/>
          <w:color w:val="000000" w:themeColor="text1"/>
          <w:sz w:val="48"/>
          <w:szCs w:val="48"/>
          <w:lang w:val="sv-FI"/>
        </w:rPr>
        <w:t>GIA</w:t>
      </w:r>
    </w:p>
    <w:p w14:paraId="029CF7B1" w14:textId="05CA0E8D" w:rsidR="00B818CD" w:rsidRPr="00773EF3" w:rsidRDefault="005762AB" w:rsidP="00B4014A">
      <w:pPr>
        <w:jc w:val="center"/>
        <w:rPr>
          <w:rFonts w:asciiTheme="minorHAnsi" w:hAnsiTheme="minorHAnsi" w:cstheme="minorHAnsi"/>
          <w:b/>
          <w:bCs/>
          <w:color w:val="000000" w:themeColor="text1"/>
          <w:sz w:val="48"/>
          <w:szCs w:val="48"/>
          <w:lang w:val="sv-FI"/>
        </w:rPr>
      </w:pPr>
      <w:r w:rsidRPr="00773EF3">
        <w:rPr>
          <w:rFonts w:asciiTheme="minorHAnsi" w:hAnsiTheme="minorHAnsi" w:cstheme="minorHAnsi"/>
          <w:b/>
          <w:bCs/>
          <w:color w:val="000000" w:themeColor="text1"/>
          <w:sz w:val="48"/>
          <w:szCs w:val="48"/>
          <w:lang w:val="sv-FI"/>
        </w:rPr>
        <w:t>AASTAT</w:t>
      </w:r>
      <w:r w:rsidRPr="00773EF3">
        <w:rPr>
          <w:rFonts w:asciiTheme="minorHAnsi" w:hAnsiTheme="minorHAnsi" w:cstheme="minorHAnsi"/>
          <w:b/>
          <w:bCs/>
          <w:color w:val="000000" w:themeColor="text1"/>
          <w:spacing w:val="-2"/>
          <w:sz w:val="48"/>
          <w:szCs w:val="48"/>
          <w:lang w:val="sv-FI"/>
        </w:rPr>
        <w:t>E</w:t>
      </w:r>
      <w:r w:rsidRPr="00773EF3">
        <w:rPr>
          <w:rFonts w:asciiTheme="minorHAnsi" w:hAnsiTheme="minorHAnsi" w:cstheme="minorHAnsi"/>
          <w:b/>
          <w:bCs/>
          <w:color w:val="000000" w:themeColor="text1"/>
          <w:sz w:val="48"/>
          <w:szCs w:val="48"/>
          <w:lang w:val="sv-FI"/>
        </w:rPr>
        <w:t>KS</w:t>
      </w:r>
      <w:r w:rsidRPr="00773EF3">
        <w:rPr>
          <w:rFonts w:asciiTheme="minorHAnsi" w:hAnsiTheme="minorHAnsi" w:cstheme="minorHAnsi"/>
          <w:b/>
          <w:bCs/>
          <w:color w:val="000000" w:themeColor="text1"/>
          <w:spacing w:val="-2"/>
          <w:sz w:val="48"/>
          <w:szCs w:val="48"/>
          <w:lang w:val="sv-FI"/>
        </w:rPr>
        <w:t xml:space="preserve"> </w:t>
      </w:r>
      <w:r w:rsidRPr="00773EF3">
        <w:rPr>
          <w:rFonts w:asciiTheme="minorHAnsi" w:hAnsiTheme="minorHAnsi" w:cstheme="minorHAnsi"/>
          <w:b/>
          <w:bCs/>
          <w:color w:val="000000" w:themeColor="text1"/>
          <w:sz w:val="48"/>
          <w:szCs w:val="48"/>
          <w:lang w:val="sv-FI"/>
        </w:rPr>
        <w:t>20</w:t>
      </w:r>
      <w:r w:rsidR="00EB61AE" w:rsidRPr="00773EF3">
        <w:rPr>
          <w:rFonts w:asciiTheme="minorHAnsi" w:hAnsiTheme="minorHAnsi" w:cstheme="minorHAnsi"/>
          <w:b/>
          <w:bCs/>
          <w:color w:val="000000" w:themeColor="text1"/>
          <w:sz w:val="48"/>
          <w:szCs w:val="48"/>
          <w:lang w:val="sv-FI"/>
        </w:rPr>
        <w:t>23</w:t>
      </w:r>
      <w:r w:rsidRPr="00773EF3">
        <w:rPr>
          <w:rFonts w:asciiTheme="minorHAnsi" w:hAnsiTheme="minorHAnsi" w:cstheme="minorHAnsi"/>
          <w:b/>
          <w:bCs/>
          <w:color w:val="000000" w:themeColor="text1"/>
          <w:spacing w:val="-1"/>
          <w:sz w:val="48"/>
          <w:szCs w:val="48"/>
          <w:lang w:val="sv-FI"/>
        </w:rPr>
        <w:t>-</w:t>
      </w:r>
      <w:r w:rsidRPr="00773EF3">
        <w:rPr>
          <w:rFonts w:asciiTheme="minorHAnsi" w:hAnsiTheme="minorHAnsi" w:cstheme="minorHAnsi"/>
          <w:b/>
          <w:bCs/>
          <w:color w:val="000000" w:themeColor="text1"/>
          <w:sz w:val="48"/>
          <w:szCs w:val="48"/>
          <w:lang w:val="sv-FI"/>
        </w:rPr>
        <w:t>202</w:t>
      </w:r>
      <w:r w:rsidR="00504141" w:rsidRPr="00773EF3">
        <w:rPr>
          <w:rFonts w:asciiTheme="minorHAnsi" w:hAnsiTheme="minorHAnsi" w:cstheme="minorHAnsi"/>
          <w:b/>
          <w:bCs/>
          <w:color w:val="000000" w:themeColor="text1"/>
          <w:sz w:val="48"/>
          <w:szCs w:val="48"/>
          <w:lang w:val="sv-FI"/>
        </w:rPr>
        <w:t>7+</w:t>
      </w:r>
    </w:p>
    <w:p w14:paraId="06DF5E11" w14:textId="77777777" w:rsidR="00F802E0" w:rsidRPr="00773EF3" w:rsidRDefault="00F802E0" w:rsidP="00B4014A">
      <w:pPr>
        <w:jc w:val="center"/>
        <w:rPr>
          <w:rFonts w:asciiTheme="minorHAnsi" w:hAnsiTheme="minorHAnsi" w:cstheme="minorHAnsi"/>
          <w:b/>
          <w:bCs/>
          <w:color w:val="000000" w:themeColor="text1"/>
          <w:sz w:val="40"/>
          <w:szCs w:val="40"/>
          <w:lang w:val="sv-FI"/>
        </w:rPr>
      </w:pPr>
    </w:p>
    <w:p w14:paraId="5E42A06B" w14:textId="77777777" w:rsidR="00EB61AE" w:rsidRPr="00773EF3" w:rsidRDefault="00EB61AE" w:rsidP="00B4014A">
      <w:pPr>
        <w:jc w:val="center"/>
        <w:rPr>
          <w:rFonts w:asciiTheme="minorHAnsi" w:hAnsiTheme="minorHAnsi" w:cstheme="minorHAnsi"/>
          <w:color w:val="000000" w:themeColor="text1"/>
          <w:sz w:val="28"/>
          <w:szCs w:val="28"/>
          <w:lang w:val="sv-FI"/>
        </w:rPr>
      </w:pPr>
    </w:p>
    <w:p w14:paraId="5AD6E231" w14:textId="77777777" w:rsidR="00B818CD" w:rsidRPr="00773EF3" w:rsidRDefault="00B818CD" w:rsidP="00134972">
      <w:pPr>
        <w:spacing w:before="9"/>
        <w:rPr>
          <w:rFonts w:asciiTheme="minorHAnsi" w:hAnsiTheme="minorHAnsi" w:cstheme="minorHAnsi"/>
          <w:color w:val="000000" w:themeColor="text1"/>
          <w:sz w:val="18"/>
          <w:szCs w:val="18"/>
          <w:lang w:val="sv-FI"/>
        </w:rPr>
      </w:pPr>
    </w:p>
    <w:p w14:paraId="00B0680B" w14:textId="77777777" w:rsidR="00B818CD" w:rsidRPr="00773EF3" w:rsidRDefault="00B818CD" w:rsidP="00134972">
      <w:pPr>
        <w:rPr>
          <w:rFonts w:asciiTheme="minorHAnsi" w:hAnsiTheme="minorHAnsi" w:cstheme="minorHAnsi"/>
          <w:color w:val="000000" w:themeColor="text1"/>
          <w:lang w:val="sv-FI"/>
        </w:rPr>
      </w:pPr>
    </w:p>
    <w:p w14:paraId="0A942A3E" w14:textId="77777777" w:rsidR="00B818CD" w:rsidRPr="00773EF3" w:rsidRDefault="00B818CD" w:rsidP="00134972">
      <w:pPr>
        <w:rPr>
          <w:rFonts w:asciiTheme="minorHAnsi" w:hAnsiTheme="minorHAnsi" w:cstheme="minorHAnsi"/>
          <w:color w:val="000000" w:themeColor="text1"/>
          <w:lang w:val="sv-FI"/>
        </w:rPr>
      </w:pPr>
    </w:p>
    <w:p w14:paraId="7125417F" w14:textId="77777777" w:rsidR="00B818CD" w:rsidRPr="00773EF3" w:rsidRDefault="00B818CD" w:rsidP="00134972">
      <w:pPr>
        <w:rPr>
          <w:rFonts w:asciiTheme="minorHAnsi" w:hAnsiTheme="minorHAnsi" w:cstheme="minorHAnsi"/>
          <w:color w:val="000000" w:themeColor="text1"/>
          <w:lang w:val="sv-FI"/>
        </w:rPr>
      </w:pPr>
    </w:p>
    <w:p w14:paraId="3D4E9A96" w14:textId="77777777" w:rsidR="00B818CD" w:rsidRPr="00773EF3" w:rsidRDefault="00B818CD" w:rsidP="00134972">
      <w:pPr>
        <w:rPr>
          <w:rFonts w:asciiTheme="minorHAnsi" w:hAnsiTheme="minorHAnsi" w:cstheme="minorHAnsi"/>
          <w:color w:val="000000" w:themeColor="text1"/>
          <w:lang w:val="sv-FI"/>
        </w:rPr>
      </w:pPr>
    </w:p>
    <w:p w14:paraId="0B8D4EE0" w14:textId="77777777" w:rsidR="00B818CD" w:rsidRPr="00773EF3" w:rsidRDefault="00B818CD" w:rsidP="00134972">
      <w:pPr>
        <w:rPr>
          <w:rFonts w:asciiTheme="minorHAnsi" w:hAnsiTheme="minorHAnsi" w:cstheme="minorHAnsi"/>
          <w:color w:val="000000" w:themeColor="text1"/>
          <w:lang w:val="sv-FI"/>
        </w:rPr>
      </w:pPr>
    </w:p>
    <w:p w14:paraId="5AECBA60" w14:textId="4C477BE4" w:rsidR="00B818CD" w:rsidRPr="00773EF3" w:rsidRDefault="00B818CD" w:rsidP="00134972">
      <w:pPr>
        <w:rPr>
          <w:rFonts w:asciiTheme="minorHAnsi" w:hAnsiTheme="minorHAnsi" w:cstheme="minorHAnsi"/>
          <w:color w:val="000000" w:themeColor="text1"/>
          <w:lang w:val="sv-FI"/>
        </w:rPr>
      </w:pPr>
    </w:p>
    <w:p w14:paraId="6D68AF52" w14:textId="641AC04B" w:rsidR="00834E40" w:rsidRPr="00773EF3" w:rsidRDefault="00834E40" w:rsidP="00134972">
      <w:pPr>
        <w:rPr>
          <w:rFonts w:asciiTheme="minorHAnsi" w:hAnsiTheme="minorHAnsi" w:cstheme="minorHAnsi"/>
          <w:color w:val="000000" w:themeColor="text1"/>
          <w:lang w:val="sv-FI"/>
        </w:rPr>
      </w:pPr>
    </w:p>
    <w:p w14:paraId="714FDF79" w14:textId="203D2A2F" w:rsidR="00834E40" w:rsidRPr="00773EF3" w:rsidRDefault="00834E40" w:rsidP="00134972">
      <w:pPr>
        <w:rPr>
          <w:rFonts w:asciiTheme="minorHAnsi" w:hAnsiTheme="minorHAnsi" w:cstheme="minorHAnsi"/>
          <w:color w:val="000000" w:themeColor="text1"/>
          <w:lang w:val="sv-FI"/>
        </w:rPr>
      </w:pPr>
    </w:p>
    <w:p w14:paraId="6587FF0D" w14:textId="2D50757C" w:rsidR="00834E40" w:rsidRPr="00773EF3" w:rsidRDefault="00834E40" w:rsidP="00134972">
      <w:pPr>
        <w:rPr>
          <w:rFonts w:asciiTheme="minorHAnsi" w:hAnsiTheme="minorHAnsi" w:cstheme="minorHAnsi"/>
          <w:color w:val="000000" w:themeColor="text1"/>
          <w:lang w:val="sv-FI"/>
        </w:rPr>
      </w:pPr>
    </w:p>
    <w:p w14:paraId="02B7CEC6" w14:textId="6084224C" w:rsidR="00834E40" w:rsidRPr="00773EF3" w:rsidRDefault="00834E40" w:rsidP="00134972">
      <w:pPr>
        <w:rPr>
          <w:rFonts w:asciiTheme="minorHAnsi" w:hAnsiTheme="minorHAnsi" w:cstheme="minorHAnsi"/>
          <w:color w:val="000000" w:themeColor="text1"/>
          <w:lang w:val="sv-FI"/>
        </w:rPr>
      </w:pPr>
    </w:p>
    <w:p w14:paraId="36340E5C" w14:textId="77777777" w:rsidR="00B818CD" w:rsidRPr="00773EF3" w:rsidRDefault="00B818CD" w:rsidP="00134972">
      <w:pPr>
        <w:rPr>
          <w:rFonts w:asciiTheme="minorHAnsi" w:hAnsiTheme="minorHAnsi" w:cstheme="minorHAnsi"/>
          <w:color w:val="000000" w:themeColor="text1"/>
          <w:lang w:val="sv-FI"/>
        </w:rPr>
      </w:pPr>
    </w:p>
    <w:p w14:paraId="56285CA6" w14:textId="77777777" w:rsidR="00B818CD" w:rsidRPr="00773EF3" w:rsidRDefault="00B818CD" w:rsidP="00134972">
      <w:pPr>
        <w:rPr>
          <w:rFonts w:asciiTheme="minorHAnsi" w:hAnsiTheme="minorHAnsi" w:cstheme="minorHAnsi"/>
          <w:color w:val="000000" w:themeColor="text1"/>
          <w:lang w:val="sv-FI"/>
        </w:rPr>
      </w:pPr>
    </w:p>
    <w:p w14:paraId="5B627015" w14:textId="77777777" w:rsidR="00953685" w:rsidRPr="00773EF3" w:rsidRDefault="00953685" w:rsidP="00953685">
      <w:pPr>
        <w:rPr>
          <w:rFonts w:asciiTheme="minorHAnsi" w:hAnsiTheme="minorHAnsi" w:cstheme="minorHAnsi"/>
          <w:color w:val="000000" w:themeColor="text1"/>
          <w:lang w:val="sv-FI"/>
        </w:rPr>
      </w:pPr>
    </w:p>
    <w:p w14:paraId="6BB6DD02" w14:textId="4FFD669F" w:rsidR="00953685" w:rsidRPr="00773EF3" w:rsidRDefault="006E709B" w:rsidP="00176733">
      <w:pPr>
        <w:jc w:val="cente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Vastu võetud</w:t>
      </w:r>
      <w:r w:rsidR="00176733" w:rsidRPr="00773EF3">
        <w:rPr>
          <w:rFonts w:asciiTheme="minorHAnsi" w:hAnsiTheme="minorHAnsi" w:cstheme="minorHAnsi"/>
          <w:color w:val="000000" w:themeColor="text1"/>
          <w:lang w:val="sv-FI"/>
        </w:rPr>
        <w:t xml:space="preserve"> üldkoosoleku otsusega 25.05.2023</w:t>
      </w:r>
    </w:p>
    <w:p w14:paraId="194AA593" w14:textId="737E899E" w:rsidR="004E2600" w:rsidRPr="00773EF3" w:rsidRDefault="005762AB" w:rsidP="00803188">
      <w:pPr>
        <w:pStyle w:val="Heading1"/>
        <w:numPr>
          <w:ilvl w:val="0"/>
          <w:numId w:val="0"/>
        </w:numPr>
        <w:ind w:left="567" w:hanging="567"/>
        <w:rPr>
          <w:rFonts w:asciiTheme="minorHAnsi" w:hAnsiTheme="minorHAnsi" w:cstheme="minorHAnsi"/>
          <w:color w:val="C0504D" w:themeColor="accent2"/>
        </w:rPr>
      </w:pPr>
      <w:bookmarkStart w:id="0" w:name="_Toc77770998"/>
      <w:bookmarkStart w:id="1" w:name="_Toc82983378"/>
      <w:bookmarkStart w:id="2" w:name="_Toc117784685"/>
      <w:bookmarkStart w:id="3" w:name="_Toc133947907"/>
      <w:bookmarkStart w:id="4" w:name="_Toc135217264"/>
      <w:bookmarkStart w:id="5" w:name="_Toc136438862"/>
      <w:proofErr w:type="spellStart"/>
      <w:r w:rsidRPr="00773EF3">
        <w:rPr>
          <w:rFonts w:asciiTheme="minorHAnsi" w:hAnsiTheme="minorHAnsi" w:cstheme="minorHAnsi"/>
          <w:color w:val="C0504D" w:themeColor="accent2"/>
        </w:rPr>
        <w:lastRenderedPageBreak/>
        <w:t>Sisukord</w:t>
      </w:r>
      <w:bookmarkEnd w:id="0"/>
      <w:bookmarkEnd w:id="1"/>
      <w:bookmarkEnd w:id="2"/>
      <w:bookmarkEnd w:id="3"/>
      <w:bookmarkEnd w:id="4"/>
      <w:bookmarkEnd w:id="5"/>
      <w:proofErr w:type="spellEnd"/>
    </w:p>
    <w:sdt>
      <w:sdtPr>
        <w:rPr>
          <w:rFonts w:ascii="Times New Roman" w:hAnsi="Times New Roman" w:cs="Times New Roman"/>
          <w:b w:val="0"/>
          <w:bCs w:val="0"/>
          <w:i w:val="0"/>
          <w:iCs w:val="0"/>
          <w:noProof w:val="0"/>
          <w:color w:val="000000" w:themeColor="text1"/>
          <w:szCs w:val="20"/>
        </w:rPr>
        <w:id w:val="1070079882"/>
        <w:docPartObj>
          <w:docPartGallery w:val="Table of Contents"/>
          <w:docPartUnique/>
        </w:docPartObj>
      </w:sdtPr>
      <w:sdtEndPr>
        <w:rPr>
          <w:szCs w:val="24"/>
        </w:rPr>
      </w:sdtEndPr>
      <w:sdtContent>
        <w:p w14:paraId="587361FA" w14:textId="64AD85A7" w:rsidR="00773EF3" w:rsidRDefault="004E2600">
          <w:pPr>
            <w:pStyle w:val="TOC1"/>
            <w:rPr>
              <w:rFonts w:eastAsiaTheme="minorEastAsia" w:cstheme="minorBidi"/>
              <w:b w:val="0"/>
              <w:bCs w:val="0"/>
              <w:i w:val="0"/>
              <w:iCs w:val="0"/>
              <w:color w:val="auto"/>
              <w:kern w:val="2"/>
              <w:lang w:val="en-EE"/>
              <w14:ligatures w14:val="standardContextual"/>
            </w:rPr>
          </w:pPr>
          <w:r w:rsidRPr="00773EF3">
            <w:rPr>
              <w:rFonts w:eastAsiaTheme="majorEastAsia"/>
              <w:noProof w:val="0"/>
              <w:color w:val="000000" w:themeColor="text1"/>
            </w:rPr>
            <w:fldChar w:fldCharType="begin"/>
          </w:r>
          <w:r w:rsidRPr="00773EF3">
            <w:rPr>
              <w:color w:val="000000" w:themeColor="text1"/>
            </w:rPr>
            <w:instrText xml:space="preserve"> TOC \o "1-3" \h \z \u </w:instrText>
          </w:r>
          <w:r w:rsidRPr="00773EF3">
            <w:rPr>
              <w:rFonts w:eastAsiaTheme="majorEastAsia"/>
              <w:noProof w:val="0"/>
              <w:color w:val="000000" w:themeColor="text1"/>
            </w:rPr>
            <w:fldChar w:fldCharType="separate"/>
          </w:r>
          <w:hyperlink w:anchor="_Toc136438862" w:history="1">
            <w:r w:rsidR="00773EF3" w:rsidRPr="00B55A0D">
              <w:rPr>
                <w:rStyle w:val="Hyperlink"/>
              </w:rPr>
              <w:t>Sisukord</w:t>
            </w:r>
            <w:r w:rsidR="00773EF3">
              <w:rPr>
                <w:webHidden/>
              </w:rPr>
              <w:tab/>
            </w:r>
            <w:r w:rsidR="00773EF3">
              <w:rPr>
                <w:webHidden/>
              </w:rPr>
              <w:fldChar w:fldCharType="begin"/>
            </w:r>
            <w:r w:rsidR="00773EF3">
              <w:rPr>
                <w:webHidden/>
              </w:rPr>
              <w:instrText xml:space="preserve"> PAGEREF _Toc136438862 \h </w:instrText>
            </w:r>
            <w:r w:rsidR="00773EF3">
              <w:rPr>
                <w:webHidden/>
              </w:rPr>
            </w:r>
            <w:r w:rsidR="00773EF3">
              <w:rPr>
                <w:webHidden/>
              </w:rPr>
              <w:fldChar w:fldCharType="separate"/>
            </w:r>
            <w:r w:rsidR="00EA018A">
              <w:rPr>
                <w:webHidden/>
              </w:rPr>
              <w:t>2</w:t>
            </w:r>
            <w:r w:rsidR="00773EF3">
              <w:rPr>
                <w:webHidden/>
              </w:rPr>
              <w:fldChar w:fldCharType="end"/>
            </w:r>
          </w:hyperlink>
        </w:p>
        <w:p w14:paraId="5D828D49" w14:textId="7D45AF38" w:rsidR="00773EF3" w:rsidRDefault="00000000">
          <w:pPr>
            <w:pStyle w:val="TOC1"/>
            <w:rPr>
              <w:rFonts w:eastAsiaTheme="minorEastAsia" w:cstheme="minorBidi"/>
              <w:b w:val="0"/>
              <w:bCs w:val="0"/>
              <w:i w:val="0"/>
              <w:iCs w:val="0"/>
              <w:color w:val="auto"/>
              <w:kern w:val="2"/>
              <w:lang w:val="en-EE"/>
              <w14:ligatures w14:val="standardContextual"/>
            </w:rPr>
          </w:pPr>
          <w:hyperlink w:anchor="_Toc136438863" w:history="1">
            <w:r w:rsidR="00773EF3" w:rsidRPr="00B55A0D">
              <w:rPr>
                <w:rStyle w:val="Hyperlink"/>
              </w:rPr>
              <w:t>Sissejuhatus</w:t>
            </w:r>
            <w:r w:rsidR="00773EF3">
              <w:rPr>
                <w:webHidden/>
              </w:rPr>
              <w:tab/>
            </w:r>
            <w:r w:rsidR="00773EF3">
              <w:rPr>
                <w:webHidden/>
              </w:rPr>
              <w:fldChar w:fldCharType="begin"/>
            </w:r>
            <w:r w:rsidR="00773EF3">
              <w:rPr>
                <w:webHidden/>
              </w:rPr>
              <w:instrText xml:space="preserve"> PAGEREF _Toc136438863 \h </w:instrText>
            </w:r>
            <w:r w:rsidR="00773EF3">
              <w:rPr>
                <w:webHidden/>
              </w:rPr>
            </w:r>
            <w:r w:rsidR="00773EF3">
              <w:rPr>
                <w:webHidden/>
              </w:rPr>
              <w:fldChar w:fldCharType="separate"/>
            </w:r>
            <w:r w:rsidR="00EA018A">
              <w:rPr>
                <w:webHidden/>
              </w:rPr>
              <w:t>3</w:t>
            </w:r>
            <w:r w:rsidR="00773EF3">
              <w:rPr>
                <w:webHidden/>
              </w:rPr>
              <w:fldChar w:fldCharType="end"/>
            </w:r>
          </w:hyperlink>
        </w:p>
        <w:p w14:paraId="7472FEB6" w14:textId="7B022620" w:rsidR="00773EF3" w:rsidRDefault="00000000">
          <w:pPr>
            <w:pStyle w:val="TOC1"/>
            <w:rPr>
              <w:rFonts w:eastAsiaTheme="minorEastAsia" w:cstheme="minorBidi"/>
              <w:b w:val="0"/>
              <w:bCs w:val="0"/>
              <w:i w:val="0"/>
              <w:iCs w:val="0"/>
              <w:color w:val="auto"/>
              <w:kern w:val="2"/>
              <w:lang w:val="en-EE"/>
              <w14:ligatures w14:val="standardContextual"/>
            </w:rPr>
          </w:pPr>
          <w:hyperlink w:anchor="_Toc136438864" w:history="1">
            <w:r w:rsidR="00773EF3" w:rsidRPr="00B55A0D">
              <w:rPr>
                <w:rStyle w:val="Hyperlink"/>
              </w:rPr>
              <w:t>1.</w:t>
            </w:r>
            <w:r w:rsidR="00773EF3">
              <w:rPr>
                <w:rFonts w:eastAsiaTheme="minorEastAsia" w:cstheme="minorBidi"/>
                <w:b w:val="0"/>
                <w:bCs w:val="0"/>
                <w:i w:val="0"/>
                <w:iCs w:val="0"/>
                <w:color w:val="auto"/>
                <w:kern w:val="2"/>
                <w:lang w:val="en-EE"/>
                <w14:ligatures w14:val="standardContextual"/>
              </w:rPr>
              <w:tab/>
            </w:r>
            <w:r w:rsidR="00773EF3" w:rsidRPr="00B55A0D">
              <w:rPr>
                <w:rStyle w:val="Hyperlink"/>
                <w:lang w:val="et-EE"/>
              </w:rPr>
              <w:t>Strateegia</w:t>
            </w:r>
            <w:r w:rsidR="00773EF3">
              <w:rPr>
                <w:webHidden/>
              </w:rPr>
              <w:tab/>
            </w:r>
            <w:r w:rsidR="00773EF3">
              <w:rPr>
                <w:webHidden/>
              </w:rPr>
              <w:fldChar w:fldCharType="begin"/>
            </w:r>
            <w:r w:rsidR="00773EF3">
              <w:rPr>
                <w:webHidden/>
              </w:rPr>
              <w:instrText xml:space="preserve"> PAGEREF _Toc136438864 \h </w:instrText>
            </w:r>
            <w:r w:rsidR="00773EF3">
              <w:rPr>
                <w:webHidden/>
              </w:rPr>
            </w:r>
            <w:r w:rsidR="00773EF3">
              <w:rPr>
                <w:webHidden/>
              </w:rPr>
              <w:fldChar w:fldCharType="separate"/>
            </w:r>
            <w:r w:rsidR="00EA018A">
              <w:rPr>
                <w:webHidden/>
              </w:rPr>
              <w:t>5</w:t>
            </w:r>
            <w:r w:rsidR="00773EF3">
              <w:rPr>
                <w:webHidden/>
              </w:rPr>
              <w:fldChar w:fldCharType="end"/>
            </w:r>
          </w:hyperlink>
        </w:p>
        <w:p w14:paraId="7AA27A1C" w14:textId="16C5CB52" w:rsidR="00773EF3" w:rsidRDefault="00000000">
          <w:pPr>
            <w:pStyle w:val="TOC2"/>
            <w:tabs>
              <w:tab w:val="left" w:pos="960"/>
              <w:tab w:val="right" w:leader="dot" w:pos="8530"/>
            </w:tabs>
            <w:rPr>
              <w:rFonts w:eastAsiaTheme="minorEastAsia" w:cstheme="minorBidi"/>
              <w:b w:val="0"/>
              <w:bCs w:val="0"/>
              <w:noProof/>
              <w:kern w:val="2"/>
              <w:sz w:val="24"/>
              <w:szCs w:val="24"/>
              <w:lang w:val="en-EE"/>
              <w14:ligatures w14:val="standardContextual"/>
            </w:rPr>
          </w:pPr>
          <w:hyperlink w:anchor="_Toc136438865" w:history="1">
            <w:r w:rsidR="00773EF3" w:rsidRPr="00B55A0D">
              <w:rPr>
                <w:rStyle w:val="Hyperlink"/>
                <w:rFonts w:cstheme="minorHAnsi"/>
                <w:noProof/>
                <w:lang w:val="et-EE"/>
              </w:rPr>
              <w:t>1.1.</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lang w:val="et-EE"/>
              </w:rPr>
              <w:t>Visioon 2029</w:t>
            </w:r>
            <w:r w:rsidR="00773EF3">
              <w:rPr>
                <w:noProof/>
                <w:webHidden/>
              </w:rPr>
              <w:tab/>
            </w:r>
            <w:r w:rsidR="00773EF3">
              <w:rPr>
                <w:noProof/>
                <w:webHidden/>
              </w:rPr>
              <w:fldChar w:fldCharType="begin"/>
            </w:r>
            <w:r w:rsidR="00773EF3">
              <w:rPr>
                <w:noProof/>
                <w:webHidden/>
              </w:rPr>
              <w:instrText xml:space="preserve"> PAGEREF _Toc136438865 \h </w:instrText>
            </w:r>
            <w:r w:rsidR="00773EF3">
              <w:rPr>
                <w:noProof/>
                <w:webHidden/>
              </w:rPr>
            </w:r>
            <w:r w:rsidR="00773EF3">
              <w:rPr>
                <w:noProof/>
                <w:webHidden/>
              </w:rPr>
              <w:fldChar w:fldCharType="separate"/>
            </w:r>
            <w:r w:rsidR="00EA018A">
              <w:rPr>
                <w:noProof/>
                <w:webHidden/>
              </w:rPr>
              <w:t>5</w:t>
            </w:r>
            <w:r w:rsidR="00773EF3">
              <w:rPr>
                <w:noProof/>
                <w:webHidden/>
              </w:rPr>
              <w:fldChar w:fldCharType="end"/>
            </w:r>
          </w:hyperlink>
        </w:p>
        <w:p w14:paraId="463376E3" w14:textId="0814D529" w:rsidR="00773EF3" w:rsidRDefault="00000000">
          <w:pPr>
            <w:pStyle w:val="TOC2"/>
            <w:tabs>
              <w:tab w:val="left" w:pos="960"/>
              <w:tab w:val="right" w:leader="dot" w:pos="8530"/>
            </w:tabs>
            <w:rPr>
              <w:rFonts w:eastAsiaTheme="minorEastAsia" w:cstheme="minorBidi"/>
              <w:b w:val="0"/>
              <w:bCs w:val="0"/>
              <w:noProof/>
              <w:kern w:val="2"/>
              <w:sz w:val="24"/>
              <w:szCs w:val="24"/>
              <w:lang w:val="en-EE"/>
              <w14:ligatures w14:val="standardContextual"/>
            </w:rPr>
          </w:pPr>
          <w:hyperlink w:anchor="_Toc136438866" w:history="1">
            <w:r w:rsidR="00773EF3" w:rsidRPr="00B55A0D">
              <w:rPr>
                <w:rStyle w:val="Hyperlink"/>
                <w:rFonts w:cstheme="minorHAnsi"/>
                <w:noProof/>
                <w:lang w:val="et-EE"/>
              </w:rPr>
              <w:t>1.2.</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lang w:val="et-EE"/>
              </w:rPr>
              <w:t>Eesmärgid, mõõdikud ja meetmed</w:t>
            </w:r>
            <w:r w:rsidR="00773EF3">
              <w:rPr>
                <w:noProof/>
                <w:webHidden/>
              </w:rPr>
              <w:tab/>
            </w:r>
            <w:r w:rsidR="00773EF3">
              <w:rPr>
                <w:noProof/>
                <w:webHidden/>
              </w:rPr>
              <w:fldChar w:fldCharType="begin"/>
            </w:r>
            <w:r w:rsidR="00773EF3">
              <w:rPr>
                <w:noProof/>
                <w:webHidden/>
              </w:rPr>
              <w:instrText xml:space="preserve"> PAGEREF _Toc136438866 \h </w:instrText>
            </w:r>
            <w:r w:rsidR="00773EF3">
              <w:rPr>
                <w:noProof/>
                <w:webHidden/>
              </w:rPr>
            </w:r>
            <w:r w:rsidR="00773EF3">
              <w:rPr>
                <w:noProof/>
                <w:webHidden/>
              </w:rPr>
              <w:fldChar w:fldCharType="separate"/>
            </w:r>
            <w:r w:rsidR="00EA018A">
              <w:rPr>
                <w:noProof/>
                <w:webHidden/>
              </w:rPr>
              <w:t>5</w:t>
            </w:r>
            <w:r w:rsidR="00773EF3">
              <w:rPr>
                <w:noProof/>
                <w:webHidden/>
              </w:rPr>
              <w:fldChar w:fldCharType="end"/>
            </w:r>
          </w:hyperlink>
        </w:p>
        <w:p w14:paraId="3F64BFE7" w14:textId="61DC2077"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hyperlink w:anchor="_Toc136438867" w:history="1">
            <w:r w:rsidR="00773EF3" w:rsidRPr="00B55A0D">
              <w:rPr>
                <w:rStyle w:val="Hyperlink"/>
                <w:rFonts w:cstheme="minorHAnsi"/>
                <w:noProof/>
                <w:lang w:val="et-EE"/>
              </w:rPr>
              <w:t>1.2.1.</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lang w:val="et-EE"/>
              </w:rPr>
              <w:t>Ettevõtluse arendamine</w:t>
            </w:r>
            <w:r w:rsidR="00773EF3">
              <w:rPr>
                <w:noProof/>
                <w:webHidden/>
              </w:rPr>
              <w:tab/>
            </w:r>
            <w:r w:rsidR="00773EF3">
              <w:rPr>
                <w:noProof/>
                <w:webHidden/>
              </w:rPr>
              <w:fldChar w:fldCharType="begin"/>
            </w:r>
            <w:r w:rsidR="00773EF3">
              <w:rPr>
                <w:noProof/>
                <w:webHidden/>
              </w:rPr>
              <w:instrText xml:space="preserve"> PAGEREF _Toc136438867 \h </w:instrText>
            </w:r>
            <w:r w:rsidR="00773EF3">
              <w:rPr>
                <w:noProof/>
                <w:webHidden/>
              </w:rPr>
            </w:r>
            <w:r w:rsidR="00773EF3">
              <w:rPr>
                <w:noProof/>
                <w:webHidden/>
              </w:rPr>
              <w:fldChar w:fldCharType="separate"/>
            </w:r>
            <w:r w:rsidR="00EA018A">
              <w:rPr>
                <w:noProof/>
                <w:webHidden/>
              </w:rPr>
              <w:t>5</w:t>
            </w:r>
            <w:r w:rsidR="00773EF3">
              <w:rPr>
                <w:noProof/>
                <w:webHidden/>
              </w:rPr>
              <w:fldChar w:fldCharType="end"/>
            </w:r>
          </w:hyperlink>
        </w:p>
        <w:p w14:paraId="1722C7CE" w14:textId="40DA26B7"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hyperlink w:anchor="_Toc136438868" w:history="1">
            <w:r w:rsidR="00773EF3" w:rsidRPr="00B55A0D">
              <w:rPr>
                <w:rStyle w:val="Hyperlink"/>
                <w:rFonts w:cstheme="minorHAnsi"/>
                <w:noProof/>
                <w:lang w:val="et-EE"/>
              </w:rPr>
              <w:t>1.2.2.</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lang w:val="et-EE"/>
              </w:rPr>
              <w:t>Elukeskkonna arendamine</w:t>
            </w:r>
            <w:r w:rsidR="00773EF3">
              <w:rPr>
                <w:noProof/>
                <w:webHidden/>
              </w:rPr>
              <w:tab/>
            </w:r>
            <w:r w:rsidR="00773EF3">
              <w:rPr>
                <w:noProof/>
                <w:webHidden/>
              </w:rPr>
              <w:fldChar w:fldCharType="begin"/>
            </w:r>
            <w:r w:rsidR="00773EF3">
              <w:rPr>
                <w:noProof/>
                <w:webHidden/>
              </w:rPr>
              <w:instrText xml:space="preserve"> PAGEREF _Toc136438868 \h </w:instrText>
            </w:r>
            <w:r w:rsidR="00773EF3">
              <w:rPr>
                <w:noProof/>
                <w:webHidden/>
              </w:rPr>
            </w:r>
            <w:r w:rsidR="00773EF3">
              <w:rPr>
                <w:noProof/>
                <w:webHidden/>
              </w:rPr>
              <w:fldChar w:fldCharType="separate"/>
            </w:r>
            <w:r w:rsidR="00EA018A">
              <w:rPr>
                <w:noProof/>
                <w:webHidden/>
              </w:rPr>
              <w:t>9</w:t>
            </w:r>
            <w:r w:rsidR="00773EF3">
              <w:rPr>
                <w:noProof/>
                <w:webHidden/>
              </w:rPr>
              <w:fldChar w:fldCharType="end"/>
            </w:r>
          </w:hyperlink>
        </w:p>
        <w:p w14:paraId="2C57D6DF" w14:textId="44C252FD"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hyperlink w:anchor="_Toc136438869" w:history="1">
            <w:r w:rsidR="00773EF3" w:rsidRPr="00B55A0D">
              <w:rPr>
                <w:rStyle w:val="Hyperlink"/>
                <w:rFonts w:cstheme="minorHAnsi"/>
                <w:noProof/>
                <w:lang w:val="et-EE"/>
              </w:rPr>
              <w:t>1.2.3.</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lang w:val="et-EE"/>
              </w:rPr>
              <w:t>Koostöö arendamine</w:t>
            </w:r>
            <w:r w:rsidR="00773EF3">
              <w:rPr>
                <w:noProof/>
                <w:webHidden/>
              </w:rPr>
              <w:tab/>
            </w:r>
            <w:r w:rsidR="00773EF3">
              <w:rPr>
                <w:noProof/>
                <w:webHidden/>
              </w:rPr>
              <w:fldChar w:fldCharType="begin"/>
            </w:r>
            <w:r w:rsidR="00773EF3">
              <w:rPr>
                <w:noProof/>
                <w:webHidden/>
              </w:rPr>
              <w:instrText xml:space="preserve"> PAGEREF _Toc136438869 \h </w:instrText>
            </w:r>
            <w:r w:rsidR="00773EF3">
              <w:rPr>
                <w:noProof/>
                <w:webHidden/>
              </w:rPr>
            </w:r>
            <w:r w:rsidR="00773EF3">
              <w:rPr>
                <w:noProof/>
                <w:webHidden/>
              </w:rPr>
              <w:fldChar w:fldCharType="separate"/>
            </w:r>
            <w:r w:rsidR="00EA018A">
              <w:rPr>
                <w:noProof/>
                <w:webHidden/>
              </w:rPr>
              <w:t>12</w:t>
            </w:r>
            <w:r w:rsidR="00773EF3">
              <w:rPr>
                <w:noProof/>
                <w:webHidden/>
              </w:rPr>
              <w:fldChar w:fldCharType="end"/>
            </w:r>
          </w:hyperlink>
        </w:p>
        <w:p w14:paraId="40DAE2DB" w14:textId="27DC6296"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hyperlink w:anchor="_Toc136438870" w:history="1">
            <w:r w:rsidR="00773EF3" w:rsidRPr="00B55A0D">
              <w:rPr>
                <w:rStyle w:val="Hyperlink"/>
                <w:rFonts w:cstheme="minorHAnsi"/>
                <w:noProof/>
                <w:lang w:val="et-EE"/>
              </w:rPr>
              <w:t>1.2.4.</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lang w:val="et-EE"/>
              </w:rPr>
              <w:t>Sotsiaalteenuste arendamine</w:t>
            </w:r>
            <w:r w:rsidR="00773EF3">
              <w:rPr>
                <w:noProof/>
                <w:webHidden/>
              </w:rPr>
              <w:tab/>
            </w:r>
            <w:r w:rsidR="00773EF3">
              <w:rPr>
                <w:noProof/>
                <w:webHidden/>
              </w:rPr>
              <w:fldChar w:fldCharType="begin"/>
            </w:r>
            <w:r w:rsidR="00773EF3">
              <w:rPr>
                <w:noProof/>
                <w:webHidden/>
              </w:rPr>
              <w:instrText xml:space="preserve"> PAGEREF _Toc136438870 \h </w:instrText>
            </w:r>
            <w:r w:rsidR="00773EF3">
              <w:rPr>
                <w:noProof/>
                <w:webHidden/>
              </w:rPr>
            </w:r>
            <w:r w:rsidR="00773EF3">
              <w:rPr>
                <w:noProof/>
                <w:webHidden/>
              </w:rPr>
              <w:fldChar w:fldCharType="separate"/>
            </w:r>
            <w:r w:rsidR="00EA018A">
              <w:rPr>
                <w:noProof/>
                <w:webHidden/>
              </w:rPr>
              <w:t>13</w:t>
            </w:r>
            <w:r w:rsidR="00773EF3">
              <w:rPr>
                <w:noProof/>
                <w:webHidden/>
              </w:rPr>
              <w:fldChar w:fldCharType="end"/>
            </w:r>
          </w:hyperlink>
        </w:p>
        <w:p w14:paraId="283DCE17" w14:textId="50E465EB" w:rsidR="00773EF3" w:rsidRDefault="00000000">
          <w:pPr>
            <w:pStyle w:val="TOC2"/>
            <w:tabs>
              <w:tab w:val="left" w:pos="960"/>
              <w:tab w:val="right" w:leader="dot" w:pos="8530"/>
            </w:tabs>
            <w:rPr>
              <w:rFonts w:eastAsiaTheme="minorEastAsia" w:cstheme="minorBidi"/>
              <w:b w:val="0"/>
              <w:bCs w:val="0"/>
              <w:noProof/>
              <w:kern w:val="2"/>
              <w:sz w:val="24"/>
              <w:szCs w:val="24"/>
              <w:lang w:val="en-EE"/>
              <w14:ligatures w14:val="standardContextual"/>
            </w:rPr>
          </w:pPr>
          <w:hyperlink w:anchor="_Toc136438871" w:history="1">
            <w:r w:rsidR="00773EF3" w:rsidRPr="00B55A0D">
              <w:rPr>
                <w:rStyle w:val="Hyperlink"/>
                <w:rFonts w:cstheme="minorHAnsi"/>
                <w:noProof/>
              </w:rPr>
              <w:t>1.3.</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rPr>
              <w:t>Strateegia uuenduslikkus ja integreeritus</w:t>
            </w:r>
            <w:r w:rsidR="00773EF3">
              <w:rPr>
                <w:noProof/>
                <w:webHidden/>
              </w:rPr>
              <w:tab/>
            </w:r>
            <w:r w:rsidR="00773EF3">
              <w:rPr>
                <w:noProof/>
                <w:webHidden/>
              </w:rPr>
              <w:fldChar w:fldCharType="begin"/>
            </w:r>
            <w:r w:rsidR="00773EF3">
              <w:rPr>
                <w:noProof/>
                <w:webHidden/>
              </w:rPr>
              <w:instrText xml:space="preserve"> PAGEREF _Toc136438871 \h </w:instrText>
            </w:r>
            <w:r w:rsidR="00773EF3">
              <w:rPr>
                <w:noProof/>
                <w:webHidden/>
              </w:rPr>
            </w:r>
            <w:r w:rsidR="00773EF3">
              <w:rPr>
                <w:noProof/>
                <w:webHidden/>
              </w:rPr>
              <w:fldChar w:fldCharType="separate"/>
            </w:r>
            <w:r w:rsidR="00EA018A">
              <w:rPr>
                <w:noProof/>
                <w:webHidden/>
              </w:rPr>
              <w:t>15</w:t>
            </w:r>
            <w:r w:rsidR="00773EF3">
              <w:rPr>
                <w:noProof/>
                <w:webHidden/>
              </w:rPr>
              <w:fldChar w:fldCharType="end"/>
            </w:r>
          </w:hyperlink>
        </w:p>
        <w:p w14:paraId="66181CB9" w14:textId="194076F3" w:rsidR="00773EF3" w:rsidRDefault="00000000">
          <w:pPr>
            <w:pStyle w:val="TOC1"/>
            <w:rPr>
              <w:rFonts w:eastAsiaTheme="minorEastAsia" w:cstheme="minorBidi"/>
              <w:b w:val="0"/>
              <w:bCs w:val="0"/>
              <w:i w:val="0"/>
              <w:iCs w:val="0"/>
              <w:color w:val="auto"/>
              <w:kern w:val="2"/>
              <w:lang w:val="en-EE"/>
              <w14:ligatures w14:val="standardContextual"/>
            </w:rPr>
          </w:pPr>
          <w:hyperlink w:anchor="_Toc136438872" w:history="1">
            <w:r w:rsidR="00773EF3" w:rsidRPr="00B55A0D">
              <w:rPr>
                <w:rStyle w:val="Hyperlink"/>
                <w:lang w:val="et-EE"/>
              </w:rPr>
              <w:t>2.</w:t>
            </w:r>
            <w:r w:rsidR="00773EF3">
              <w:rPr>
                <w:rFonts w:eastAsiaTheme="minorEastAsia" w:cstheme="minorBidi"/>
                <w:b w:val="0"/>
                <w:bCs w:val="0"/>
                <w:i w:val="0"/>
                <w:iCs w:val="0"/>
                <w:color w:val="auto"/>
                <w:kern w:val="2"/>
                <w:lang w:val="en-EE"/>
                <w14:ligatures w14:val="standardContextual"/>
              </w:rPr>
              <w:tab/>
            </w:r>
            <w:r w:rsidR="00773EF3" w:rsidRPr="00B55A0D">
              <w:rPr>
                <w:rStyle w:val="Hyperlink"/>
                <w:lang w:val="et-EE"/>
              </w:rPr>
              <w:t>Strateegia elluviimine</w:t>
            </w:r>
            <w:r w:rsidR="00773EF3">
              <w:rPr>
                <w:webHidden/>
              </w:rPr>
              <w:tab/>
            </w:r>
            <w:r w:rsidR="00773EF3">
              <w:rPr>
                <w:webHidden/>
              </w:rPr>
              <w:fldChar w:fldCharType="begin"/>
            </w:r>
            <w:r w:rsidR="00773EF3">
              <w:rPr>
                <w:webHidden/>
              </w:rPr>
              <w:instrText xml:space="preserve"> PAGEREF _Toc136438872 \h </w:instrText>
            </w:r>
            <w:r w:rsidR="00773EF3">
              <w:rPr>
                <w:webHidden/>
              </w:rPr>
            </w:r>
            <w:r w:rsidR="00773EF3">
              <w:rPr>
                <w:webHidden/>
              </w:rPr>
              <w:fldChar w:fldCharType="separate"/>
            </w:r>
            <w:r w:rsidR="00EA018A">
              <w:rPr>
                <w:webHidden/>
              </w:rPr>
              <w:t>17</w:t>
            </w:r>
            <w:r w:rsidR="00773EF3">
              <w:rPr>
                <w:webHidden/>
              </w:rPr>
              <w:fldChar w:fldCharType="end"/>
            </w:r>
          </w:hyperlink>
        </w:p>
        <w:p w14:paraId="4612D347" w14:textId="3CDB97D6" w:rsidR="00773EF3" w:rsidRDefault="00000000">
          <w:pPr>
            <w:pStyle w:val="TOC2"/>
            <w:tabs>
              <w:tab w:val="left" w:pos="960"/>
              <w:tab w:val="right" w:leader="dot" w:pos="8530"/>
            </w:tabs>
            <w:rPr>
              <w:rFonts w:eastAsiaTheme="minorEastAsia" w:cstheme="minorBidi"/>
              <w:b w:val="0"/>
              <w:bCs w:val="0"/>
              <w:noProof/>
              <w:kern w:val="2"/>
              <w:sz w:val="24"/>
              <w:szCs w:val="24"/>
              <w:lang w:val="en-EE"/>
              <w14:ligatures w14:val="standardContextual"/>
            </w:rPr>
          </w:pPr>
          <w:hyperlink w:anchor="_Toc136438873" w:history="1">
            <w:r w:rsidR="00773EF3" w:rsidRPr="00B55A0D">
              <w:rPr>
                <w:rStyle w:val="Hyperlink"/>
                <w:rFonts w:cstheme="minorHAnsi"/>
                <w:noProof/>
              </w:rPr>
              <w:t>2.1.</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rPr>
              <w:t>Organisatsiooni juhtimine ja arendamine</w:t>
            </w:r>
            <w:r w:rsidR="00773EF3">
              <w:rPr>
                <w:noProof/>
                <w:webHidden/>
              </w:rPr>
              <w:tab/>
            </w:r>
            <w:r w:rsidR="00773EF3">
              <w:rPr>
                <w:noProof/>
                <w:webHidden/>
              </w:rPr>
              <w:fldChar w:fldCharType="begin"/>
            </w:r>
            <w:r w:rsidR="00773EF3">
              <w:rPr>
                <w:noProof/>
                <w:webHidden/>
              </w:rPr>
              <w:instrText xml:space="preserve"> PAGEREF _Toc136438873 \h </w:instrText>
            </w:r>
            <w:r w:rsidR="00773EF3">
              <w:rPr>
                <w:noProof/>
                <w:webHidden/>
              </w:rPr>
            </w:r>
            <w:r w:rsidR="00773EF3">
              <w:rPr>
                <w:noProof/>
                <w:webHidden/>
              </w:rPr>
              <w:fldChar w:fldCharType="separate"/>
            </w:r>
            <w:r w:rsidR="00EA018A">
              <w:rPr>
                <w:noProof/>
                <w:webHidden/>
              </w:rPr>
              <w:t>17</w:t>
            </w:r>
            <w:r w:rsidR="00773EF3">
              <w:rPr>
                <w:noProof/>
                <w:webHidden/>
              </w:rPr>
              <w:fldChar w:fldCharType="end"/>
            </w:r>
          </w:hyperlink>
        </w:p>
        <w:p w14:paraId="5B401E1D" w14:textId="32D9AF38" w:rsidR="00773EF3" w:rsidRDefault="00000000">
          <w:pPr>
            <w:pStyle w:val="TOC2"/>
            <w:tabs>
              <w:tab w:val="left" w:pos="960"/>
              <w:tab w:val="right" w:leader="dot" w:pos="8530"/>
            </w:tabs>
            <w:rPr>
              <w:rFonts w:eastAsiaTheme="minorEastAsia" w:cstheme="minorBidi"/>
              <w:b w:val="0"/>
              <w:bCs w:val="0"/>
              <w:noProof/>
              <w:kern w:val="2"/>
              <w:sz w:val="24"/>
              <w:szCs w:val="24"/>
              <w:lang w:val="en-EE"/>
              <w14:ligatures w14:val="standardContextual"/>
            </w:rPr>
          </w:pPr>
          <w:hyperlink w:anchor="_Toc136438874" w:history="1">
            <w:r w:rsidR="00773EF3" w:rsidRPr="00B55A0D">
              <w:rPr>
                <w:rStyle w:val="Hyperlink"/>
                <w:rFonts w:cstheme="minorHAnsi"/>
                <w:noProof/>
              </w:rPr>
              <w:t>2.2.</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rPr>
              <w:t>Toetusmeetmete rakendamine</w:t>
            </w:r>
            <w:r w:rsidR="00773EF3">
              <w:rPr>
                <w:noProof/>
                <w:webHidden/>
              </w:rPr>
              <w:tab/>
            </w:r>
            <w:r w:rsidR="00773EF3">
              <w:rPr>
                <w:noProof/>
                <w:webHidden/>
              </w:rPr>
              <w:fldChar w:fldCharType="begin"/>
            </w:r>
            <w:r w:rsidR="00773EF3">
              <w:rPr>
                <w:noProof/>
                <w:webHidden/>
              </w:rPr>
              <w:instrText xml:space="preserve"> PAGEREF _Toc136438874 \h </w:instrText>
            </w:r>
            <w:r w:rsidR="00773EF3">
              <w:rPr>
                <w:noProof/>
                <w:webHidden/>
              </w:rPr>
            </w:r>
            <w:r w:rsidR="00773EF3">
              <w:rPr>
                <w:noProof/>
                <w:webHidden/>
              </w:rPr>
              <w:fldChar w:fldCharType="separate"/>
            </w:r>
            <w:r w:rsidR="00EA018A">
              <w:rPr>
                <w:noProof/>
                <w:webHidden/>
              </w:rPr>
              <w:t>17</w:t>
            </w:r>
            <w:r w:rsidR="00773EF3">
              <w:rPr>
                <w:noProof/>
                <w:webHidden/>
              </w:rPr>
              <w:fldChar w:fldCharType="end"/>
            </w:r>
          </w:hyperlink>
        </w:p>
        <w:p w14:paraId="45D017C6" w14:textId="4BBE1986"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hyperlink w:anchor="_Toc136438875" w:history="1">
            <w:r w:rsidR="00773EF3" w:rsidRPr="00B55A0D">
              <w:rPr>
                <w:rStyle w:val="Hyperlink"/>
                <w:rFonts w:cstheme="minorHAnsi"/>
                <w:noProof/>
              </w:rPr>
              <w:t>2.2.1.</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rPr>
              <w:t>Rahastamiskava</w:t>
            </w:r>
            <w:r w:rsidR="00773EF3">
              <w:rPr>
                <w:noProof/>
                <w:webHidden/>
              </w:rPr>
              <w:tab/>
            </w:r>
            <w:r w:rsidR="00773EF3">
              <w:rPr>
                <w:noProof/>
                <w:webHidden/>
              </w:rPr>
              <w:fldChar w:fldCharType="begin"/>
            </w:r>
            <w:r w:rsidR="00773EF3">
              <w:rPr>
                <w:noProof/>
                <w:webHidden/>
              </w:rPr>
              <w:instrText xml:space="preserve"> PAGEREF _Toc136438875 \h </w:instrText>
            </w:r>
            <w:r w:rsidR="00773EF3">
              <w:rPr>
                <w:noProof/>
                <w:webHidden/>
              </w:rPr>
            </w:r>
            <w:r w:rsidR="00773EF3">
              <w:rPr>
                <w:noProof/>
                <w:webHidden/>
              </w:rPr>
              <w:fldChar w:fldCharType="separate"/>
            </w:r>
            <w:r w:rsidR="00EA018A">
              <w:rPr>
                <w:noProof/>
                <w:webHidden/>
              </w:rPr>
              <w:t>17</w:t>
            </w:r>
            <w:r w:rsidR="00773EF3">
              <w:rPr>
                <w:noProof/>
                <w:webHidden/>
              </w:rPr>
              <w:fldChar w:fldCharType="end"/>
            </w:r>
          </w:hyperlink>
        </w:p>
        <w:p w14:paraId="5B2CED95" w14:textId="51ABD0C8"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hyperlink w:anchor="_Toc136438876" w:history="1">
            <w:r w:rsidR="00773EF3" w:rsidRPr="00B55A0D">
              <w:rPr>
                <w:rStyle w:val="Hyperlink"/>
                <w:rFonts w:cstheme="minorHAnsi"/>
                <w:noProof/>
              </w:rPr>
              <w:t>2.2.2.</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rPr>
              <w:t>Rakenduskavad</w:t>
            </w:r>
            <w:r w:rsidR="00773EF3">
              <w:rPr>
                <w:noProof/>
                <w:webHidden/>
              </w:rPr>
              <w:tab/>
            </w:r>
            <w:r w:rsidR="00773EF3">
              <w:rPr>
                <w:noProof/>
                <w:webHidden/>
              </w:rPr>
              <w:fldChar w:fldCharType="begin"/>
            </w:r>
            <w:r w:rsidR="00773EF3">
              <w:rPr>
                <w:noProof/>
                <w:webHidden/>
              </w:rPr>
              <w:instrText xml:space="preserve"> PAGEREF _Toc136438876 \h </w:instrText>
            </w:r>
            <w:r w:rsidR="00773EF3">
              <w:rPr>
                <w:noProof/>
                <w:webHidden/>
              </w:rPr>
            </w:r>
            <w:r w:rsidR="00773EF3">
              <w:rPr>
                <w:noProof/>
                <w:webHidden/>
              </w:rPr>
              <w:fldChar w:fldCharType="separate"/>
            </w:r>
            <w:r w:rsidR="00EA018A">
              <w:rPr>
                <w:noProof/>
                <w:webHidden/>
              </w:rPr>
              <w:t>18</w:t>
            </w:r>
            <w:r w:rsidR="00773EF3">
              <w:rPr>
                <w:noProof/>
                <w:webHidden/>
              </w:rPr>
              <w:fldChar w:fldCharType="end"/>
            </w:r>
          </w:hyperlink>
        </w:p>
        <w:p w14:paraId="65A3411F" w14:textId="7C593EED" w:rsidR="00773EF3" w:rsidRDefault="00000000">
          <w:pPr>
            <w:pStyle w:val="TOC3"/>
            <w:tabs>
              <w:tab w:val="left" w:pos="1200"/>
              <w:tab w:val="right" w:leader="dot" w:pos="8530"/>
            </w:tabs>
            <w:rPr>
              <w:rFonts w:eastAsiaTheme="minorEastAsia" w:cstheme="minorBidi"/>
              <w:noProof/>
              <w:kern w:val="2"/>
              <w:sz w:val="24"/>
              <w:lang w:val="en-EE"/>
              <w14:ligatures w14:val="standardContextual"/>
            </w:rPr>
          </w:pPr>
          <w:hyperlink w:anchor="_Toc136438877" w:history="1">
            <w:r w:rsidR="00773EF3" w:rsidRPr="00B55A0D">
              <w:rPr>
                <w:rStyle w:val="Hyperlink"/>
                <w:rFonts w:cstheme="minorHAnsi"/>
                <w:noProof/>
              </w:rPr>
              <w:t>2.2.3.</w:t>
            </w:r>
            <w:r w:rsidR="00773EF3">
              <w:rPr>
                <w:rFonts w:eastAsiaTheme="minorEastAsia" w:cstheme="minorBidi"/>
                <w:noProof/>
                <w:kern w:val="2"/>
                <w:sz w:val="24"/>
                <w:lang w:val="en-EE"/>
                <w14:ligatures w14:val="standardContextual"/>
              </w:rPr>
              <w:tab/>
            </w:r>
            <w:r w:rsidR="00773EF3" w:rsidRPr="00B55A0D">
              <w:rPr>
                <w:rStyle w:val="Hyperlink"/>
                <w:rFonts w:cstheme="minorHAnsi"/>
                <w:noProof/>
              </w:rPr>
              <w:t>Taotluste hindamine</w:t>
            </w:r>
            <w:r w:rsidR="00773EF3">
              <w:rPr>
                <w:noProof/>
                <w:webHidden/>
              </w:rPr>
              <w:tab/>
            </w:r>
            <w:r w:rsidR="00773EF3">
              <w:rPr>
                <w:noProof/>
                <w:webHidden/>
              </w:rPr>
              <w:fldChar w:fldCharType="begin"/>
            </w:r>
            <w:r w:rsidR="00773EF3">
              <w:rPr>
                <w:noProof/>
                <w:webHidden/>
              </w:rPr>
              <w:instrText xml:space="preserve"> PAGEREF _Toc136438877 \h </w:instrText>
            </w:r>
            <w:r w:rsidR="00773EF3">
              <w:rPr>
                <w:noProof/>
                <w:webHidden/>
              </w:rPr>
            </w:r>
            <w:r w:rsidR="00773EF3">
              <w:rPr>
                <w:noProof/>
                <w:webHidden/>
              </w:rPr>
              <w:fldChar w:fldCharType="separate"/>
            </w:r>
            <w:r w:rsidR="00EA018A">
              <w:rPr>
                <w:noProof/>
                <w:webHidden/>
              </w:rPr>
              <w:t>19</w:t>
            </w:r>
            <w:r w:rsidR="00773EF3">
              <w:rPr>
                <w:noProof/>
                <w:webHidden/>
              </w:rPr>
              <w:fldChar w:fldCharType="end"/>
            </w:r>
          </w:hyperlink>
        </w:p>
        <w:p w14:paraId="430633DA" w14:textId="77756EB7" w:rsidR="00773EF3" w:rsidRDefault="00000000">
          <w:pPr>
            <w:pStyle w:val="TOC1"/>
            <w:rPr>
              <w:rFonts w:eastAsiaTheme="minorEastAsia" w:cstheme="minorBidi"/>
              <w:b w:val="0"/>
              <w:bCs w:val="0"/>
              <w:i w:val="0"/>
              <w:iCs w:val="0"/>
              <w:color w:val="auto"/>
              <w:kern w:val="2"/>
              <w:lang w:val="en-EE"/>
              <w14:ligatures w14:val="standardContextual"/>
            </w:rPr>
          </w:pPr>
          <w:hyperlink w:anchor="_Toc136438878" w:history="1">
            <w:r w:rsidR="00773EF3" w:rsidRPr="00B55A0D">
              <w:rPr>
                <w:rStyle w:val="Hyperlink"/>
                <w:lang w:val="sv-FI"/>
              </w:rPr>
              <w:t>3.</w:t>
            </w:r>
            <w:r w:rsidR="00773EF3">
              <w:rPr>
                <w:rFonts w:eastAsiaTheme="minorEastAsia" w:cstheme="minorBidi"/>
                <w:b w:val="0"/>
                <w:bCs w:val="0"/>
                <w:i w:val="0"/>
                <w:iCs w:val="0"/>
                <w:color w:val="auto"/>
                <w:kern w:val="2"/>
                <w:lang w:val="en-EE"/>
                <w14:ligatures w14:val="standardContextual"/>
              </w:rPr>
              <w:tab/>
            </w:r>
            <w:r w:rsidR="00773EF3" w:rsidRPr="00B55A0D">
              <w:rPr>
                <w:rStyle w:val="Hyperlink"/>
                <w:lang w:val="sv-FI"/>
              </w:rPr>
              <w:t>Strateegia seire</w:t>
            </w:r>
            <w:r w:rsidR="00773EF3">
              <w:rPr>
                <w:webHidden/>
              </w:rPr>
              <w:tab/>
            </w:r>
            <w:r w:rsidR="00773EF3">
              <w:rPr>
                <w:webHidden/>
              </w:rPr>
              <w:fldChar w:fldCharType="begin"/>
            </w:r>
            <w:r w:rsidR="00773EF3">
              <w:rPr>
                <w:webHidden/>
              </w:rPr>
              <w:instrText xml:space="preserve"> PAGEREF _Toc136438878 \h </w:instrText>
            </w:r>
            <w:r w:rsidR="00773EF3">
              <w:rPr>
                <w:webHidden/>
              </w:rPr>
            </w:r>
            <w:r w:rsidR="00773EF3">
              <w:rPr>
                <w:webHidden/>
              </w:rPr>
              <w:fldChar w:fldCharType="separate"/>
            </w:r>
            <w:r w:rsidR="00EA018A">
              <w:rPr>
                <w:webHidden/>
              </w:rPr>
              <w:t>24</w:t>
            </w:r>
            <w:r w:rsidR="00773EF3">
              <w:rPr>
                <w:webHidden/>
              </w:rPr>
              <w:fldChar w:fldCharType="end"/>
            </w:r>
          </w:hyperlink>
        </w:p>
        <w:p w14:paraId="60001A1F" w14:textId="069B58AB" w:rsidR="00773EF3" w:rsidRDefault="00000000">
          <w:pPr>
            <w:pStyle w:val="TOC2"/>
            <w:tabs>
              <w:tab w:val="left" w:pos="960"/>
              <w:tab w:val="right" w:leader="dot" w:pos="8530"/>
            </w:tabs>
            <w:rPr>
              <w:rFonts w:eastAsiaTheme="minorEastAsia" w:cstheme="minorBidi"/>
              <w:b w:val="0"/>
              <w:bCs w:val="0"/>
              <w:noProof/>
              <w:kern w:val="2"/>
              <w:sz w:val="24"/>
              <w:szCs w:val="24"/>
              <w:lang w:val="en-EE"/>
              <w14:ligatures w14:val="standardContextual"/>
            </w:rPr>
          </w:pPr>
          <w:hyperlink w:anchor="_Toc136438879" w:history="1">
            <w:r w:rsidR="00773EF3" w:rsidRPr="00B55A0D">
              <w:rPr>
                <w:rStyle w:val="Hyperlink"/>
                <w:rFonts w:cstheme="minorHAnsi"/>
                <w:noProof/>
                <w:lang w:val="sv-FI"/>
              </w:rPr>
              <w:t>3.1.</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lang w:val="sv-FI"/>
              </w:rPr>
              <w:t>Seire korraldus</w:t>
            </w:r>
            <w:r w:rsidR="00773EF3">
              <w:rPr>
                <w:noProof/>
                <w:webHidden/>
              </w:rPr>
              <w:tab/>
            </w:r>
            <w:r w:rsidR="00773EF3">
              <w:rPr>
                <w:noProof/>
                <w:webHidden/>
              </w:rPr>
              <w:fldChar w:fldCharType="begin"/>
            </w:r>
            <w:r w:rsidR="00773EF3">
              <w:rPr>
                <w:noProof/>
                <w:webHidden/>
              </w:rPr>
              <w:instrText xml:space="preserve"> PAGEREF _Toc136438879 \h </w:instrText>
            </w:r>
            <w:r w:rsidR="00773EF3">
              <w:rPr>
                <w:noProof/>
                <w:webHidden/>
              </w:rPr>
            </w:r>
            <w:r w:rsidR="00773EF3">
              <w:rPr>
                <w:noProof/>
                <w:webHidden/>
              </w:rPr>
              <w:fldChar w:fldCharType="separate"/>
            </w:r>
            <w:r w:rsidR="00EA018A">
              <w:rPr>
                <w:noProof/>
                <w:webHidden/>
              </w:rPr>
              <w:t>24</w:t>
            </w:r>
            <w:r w:rsidR="00773EF3">
              <w:rPr>
                <w:noProof/>
                <w:webHidden/>
              </w:rPr>
              <w:fldChar w:fldCharType="end"/>
            </w:r>
          </w:hyperlink>
        </w:p>
        <w:p w14:paraId="7EF6EEA0" w14:textId="3262E676" w:rsidR="00773EF3" w:rsidRDefault="00000000">
          <w:pPr>
            <w:pStyle w:val="TOC2"/>
            <w:tabs>
              <w:tab w:val="left" w:pos="960"/>
              <w:tab w:val="right" w:leader="dot" w:pos="8530"/>
            </w:tabs>
            <w:rPr>
              <w:rStyle w:val="Hyperlink"/>
              <w:noProof/>
            </w:rPr>
          </w:pPr>
          <w:hyperlink w:anchor="_Toc136438880" w:history="1">
            <w:r w:rsidR="00773EF3" w:rsidRPr="00B55A0D">
              <w:rPr>
                <w:rStyle w:val="Hyperlink"/>
                <w:rFonts w:cstheme="minorHAnsi"/>
                <w:noProof/>
              </w:rPr>
              <w:t>3.2.</w:t>
            </w:r>
            <w:r w:rsidR="00773EF3">
              <w:rPr>
                <w:rFonts w:eastAsiaTheme="minorEastAsia" w:cstheme="minorBidi"/>
                <w:b w:val="0"/>
                <w:bCs w:val="0"/>
                <w:noProof/>
                <w:kern w:val="2"/>
                <w:sz w:val="24"/>
                <w:szCs w:val="24"/>
                <w:lang w:val="en-EE"/>
                <w14:ligatures w14:val="standardContextual"/>
              </w:rPr>
              <w:tab/>
            </w:r>
            <w:r w:rsidR="00773EF3" w:rsidRPr="00B55A0D">
              <w:rPr>
                <w:rStyle w:val="Hyperlink"/>
                <w:rFonts w:cstheme="minorHAnsi"/>
                <w:noProof/>
              </w:rPr>
              <w:t>Strateegia muutmine</w:t>
            </w:r>
            <w:r w:rsidR="00773EF3">
              <w:rPr>
                <w:noProof/>
                <w:webHidden/>
              </w:rPr>
              <w:tab/>
            </w:r>
            <w:r w:rsidR="00773EF3">
              <w:rPr>
                <w:noProof/>
                <w:webHidden/>
              </w:rPr>
              <w:fldChar w:fldCharType="begin"/>
            </w:r>
            <w:r w:rsidR="00773EF3">
              <w:rPr>
                <w:noProof/>
                <w:webHidden/>
              </w:rPr>
              <w:instrText xml:space="preserve"> PAGEREF _Toc136438880 \h </w:instrText>
            </w:r>
            <w:r w:rsidR="00773EF3">
              <w:rPr>
                <w:noProof/>
                <w:webHidden/>
              </w:rPr>
            </w:r>
            <w:r w:rsidR="00773EF3">
              <w:rPr>
                <w:noProof/>
                <w:webHidden/>
              </w:rPr>
              <w:fldChar w:fldCharType="separate"/>
            </w:r>
            <w:r w:rsidR="00EA018A">
              <w:rPr>
                <w:noProof/>
                <w:webHidden/>
              </w:rPr>
              <w:t>28</w:t>
            </w:r>
            <w:r w:rsidR="00773EF3">
              <w:rPr>
                <w:noProof/>
                <w:webHidden/>
              </w:rPr>
              <w:fldChar w:fldCharType="end"/>
            </w:r>
          </w:hyperlink>
        </w:p>
        <w:p w14:paraId="2CE8EE57" w14:textId="77777777" w:rsidR="00773EF3" w:rsidRPr="00773EF3" w:rsidRDefault="00773EF3" w:rsidP="00773EF3">
          <w:pPr>
            <w:rPr>
              <w:rFonts w:eastAsiaTheme="minorEastAsia"/>
            </w:rPr>
          </w:pPr>
        </w:p>
        <w:p w14:paraId="622D6862" w14:textId="266BE2E6" w:rsidR="00773EF3" w:rsidRDefault="00000000">
          <w:pPr>
            <w:pStyle w:val="TOC1"/>
            <w:rPr>
              <w:rFonts w:eastAsiaTheme="minorEastAsia" w:cstheme="minorBidi"/>
              <w:b w:val="0"/>
              <w:bCs w:val="0"/>
              <w:i w:val="0"/>
              <w:iCs w:val="0"/>
              <w:color w:val="auto"/>
              <w:kern w:val="2"/>
              <w:lang w:val="en-EE"/>
              <w14:ligatures w14:val="standardContextual"/>
            </w:rPr>
          </w:pPr>
          <w:hyperlink w:anchor="_Toc136438881" w:history="1">
            <w:r w:rsidR="00773EF3" w:rsidRPr="00B55A0D">
              <w:rPr>
                <w:rStyle w:val="Hyperlink"/>
                <w:lang w:val="et-EE"/>
              </w:rPr>
              <w:t xml:space="preserve">Lisa 3. </w:t>
            </w:r>
            <w:r w:rsidR="00773EF3" w:rsidRPr="00B55A0D">
              <w:rPr>
                <w:rStyle w:val="Hyperlink"/>
              </w:rPr>
              <w:t>Strateegia koostamise protsess</w:t>
            </w:r>
            <w:r w:rsidR="00773EF3">
              <w:rPr>
                <w:webHidden/>
              </w:rPr>
              <w:tab/>
            </w:r>
            <w:r w:rsidR="00773EF3">
              <w:rPr>
                <w:webHidden/>
              </w:rPr>
              <w:fldChar w:fldCharType="begin"/>
            </w:r>
            <w:r w:rsidR="00773EF3">
              <w:rPr>
                <w:webHidden/>
              </w:rPr>
              <w:instrText xml:space="preserve"> PAGEREF _Toc136438881 \h </w:instrText>
            </w:r>
            <w:r w:rsidR="00773EF3">
              <w:rPr>
                <w:webHidden/>
              </w:rPr>
            </w:r>
            <w:r w:rsidR="00773EF3">
              <w:rPr>
                <w:webHidden/>
              </w:rPr>
              <w:fldChar w:fldCharType="separate"/>
            </w:r>
            <w:r w:rsidR="00EA018A">
              <w:rPr>
                <w:webHidden/>
              </w:rPr>
              <w:t>29</w:t>
            </w:r>
            <w:r w:rsidR="00773EF3">
              <w:rPr>
                <w:webHidden/>
              </w:rPr>
              <w:fldChar w:fldCharType="end"/>
            </w:r>
          </w:hyperlink>
        </w:p>
        <w:p w14:paraId="030A65FA" w14:textId="6E65646F" w:rsidR="00773EF3" w:rsidRDefault="00000000">
          <w:pPr>
            <w:pStyle w:val="TOC1"/>
            <w:rPr>
              <w:rFonts w:eastAsiaTheme="minorEastAsia" w:cstheme="minorBidi"/>
              <w:b w:val="0"/>
              <w:bCs w:val="0"/>
              <w:i w:val="0"/>
              <w:iCs w:val="0"/>
              <w:color w:val="auto"/>
              <w:kern w:val="2"/>
              <w:lang w:val="en-EE"/>
              <w14:ligatures w14:val="standardContextual"/>
            </w:rPr>
          </w:pPr>
          <w:hyperlink w:anchor="_Toc136438882" w:history="1">
            <w:r w:rsidR="00773EF3" w:rsidRPr="00B55A0D">
              <w:rPr>
                <w:rStyle w:val="Hyperlink"/>
              </w:rPr>
              <w:t>Lisa 4. Strateegia seos teiste arengudokumentidega</w:t>
            </w:r>
            <w:r w:rsidR="00773EF3">
              <w:rPr>
                <w:webHidden/>
              </w:rPr>
              <w:tab/>
            </w:r>
            <w:r w:rsidR="00773EF3">
              <w:rPr>
                <w:webHidden/>
              </w:rPr>
              <w:fldChar w:fldCharType="begin"/>
            </w:r>
            <w:r w:rsidR="00773EF3">
              <w:rPr>
                <w:webHidden/>
              </w:rPr>
              <w:instrText xml:space="preserve"> PAGEREF _Toc136438882 \h </w:instrText>
            </w:r>
            <w:r w:rsidR="00773EF3">
              <w:rPr>
                <w:webHidden/>
              </w:rPr>
            </w:r>
            <w:r w:rsidR="00773EF3">
              <w:rPr>
                <w:webHidden/>
              </w:rPr>
              <w:fldChar w:fldCharType="separate"/>
            </w:r>
            <w:r w:rsidR="00EA018A">
              <w:rPr>
                <w:webHidden/>
              </w:rPr>
              <w:t>32</w:t>
            </w:r>
            <w:r w:rsidR="00773EF3">
              <w:rPr>
                <w:webHidden/>
              </w:rPr>
              <w:fldChar w:fldCharType="end"/>
            </w:r>
          </w:hyperlink>
        </w:p>
        <w:p w14:paraId="2CC91EA2" w14:textId="40F6CA4A" w:rsidR="004E2600" w:rsidRPr="00773EF3" w:rsidRDefault="004E2600">
          <w:pPr>
            <w:rPr>
              <w:rFonts w:asciiTheme="minorHAnsi" w:hAnsiTheme="minorHAnsi" w:cstheme="minorHAnsi"/>
              <w:color w:val="000000" w:themeColor="text1"/>
            </w:rPr>
          </w:pPr>
          <w:r w:rsidRPr="00773EF3">
            <w:rPr>
              <w:rFonts w:asciiTheme="minorHAnsi" w:hAnsiTheme="minorHAnsi" w:cstheme="minorHAnsi"/>
              <w:noProof/>
              <w:color w:val="000000" w:themeColor="text1"/>
            </w:rPr>
            <w:fldChar w:fldCharType="end"/>
          </w:r>
        </w:p>
      </w:sdtContent>
    </w:sdt>
    <w:p w14:paraId="31CEBD29" w14:textId="77777777" w:rsidR="004E2600" w:rsidRPr="00773EF3" w:rsidRDefault="004E2600" w:rsidP="00134972">
      <w:pPr>
        <w:ind w:left="100"/>
        <w:rPr>
          <w:rFonts w:asciiTheme="minorHAnsi" w:hAnsiTheme="minorHAnsi" w:cstheme="minorHAnsi"/>
          <w:strike/>
          <w:color w:val="000000" w:themeColor="text1"/>
          <w:lang w:val="sv-FI"/>
        </w:rPr>
      </w:pPr>
    </w:p>
    <w:p w14:paraId="0090A0A4" w14:textId="77777777" w:rsidR="004E2600" w:rsidRPr="00773EF3" w:rsidRDefault="004E2600" w:rsidP="00134972">
      <w:pPr>
        <w:ind w:left="100"/>
        <w:rPr>
          <w:rFonts w:asciiTheme="minorHAnsi" w:hAnsiTheme="minorHAnsi" w:cstheme="minorHAnsi"/>
          <w:strike/>
          <w:color w:val="000000" w:themeColor="text1"/>
          <w:lang w:val="sv-FI"/>
        </w:rPr>
      </w:pPr>
    </w:p>
    <w:p w14:paraId="0A370FCA" w14:textId="24841C1F" w:rsidR="00B818CD" w:rsidRPr="00773EF3" w:rsidRDefault="005762AB" w:rsidP="008F758C">
      <w:pPr>
        <w:pStyle w:val="Heading1"/>
        <w:numPr>
          <w:ilvl w:val="0"/>
          <w:numId w:val="0"/>
        </w:numPr>
        <w:rPr>
          <w:rFonts w:asciiTheme="minorHAnsi" w:hAnsiTheme="minorHAnsi" w:cstheme="minorHAnsi"/>
          <w:color w:val="C0504D" w:themeColor="accent2"/>
        </w:rPr>
      </w:pPr>
      <w:bookmarkStart w:id="6" w:name="_Toc136438863"/>
      <w:proofErr w:type="spellStart"/>
      <w:r w:rsidRPr="00773EF3">
        <w:rPr>
          <w:rFonts w:asciiTheme="minorHAnsi" w:hAnsiTheme="minorHAnsi" w:cstheme="minorHAnsi"/>
          <w:color w:val="C0504D" w:themeColor="accent2"/>
        </w:rPr>
        <w:lastRenderedPageBreak/>
        <w:t>Sissejuhatus</w:t>
      </w:r>
      <w:bookmarkEnd w:id="6"/>
      <w:proofErr w:type="spellEnd"/>
    </w:p>
    <w:p w14:paraId="5132E80F" w14:textId="564F0042" w:rsidR="00312850" w:rsidRPr="00773EF3" w:rsidRDefault="009F7354" w:rsidP="00553705">
      <w:pPr>
        <w:pStyle w:val="NormalWeb"/>
        <w:jc w:val="both"/>
        <w:rPr>
          <w:rFonts w:asciiTheme="minorHAnsi" w:hAnsiTheme="minorHAnsi" w:cstheme="minorHAnsi"/>
        </w:rPr>
      </w:pPr>
      <w:r w:rsidRPr="00773EF3">
        <w:rPr>
          <w:rFonts w:asciiTheme="minorHAnsi" w:hAnsiTheme="minorHAnsi" w:cstheme="minorHAnsi"/>
        </w:rPr>
        <w:t xml:space="preserve">MTÜ </w:t>
      </w:r>
      <w:proofErr w:type="spellStart"/>
      <w:r w:rsidR="00312850" w:rsidRPr="00773EF3">
        <w:rPr>
          <w:rFonts w:asciiTheme="minorHAnsi" w:hAnsiTheme="minorHAnsi" w:cstheme="minorHAnsi"/>
        </w:rPr>
        <w:t>Kodukant</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Läänemaa</w:t>
      </w:r>
      <w:proofErr w:type="spellEnd"/>
      <w:r w:rsidRPr="00773EF3">
        <w:rPr>
          <w:rFonts w:asciiTheme="minorHAnsi" w:hAnsiTheme="minorHAnsi" w:cstheme="minorHAnsi"/>
        </w:rPr>
        <w:t xml:space="preserve"> </w:t>
      </w:r>
      <w:r w:rsidR="00312850" w:rsidRPr="00773EF3">
        <w:rPr>
          <w:rFonts w:asciiTheme="minorHAnsi" w:hAnsiTheme="minorHAnsi" w:cstheme="minorHAnsi"/>
        </w:rPr>
        <w:t xml:space="preserve">on </w:t>
      </w:r>
      <w:proofErr w:type="spellStart"/>
      <w:r w:rsidR="00312850" w:rsidRPr="00773EF3">
        <w:rPr>
          <w:rFonts w:asciiTheme="minorHAnsi" w:hAnsiTheme="minorHAnsi" w:cstheme="minorHAnsi"/>
        </w:rPr>
        <w:t>asutatud</w:t>
      </w:r>
      <w:proofErr w:type="spellEnd"/>
      <w:r w:rsidR="00312850" w:rsidRPr="00773EF3">
        <w:rPr>
          <w:rFonts w:asciiTheme="minorHAnsi" w:hAnsiTheme="minorHAnsi" w:cstheme="minorHAnsi"/>
        </w:rPr>
        <w:t xml:space="preserve"> 17.02.2003 ja </w:t>
      </w:r>
      <w:proofErr w:type="spellStart"/>
      <w:r w:rsidR="00312850" w:rsidRPr="00773EF3">
        <w:rPr>
          <w:rFonts w:asciiTheme="minorHAnsi" w:hAnsiTheme="minorHAnsi" w:cstheme="minorHAnsi"/>
        </w:rPr>
        <w:t>registrisse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kantud</w:t>
      </w:r>
      <w:proofErr w:type="spellEnd"/>
      <w:r w:rsidR="00312850" w:rsidRPr="00773EF3">
        <w:rPr>
          <w:rFonts w:asciiTheme="minorHAnsi" w:hAnsiTheme="minorHAnsi" w:cstheme="minorHAnsi"/>
        </w:rPr>
        <w:t xml:space="preserve"> 22.04.2003. Alates 2006. </w:t>
      </w:r>
      <w:proofErr w:type="spellStart"/>
      <w:r w:rsidR="00312850" w:rsidRPr="00773EF3">
        <w:rPr>
          <w:rFonts w:asciiTheme="minorHAnsi" w:hAnsiTheme="minorHAnsi" w:cstheme="minorHAnsi"/>
        </w:rPr>
        <w:t>aastast</w:t>
      </w:r>
      <w:proofErr w:type="spellEnd"/>
      <w:r w:rsidR="00312850" w:rsidRPr="00773EF3">
        <w:rPr>
          <w:rFonts w:asciiTheme="minorHAnsi" w:hAnsiTheme="minorHAnsi" w:cstheme="minorHAnsi"/>
        </w:rPr>
        <w:t xml:space="preserve"> on KKLM </w:t>
      </w:r>
      <w:proofErr w:type="spellStart"/>
      <w:r w:rsidR="00312850" w:rsidRPr="00773EF3">
        <w:rPr>
          <w:rFonts w:asciiTheme="minorHAnsi" w:hAnsiTheme="minorHAnsi" w:cstheme="minorHAnsi"/>
        </w:rPr>
        <w:t>üheks</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kohalikuks</w:t>
      </w:r>
      <w:proofErr w:type="spellEnd"/>
      <w:r w:rsidR="00312850" w:rsidRPr="00773EF3">
        <w:rPr>
          <w:rFonts w:asciiTheme="minorHAnsi" w:hAnsiTheme="minorHAnsi" w:cstheme="minorHAnsi"/>
        </w:rPr>
        <w:t xml:space="preserve"> </w:t>
      </w:r>
      <w:r w:rsidR="00312850" w:rsidRPr="00773EF3">
        <w:rPr>
          <w:rFonts w:asciiTheme="minorHAnsi" w:hAnsiTheme="minorHAnsi" w:cstheme="minorHAnsi"/>
          <w:lang w:val="et-EE"/>
        </w:rPr>
        <w:t>LEADER</w:t>
      </w:r>
      <w:r w:rsidR="00312850" w:rsidRPr="00773EF3">
        <w:rPr>
          <w:rFonts w:asciiTheme="minorHAnsi" w:hAnsiTheme="minorHAnsi" w:cstheme="minorHAnsi"/>
        </w:rPr>
        <w:t>-</w:t>
      </w:r>
      <w:proofErr w:type="spellStart"/>
      <w:r w:rsidR="00312850" w:rsidRPr="00773EF3">
        <w:rPr>
          <w:rFonts w:asciiTheme="minorHAnsi" w:hAnsiTheme="minorHAnsi" w:cstheme="minorHAnsi"/>
        </w:rPr>
        <w:t>tegevus</w:t>
      </w:r>
      <w:proofErr w:type="spellEnd"/>
      <w:r w:rsidR="00312850" w:rsidRPr="00773EF3">
        <w:rPr>
          <w:rFonts w:asciiTheme="minorHAnsi" w:hAnsiTheme="minorHAnsi" w:cstheme="minorHAnsi"/>
          <w:lang w:val="et-EE"/>
        </w:rPr>
        <w:t>rühmaks</w:t>
      </w:r>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Eestis</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Ühingu</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tegevuse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põhieesmärgiks</w:t>
      </w:r>
      <w:proofErr w:type="spellEnd"/>
      <w:r w:rsidR="00312850" w:rsidRPr="00773EF3">
        <w:rPr>
          <w:rFonts w:asciiTheme="minorHAnsi" w:hAnsiTheme="minorHAnsi" w:cstheme="minorHAnsi"/>
        </w:rPr>
        <w:t xml:space="preserve"> on </w:t>
      </w:r>
      <w:proofErr w:type="spellStart"/>
      <w:r w:rsidR="00312850" w:rsidRPr="00773EF3">
        <w:rPr>
          <w:rFonts w:asciiTheme="minorHAnsi" w:hAnsiTheme="minorHAnsi" w:cstheme="minorHAnsi"/>
        </w:rPr>
        <w:t>Läänemaa</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maaelu</w:t>
      </w:r>
      <w:proofErr w:type="spellEnd"/>
      <w:r w:rsidR="00312850" w:rsidRPr="00773EF3">
        <w:rPr>
          <w:rFonts w:asciiTheme="minorHAnsi" w:hAnsiTheme="minorHAnsi" w:cstheme="minorHAnsi"/>
        </w:rPr>
        <w:t xml:space="preserve"> ja </w:t>
      </w:r>
      <w:proofErr w:type="spellStart"/>
      <w:r w:rsidR="00312850" w:rsidRPr="00773EF3">
        <w:rPr>
          <w:rFonts w:asciiTheme="minorHAnsi" w:hAnsiTheme="minorHAnsi" w:cstheme="minorHAnsi"/>
        </w:rPr>
        <w:t>külade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säilimisele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taaselustamisele</w:t>
      </w:r>
      <w:proofErr w:type="spellEnd"/>
      <w:r w:rsidR="00312850" w:rsidRPr="00773EF3">
        <w:rPr>
          <w:rFonts w:asciiTheme="minorHAnsi" w:hAnsiTheme="minorHAnsi" w:cstheme="minorHAnsi"/>
        </w:rPr>
        <w:t xml:space="preserve"> ja </w:t>
      </w:r>
      <w:proofErr w:type="spellStart"/>
      <w:r w:rsidR="00312850" w:rsidRPr="00773EF3">
        <w:rPr>
          <w:rFonts w:asciiTheme="minorHAnsi" w:hAnsiTheme="minorHAnsi" w:cstheme="minorHAnsi"/>
        </w:rPr>
        <w:t>harmoonilisele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arengule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kaasaaitamine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sealhulgas</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maamajanduse</w:t>
      </w:r>
      <w:proofErr w:type="spellEnd"/>
      <w:r w:rsidR="00312850" w:rsidRPr="00773EF3">
        <w:rPr>
          <w:rFonts w:asciiTheme="minorHAnsi" w:hAnsiTheme="minorHAnsi" w:cstheme="minorHAnsi"/>
        </w:rPr>
        <w:t xml:space="preserve"> ja </w:t>
      </w:r>
      <w:proofErr w:type="spellStart"/>
      <w:r w:rsidR="00312850" w:rsidRPr="00773EF3">
        <w:rPr>
          <w:rFonts w:asciiTheme="minorHAnsi" w:hAnsiTheme="minorHAnsi" w:cstheme="minorHAnsi"/>
        </w:rPr>
        <w:t>rahvakultuuri</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ning</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loodushoiu</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toetamine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ning</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erinevate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külaliikumiste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ühendamine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Ühingul</w:t>
      </w:r>
      <w:proofErr w:type="spellEnd"/>
      <w:r w:rsidR="00312850" w:rsidRPr="00773EF3">
        <w:rPr>
          <w:rFonts w:asciiTheme="minorHAnsi" w:hAnsiTheme="minorHAnsi" w:cstheme="minorHAnsi"/>
        </w:rPr>
        <w:t xml:space="preserve"> on </w:t>
      </w:r>
      <w:proofErr w:type="spellStart"/>
      <w:r w:rsidR="00312850" w:rsidRPr="00773EF3">
        <w:rPr>
          <w:rFonts w:asciiTheme="minorHAnsi" w:hAnsiTheme="minorHAnsi" w:cstheme="minorHAnsi"/>
        </w:rPr>
        <w:t>kaks</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olulist</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ülesannet</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millest</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üks</w:t>
      </w:r>
      <w:proofErr w:type="spellEnd"/>
      <w:r w:rsidR="00312850" w:rsidRPr="00773EF3">
        <w:rPr>
          <w:rFonts w:asciiTheme="minorHAnsi" w:hAnsiTheme="minorHAnsi" w:cstheme="minorHAnsi"/>
        </w:rPr>
        <w:t xml:space="preserve"> on LEADER </w:t>
      </w:r>
      <w:proofErr w:type="spellStart"/>
      <w:r w:rsidR="00312850" w:rsidRPr="00773EF3">
        <w:rPr>
          <w:rFonts w:asciiTheme="minorHAnsi" w:hAnsiTheme="minorHAnsi" w:cstheme="minorHAnsi"/>
        </w:rPr>
        <w:t>strateegia</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rakendamine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ning</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teine</w:t>
      </w:r>
      <w:proofErr w:type="spellEnd"/>
      <w:r w:rsidR="00312850" w:rsidRPr="00773EF3">
        <w:rPr>
          <w:rFonts w:asciiTheme="minorHAnsi" w:hAnsiTheme="minorHAnsi" w:cstheme="minorHAnsi"/>
        </w:rPr>
        <w:t xml:space="preserve"> on </w:t>
      </w:r>
      <w:proofErr w:type="spellStart"/>
      <w:r w:rsidR="00312850" w:rsidRPr="00773EF3">
        <w:rPr>
          <w:rFonts w:asciiTheme="minorHAnsi" w:hAnsiTheme="minorHAnsi" w:cstheme="minorHAnsi"/>
        </w:rPr>
        <w:t>üle-eestilise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külaliikumise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Kodukant</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maakondlike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tegevuste</w:t>
      </w:r>
      <w:proofErr w:type="spellEnd"/>
      <w:r w:rsidR="00312850" w:rsidRPr="00773EF3">
        <w:rPr>
          <w:rFonts w:asciiTheme="minorHAnsi" w:hAnsiTheme="minorHAnsi" w:cstheme="minorHAnsi"/>
        </w:rPr>
        <w:t xml:space="preserve"> </w:t>
      </w:r>
      <w:proofErr w:type="spellStart"/>
      <w:r w:rsidR="00312850" w:rsidRPr="00773EF3">
        <w:rPr>
          <w:rFonts w:asciiTheme="minorHAnsi" w:hAnsiTheme="minorHAnsi" w:cstheme="minorHAnsi"/>
        </w:rPr>
        <w:t>koordineerimine</w:t>
      </w:r>
      <w:proofErr w:type="spellEnd"/>
      <w:r w:rsidR="00312850" w:rsidRPr="00773EF3">
        <w:rPr>
          <w:rFonts w:asciiTheme="minorHAnsi" w:hAnsiTheme="minorHAnsi" w:cstheme="minorHAnsi"/>
        </w:rPr>
        <w:t>.</w:t>
      </w:r>
    </w:p>
    <w:p w14:paraId="20E2462A" w14:textId="589DBB9E" w:rsidR="00F802E0" w:rsidRPr="00773EF3" w:rsidRDefault="00312850" w:rsidP="00553705">
      <w:pPr>
        <w:pStyle w:val="NormalWeb"/>
        <w:jc w:val="both"/>
        <w:rPr>
          <w:rFonts w:asciiTheme="minorHAnsi" w:hAnsiTheme="minorHAnsi" w:cstheme="minorHAnsi"/>
        </w:rPr>
      </w:pPr>
      <w:proofErr w:type="spellStart"/>
      <w:r w:rsidRPr="00773EF3">
        <w:rPr>
          <w:rFonts w:asciiTheme="minorHAnsi" w:hAnsiTheme="minorHAnsi" w:cstheme="minorHAnsi"/>
        </w:rPr>
        <w:t>Ühing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tegutseb</w:t>
      </w:r>
      <w:proofErr w:type="spellEnd"/>
      <w:r w:rsidRPr="00773EF3">
        <w:rPr>
          <w:rFonts w:asciiTheme="minorHAnsi" w:hAnsiTheme="minorHAnsi" w:cstheme="minorHAnsi"/>
        </w:rPr>
        <w:t xml:space="preserve"> 2017. </w:t>
      </w:r>
      <w:proofErr w:type="spellStart"/>
      <w:r w:rsidRPr="00773EF3">
        <w:rPr>
          <w:rFonts w:asciiTheme="minorHAnsi" w:hAnsiTheme="minorHAnsi" w:cstheme="minorHAnsi"/>
        </w:rPr>
        <w:t>aasta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haldusreformi-eelse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Lääne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piirides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hõlmates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seega</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osa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Pärnu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maakonnast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Kokku</w:t>
      </w:r>
      <w:proofErr w:type="spellEnd"/>
      <w:r w:rsidRPr="00773EF3">
        <w:rPr>
          <w:rFonts w:asciiTheme="minorHAnsi" w:hAnsiTheme="minorHAnsi" w:cstheme="minorHAnsi"/>
        </w:rPr>
        <w:t xml:space="preserve"> </w:t>
      </w:r>
      <w:r w:rsidRPr="00773EF3">
        <w:rPr>
          <w:rFonts w:asciiTheme="minorHAnsi" w:hAnsiTheme="minorHAnsi" w:cstheme="minorHAnsi"/>
          <w:lang w:val="et-EE"/>
        </w:rPr>
        <w:t>on</w:t>
      </w:r>
      <w:r w:rsidRPr="00773EF3">
        <w:rPr>
          <w:rFonts w:asciiTheme="minorHAnsi" w:hAnsiTheme="minorHAnsi" w:cstheme="minorHAnsi"/>
        </w:rPr>
        <w:t xml:space="preserve"> </w:t>
      </w:r>
      <w:proofErr w:type="spellStart"/>
      <w:r w:rsidRPr="00773EF3">
        <w:rPr>
          <w:rFonts w:asciiTheme="minorHAnsi" w:hAnsiTheme="minorHAnsi" w:cstheme="minorHAnsi"/>
        </w:rPr>
        <w:t>ühingul</w:t>
      </w:r>
      <w:proofErr w:type="spellEnd"/>
      <w:r w:rsidRPr="00773EF3">
        <w:rPr>
          <w:rFonts w:asciiTheme="minorHAnsi" w:hAnsiTheme="minorHAnsi" w:cstheme="minorHAnsi"/>
        </w:rPr>
        <w:t xml:space="preserve"> </w:t>
      </w:r>
      <w:r w:rsidRPr="00773EF3">
        <w:rPr>
          <w:rFonts w:asciiTheme="minorHAnsi" w:hAnsiTheme="minorHAnsi" w:cstheme="minorHAnsi"/>
          <w:lang w:val="et-EE"/>
        </w:rPr>
        <w:t>2022. aasta lõpu</w:t>
      </w:r>
      <w:r w:rsidRPr="00773EF3">
        <w:rPr>
          <w:rFonts w:asciiTheme="minorHAnsi" w:hAnsiTheme="minorHAnsi" w:cstheme="minorHAnsi"/>
        </w:rPr>
        <w:t xml:space="preserve"> </w:t>
      </w:r>
      <w:proofErr w:type="spellStart"/>
      <w:r w:rsidRPr="00773EF3">
        <w:rPr>
          <w:rFonts w:asciiTheme="minorHAnsi" w:hAnsiTheme="minorHAnsi" w:cstheme="minorHAnsi"/>
        </w:rPr>
        <w:t>seisuga</w:t>
      </w:r>
      <w:proofErr w:type="spellEnd"/>
      <w:r w:rsidRPr="00773EF3">
        <w:rPr>
          <w:rFonts w:asciiTheme="minorHAnsi" w:hAnsiTheme="minorHAnsi" w:cstheme="minorHAnsi"/>
        </w:rPr>
        <w:t xml:space="preserve"> 7</w:t>
      </w:r>
      <w:r w:rsidRPr="00773EF3">
        <w:rPr>
          <w:rFonts w:asciiTheme="minorHAnsi" w:hAnsiTheme="minorHAnsi" w:cstheme="minorHAnsi"/>
          <w:lang w:val="et-EE"/>
        </w:rPr>
        <w:t>8</w:t>
      </w:r>
      <w:r w:rsidRPr="00773EF3">
        <w:rPr>
          <w:rFonts w:asciiTheme="minorHAnsi" w:hAnsiTheme="minorHAnsi" w:cstheme="minorHAnsi"/>
        </w:rPr>
        <w:t xml:space="preserve"> </w:t>
      </w:r>
      <w:proofErr w:type="spellStart"/>
      <w:r w:rsidRPr="00773EF3">
        <w:rPr>
          <w:rFonts w:asciiTheme="minorHAnsi" w:hAnsiTheme="minorHAnsi" w:cstheme="minorHAnsi"/>
        </w:rPr>
        <w:t>liiget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sh</w:t>
      </w:r>
      <w:proofErr w:type="spellEnd"/>
      <w:r w:rsidRPr="00773EF3">
        <w:rPr>
          <w:rFonts w:asciiTheme="minorHAnsi" w:hAnsiTheme="minorHAnsi" w:cstheme="minorHAnsi"/>
        </w:rPr>
        <w:t xml:space="preserve"> 4 </w:t>
      </w:r>
      <w:proofErr w:type="spellStart"/>
      <w:r w:rsidRPr="00773EF3">
        <w:rPr>
          <w:rFonts w:asciiTheme="minorHAnsi" w:hAnsiTheme="minorHAnsi" w:cstheme="minorHAnsi"/>
        </w:rPr>
        <w:t>kohalikku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omavalitsust</w:t>
      </w:r>
      <w:proofErr w:type="spellEnd"/>
      <w:r w:rsidRPr="00773EF3">
        <w:rPr>
          <w:rFonts w:asciiTheme="minorHAnsi" w:hAnsiTheme="minorHAnsi" w:cstheme="minorHAnsi"/>
        </w:rPr>
        <w:t xml:space="preserve">, </w:t>
      </w:r>
      <w:proofErr w:type="spellStart"/>
      <w:r w:rsidR="00F802E0" w:rsidRPr="00773EF3">
        <w:rPr>
          <w:rFonts w:asciiTheme="minorHAnsi" w:hAnsiTheme="minorHAnsi" w:cstheme="minorHAnsi"/>
        </w:rPr>
        <w:t>kelle</w:t>
      </w:r>
      <w:proofErr w:type="spellEnd"/>
      <w:r w:rsidR="00F802E0" w:rsidRPr="00773EF3">
        <w:rPr>
          <w:rFonts w:asciiTheme="minorHAnsi" w:hAnsiTheme="minorHAnsi" w:cstheme="minorHAnsi"/>
        </w:rPr>
        <w:t xml:space="preserve"> </w:t>
      </w:r>
      <w:proofErr w:type="spellStart"/>
      <w:r w:rsidR="00F802E0" w:rsidRPr="00773EF3">
        <w:rPr>
          <w:rFonts w:asciiTheme="minorHAnsi" w:hAnsiTheme="minorHAnsi" w:cstheme="minorHAnsi"/>
        </w:rPr>
        <w:t>sooviks</w:t>
      </w:r>
      <w:proofErr w:type="spellEnd"/>
      <w:r w:rsidR="00F802E0" w:rsidRPr="00773EF3">
        <w:rPr>
          <w:rFonts w:asciiTheme="minorHAnsi" w:hAnsiTheme="minorHAnsi" w:cstheme="minorHAnsi"/>
        </w:rPr>
        <w:t xml:space="preserve"> on </w:t>
      </w:r>
      <w:proofErr w:type="spellStart"/>
      <w:r w:rsidR="00F802E0" w:rsidRPr="00773EF3">
        <w:rPr>
          <w:rFonts w:asciiTheme="minorHAnsi" w:hAnsiTheme="minorHAnsi" w:cstheme="minorHAnsi"/>
        </w:rPr>
        <w:t>piirkonna</w:t>
      </w:r>
      <w:proofErr w:type="spellEnd"/>
      <w:r w:rsidR="00F802E0" w:rsidRPr="00773EF3">
        <w:rPr>
          <w:rFonts w:asciiTheme="minorHAnsi" w:hAnsiTheme="minorHAnsi" w:cstheme="minorHAnsi"/>
        </w:rPr>
        <w:t xml:space="preserve"> </w:t>
      </w:r>
      <w:proofErr w:type="spellStart"/>
      <w:r w:rsidR="00F802E0" w:rsidRPr="00773EF3">
        <w:rPr>
          <w:rFonts w:asciiTheme="minorHAnsi" w:hAnsiTheme="minorHAnsi" w:cstheme="minorHAnsi"/>
        </w:rPr>
        <w:t>aktiivsuse</w:t>
      </w:r>
      <w:proofErr w:type="spellEnd"/>
      <w:r w:rsidR="00F802E0" w:rsidRPr="00773EF3">
        <w:rPr>
          <w:rFonts w:asciiTheme="minorHAnsi" w:hAnsiTheme="minorHAnsi" w:cstheme="minorHAnsi"/>
        </w:rPr>
        <w:t xml:space="preserve"> ja </w:t>
      </w:r>
      <w:proofErr w:type="spellStart"/>
      <w:r w:rsidR="00F802E0" w:rsidRPr="00773EF3">
        <w:rPr>
          <w:rFonts w:asciiTheme="minorHAnsi" w:hAnsiTheme="minorHAnsi" w:cstheme="minorHAnsi"/>
        </w:rPr>
        <w:t>atraktiivsuse</w:t>
      </w:r>
      <w:proofErr w:type="spellEnd"/>
      <w:r w:rsidR="00F802E0" w:rsidRPr="00773EF3">
        <w:rPr>
          <w:rFonts w:asciiTheme="minorHAnsi" w:hAnsiTheme="minorHAnsi" w:cstheme="minorHAnsi"/>
        </w:rPr>
        <w:t xml:space="preserve"> </w:t>
      </w:r>
      <w:proofErr w:type="spellStart"/>
      <w:r w:rsidR="00F802E0" w:rsidRPr="00773EF3">
        <w:rPr>
          <w:rFonts w:asciiTheme="minorHAnsi" w:hAnsiTheme="minorHAnsi" w:cstheme="minorHAnsi"/>
        </w:rPr>
        <w:t>tõstmine</w:t>
      </w:r>
      <w:proofErr w:type="spellEnd"/>
      <w:r w:rsidR="00F802E0" w:rsidRPr="00773EF3">
        <w:rPr>
          <w:rFonts w:asciiTheme="minorHAnsi" w:hAnsiTheme="minorHAnsi" w:cstheme="minorHAnsi"/>
        </w:rPr>
        <w:t xml:space="preserve"> </w:t>
      </w:r>
      <w:proofErr w:type="spellStart"/>
      <w:r w:rsidR="00F802E0" w:rsidRPr="00773EF3">
        <w:rPr>
          <w:rFonts w:asciiTheme="minorHAnsi" w:hAnsiTheme="minorHAnsi" w:cstheme="minorHAnsi"/>
        </w:rPr>
        <w:t>seotuse</w:t>
      </w:r>
      <w:proofErr w:type="spellEnd"/>
      <w:r w:rsidR="00F802E0" w:rsidRPr="00773EF3">
        <w:rPr>
          <w:rFonts w:asciiTheme="minorHAnsi" w:hAnsiTheme="minorHAnsi" w:cstheme="minorHAnsi"/>
        </w:rPr>
        <w:t xml:space="preserve"> ja </w:t>
      </w:r>
      <w:proofErr w:type="spellStart"/>
      <w:r w:rsidR="00F802E0" w:rsidRPr="00773EF3">
        <w:rPr>
          <w:rFonts w:asciiTheme="minorHAnsi" w:hAnsiTheme="minorHAnsi" w:cstheme="minorHAnsi"/>
        </w:rPr>
        <w:t>koostöo</w:t>
      </w:r>
      <w:proofErr w:type="spellEnd"/>
      <w:r w:rsidR="00F802E0" w:rsidRPr="00773EF3">
        <w:rPr>
          <w:rFonts w:asciiTheme="minorHAnsi" w:hAnsiTheme="minorHAnsi" w:cstheme="minorHAnsi"/>
        </w:rPr>
        <w:t xml:space="preserve">̈ </w:t>
      </w:r>
      <w:proofErr w:type="spellStart"/>
      <w:r w:rsidR="00F802E0" w:rsidRPr="00773EF3">
        <w:rPr>
          <w:rFonts w:asciiTheme="minorHAnsi" w:hAnsiTheme="minorHAnsi" w:cstheme="minorHAnsi"/>
        </w:rPr>
        <w:t>kaudu</w:t>
      </w:r>
      <w:proofErr w:type="spellEnd"/>
      <w:r w:rsidR="00F802E0" w:rsidRPr="00773EF3">
        <w:rPr>
          <w:rFonts w:asciiTheme="minorHAnsi" w:hAnsiTheme="minorHAnsi" w:cstheme="minorHAnsi"/>
        </w:rPr>
        <w:t xml:space="preserve">. </w:t>
      </w:r>
    </w:p>
    <w:p w14:paraId="6D696AAD" w14:textId="52A97895" w:rsidR="003C27A5" w:rsidRPr="00773EF3" w:rsidRDefault="00626AD7" w:rsidP="00834E40">
      <w:pPr>
        <w:pStyle w:val="NormalWeb"/>
        <w:spacing w:before="0" w:beforeAutospacing="0" w:after="0" w:afterAutospacing="0"/>
        <w:jc w:val="both"/>
        <w:rPr>
          <w:rFonts w:asciiTheme="minorHAnsi" w:hAnsiTheme="minorHAnsi" w:cstheme="minorHAnsi"/>
          <w:color w:val="000000" w:themeColor="text1"/>
        </w:rPr>
      </w:pPr>
      <w:r w:rsidRPr="00773EF3">
        <w:rPr>
          <w:rFonts w:asciiTheme="minorHAnsi" w:hAnsiTheme="minorHAnsi" w:cstheme="minorHAnsi"/>
          <w:color w:val="000000" w:themeColor="text1"/>
          <w:lang w:val="et-EE"/>
        </w:rPr>
        <w:t>Käesoleva s</w:t>
      </w:r>
      <w:proofErr w:type="spellStart"/>
      <w:r w:rsidR="003C27A5" w:rsidRPr="00773EF3">
        <w:rPr>
          <w:rFonts w:asciiTheme="minorHAnsi" w:hAnsiTheme="minorHAnsi" w:cstheme="minorHAnsi"/>
          <w:color w:val="000000" w:themeColor="text1"/>
        </w:rPr>
        <w:t>trateegia</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elluviimise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põhiinstrumendiks</w:t>
      </w:r>
      <w:proofErr w:type="spellEnd"/>
      <w:r w:rsidR="003C27A5" w:rsidRPr="00773EF3">
        <w:rPr>
          <w:rFonts w:asciiTheme="minorHAnsi" w:hAnsiTheme="minorHAnsi" w:cstheme="minorHAnsi"/>
          <w:color w:val="000000" w:themeColor="text1"/>
        </w:rPr>
        <w:t xml:space="preserve"> on LEADER-</w:t>
      </w:r>
      <w:proofErr w:type="spellStart"/>
      <w:r w:rsidR="003C27A5" w:rsidRPr="00773EF3">
        <w:rPr>
          <w:rFonts w:asciiTheme="minorHAnsi" w:hAnsiTheme="minorHAnsi" w:cstheme="minorHAnsi"/>
          <w:color w:val="000000" w:themeColor="text1"/>
        </w:rPr>
        <w:t>meetme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toetused</w:t>
      </w:r>
      <w:proofErr w:type="spellEnd"/>
      <w:r w:rsidR="003C27A5" w:rsidRPr="00773EF3">
        <w:rPr>
          <w:rFonts w:asciiTheme="minorHAnsi" w:hAnsiTheme="minorHAnsi" w:cstheme="minorHAnsi"/>
          <w:color w:val="000000" w:themeColor="text1"/>
        </w:rPr>
        <w:t>.</w:t>
      </w:r>
      <w:r w:rsidRPr="00773EF3">
        <w:rPr>
          <w:rFonts w:asciiTheme="minorHAnsi" w:hAnsiTheme="minorHAnsi" w:cstheme="minorHAnsi"/>
          <w:color w:val="000000" w:themeColor="text1"/>
          <w:lang w:val="et-EE"/>
        </w:rPr>
        <w:t xml:space="preserve"> </w:t>
      </w:r>
      <w:r w:rsidR="003C27A5" w:rsidRPr="00773EF3">
        <w:rPr>
          <w:rFonts w:asciiTheme="minorHAnsi" w:hAnsiTheme="minorHAnsi" w:cstheme="minorHAnsi"/>
          <w:color w:val="000000" w:themeColor="text1"/>
        </w:rPr>
        <w:t>LEADER-</w:t>
      </w:r>
      <w:proofErr w:type="spellStart"/>
      <w:r w:rsidR="003C27A5" w:rsidRPr="00773EF3">
        <w:rPr>
          <w:rFonts w:asciiTheme="minorHAnsi" w:hAnsiTheme="minorHAnsi" w:cstheme="minorHAnsi"/>
          <w:color w:val="000000" w:themeColor="text1"/>
        </w:rPr>
        <w:t>sekkumise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üldeesmärk</w:t>
      </w:r>
      <w:proofErr w:type="spellEnd"/>
      <w:r w:rsidR="003C27A5" w:rsidRPr="00773EF3">
        <w:rPr>
          <w:rFonts w:asciiTheme="minorHAnsi" w:hAnsiTheme="minorHAnsi" w:cstheme="minorHAnsi"/>
          <w:color w:val="000000" w:themeColor="text1"/>
        </w:rPr>
        <w:t xml:space="preserve"> on </w:t>
      </w:r>
      <w:proofErr w:type="spellStart"/>
      <w:r w:rsidR="003C27A5" w:rsidRPr="00773EF3">
        <w:rPr>
          <w:rFonts w:asciiTheme="minorHAnsi" w:hAnsiTheme="minorHAnsi" w:cstheme="minorHAnsi"/>
          <w:color w:val="000000" w:themeColor="text1"/>
        </w:rPr>
        <w:t>maapiirkondades</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atraktiivse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elu</w:t>
      </w:r>
      <w:proofErr w:type="spellEnd"/>
      <w:r w:rsidR="003C27A5" w:rsidRPr="00773EF3">
        <w:rPr>
          <w:rFonts w:asciiTheme="minorHAnsi" w:hAnsiTheme="minorHAnsi" w:cstheme="minorHAnsi"/>
          <w:color w:val="000000" w:themeColor="text1"/>
        </w:rPr>
        <w:t xml:space="preserve">- ja </w:t>
      </w:r>
      <w:proofErr w:type="spellStart"/>
      <w:r w:rsidR="003C27A5" w:rsidRPr="00773EF3">
        <w:rPr>
          <w:rFonts w:asciiTheme="minorHAnsi" w:hAnsiTheme="minorHAnsi" w:cstheme="minorHAnsi"/>
          <w:color w:val="000000" w:themeColor="text1"/>
        </w:rPr>
        <w:t>ettevõtluskeskkonna</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ning</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aktiivsete</w:t>
      </w:r>
      <w:proofErr w:type="spellEnd"/>
      <w:r w:rsidR="003C27A5" w:rsidRPr="00773EF3">
        <w:rPr>
          <w:rFonts w:asciiTheme="minorHAnsi" w:hAnsiTheme="minorHAnsi" w:cstheme="minorHAnsi"/>
          <w:color w:val="000000" w:themeColor="text1"/>
        </w:rPr>
        <w:t xml:space="preserve"> ja </w:t>
      </w:r>
      <w:proofErr w:type="spellStart"/>
      <w:r w:rsidR="003C27A5" w:rsidRPr="00773EF3">
        <w:rPr>
          <w:rFonts w:asciiTheme="minorHAnsi" w:hAnsiTheme="minorHAnsi" w:cstheme="minorHAnsi"/>
          <w:color w:val="000000" w:themeColor="text1"/>
        </w:rPr>
        <w:t>ühtehoidvate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kohalike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kogukondade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terviklik</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arendamine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Spetsiifilisteks</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eesmärkideks</w:t>
      </w:r>
      <w:proofErr w:type="spellEnd"/>
      <w:r w:rsidR="003C27A5" w:rsidRPr="00773EF3">
        <w:rPr>
          <w:rFonts w:asciiTheme="minorHAnsi" w:hAnsiTheme="minorHAnsi" w:cstheme="minorHAnsi"/>
          <w:color w:val="000000" w:themeColor="text1"/>
        </w:rPr>
        <w:t xml:space="preserve"> on: </w:t>
      </w:r>
    </w:p>
    <w:p w14:paraId="002E5A86" w14:textId="2FC9D63E" w:rsidR="003C27A5" w:rsidRPr="00773EF3" w:rsidRDefault="00834E40" w:rsidP="002C4F6F">
      <w:pPr>
        <w:pStyle w:val="NormalWeb"/>
        <w:numPr>
          <w:ilvl w:val="0"/>
          <w:numId w:val="19"/>
        </w:numPr>
        <w:spacing w:before="0" w:beforeAutospacing="0"/>
        <w:ind w:left="714" w:hanging="357"/>
        <w:jc w:val="both"/>
        <w:rPr>
          <w:rFonts w:asciiTheme="minorHAnsi" w:hAnsiTheme="minorHAnsi" w:cstheme="minorHAnsi"/>
          <w:color w:val="000000" w:themeColor="text1"/>
        </w:rPr>
      </w:pPr>
      <w:r w:rsidRPr="00773EF3">
        <w:rPr>
          <w:rFonts w:asciiTheme="minorHAnsi" w:hAnsiTheme="minorHAnsi" w:cstheme="minorHAnsi"/>
          <w:color w:val="000000" w:themeColor="text1"/>
          <w:lang w:val="et-EE"/>
        </w:rPr>
        <w:t>e</w:t>
      </w:r>
      <w:proofErr w:type="spellStart"/>
      <w:r w:rsidR="003C27A5" w:rsidRPr="00773EF3">
        <w:rPr>
          <w:rFonts w:asciiTheme="minorHAnsi" w:hAnsiTheme="minorHAnsi" w:cstheme="minorHAnsi"/>
          <w:color w:val="000000" w:themeColor="text1"/>
        </w:rPr>
        <w:t>ttevõtluse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arendamine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eelkõige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uute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tasuvate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töökohtade</w:t>
      </w:r>
      <w:proofErr w:type="spellEnd"/>
      <w:r w:rsidR="003C27A5" w:rsidRPr="00773EF3">
        <w:rPr>
          <w:rFonts w:asciiTheme="minorHAnsi" w:hAnsiTheme="minorHAnsi" w:cstheme="minorHAnsi"/>
          <w:color w:val="000000" w:themeColor="text1"/>
        </w:rPr>
        <w:t xml:space="preserve"> ja/</w:t>
      </w:r>
      <w:proofErr w:type="spellStart"/>
      <w:r w:rsidR="003C27A5" w:rsidRPr="00773EF3">
        <w:rPr>
          <w:rFonts w:asciiTheme="minorHAnsi" w:hAnsiTheme="minorHAnsi" w:cstheme="minorHAnsi"/>
          <w:color w:val="000000" w:themeColor="text1"/>
        </w:rPr>
        <w:t>või</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innovaatiliste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lahenduste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kaudu</w:t>
      </w:r>
      <w:proofErr w:type="spellEnd"/>
      <w:r w:rsidRPr="00773EF3">
        <w:rPr>
          <w:rFonts w:asciiTheme="minorHAnsi" w:hAnsiTheme="minorHAnsi" w:cstheme="minorHAnsi"/>
          <w:color w:val="000000" w:themeColor="text1"/>
          <w:lang w:val="et-EE"/>
        </w:rPr>
        <w:t>;</w:t>
      </w:r>
    </w:p>
    <w:p w14:paraId="0D537AE8" w14:textId="4A56F90C" w:rsidR="003C27A5" w:rsidRPr="00773EF3" w:rsidRDefault="00834E40" w:rsidP="002C4F6F">
      <w:pPr>
        <w:pStyle w:val="NormalWeb"/>
        <w:numPr>
          <w:ilvl w:val="0"/>
          <w:numId w:val="19"/>
        </w:numPr>
        <w:spacing w:before="0" w:beforeAutospacing="0"/>
        <w:ind w:left="714" w:hanging="357"/>
        <w:jc w:val="both"/>
        <w:rPr>
          <w:rFonts w:asciiTheme="minorHAnsi" w:hAnsiTheme="minorHAnsi" w:cstheme="minorHAnsi"/>
          <w:color w:val="000000" w:themeColor="text1"/>
        </w:rPr>
      </w:pPr>
      <w:r w:rsidRPr="00773EF3">
        <w:rPr>
          <w:rFonts w:asciiTheme="minorHAnsi" w:hAnsiTheme="minorHAnsi" w:cstheme="minorHAnsi"/>
          <w:color w:val="000000" w:themeColor="text1"/>
          <w:lang w:val="et-EE"/>
        </w:rPr>
        <w:t>k</w:t>
      </w:r>
      <w:proofErr w:type="spellStart"/>
      <w:r w:rsidR="003C27A5" w:rsidRPr="00773EF3">
        <w:rPr>
          <w:rFonts w:asciiTheme="minorHAnsi" w:hAnsiTheme="minorHAnsi" w:cstheme="minorHAnsi"/>
          <w:color w:val="000000" w:themeColor="text1"/>
        </w:rPr>
        <w:t>ohalike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kogukondade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elanike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ning</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noorte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tulevikuliidrite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võimestamine</w:t>
      </w:r>
      <w:proofErr w:type="spellEnd"/>
      <w:r w:rsidRPr="00773EF3">
        <w:rPr>
          <w:rFonts w:asciiTheme="minorHAnsi" w:hAnsiTheme="minorHAnsi" w:cstheme="minorHAnsi"/>
          <w:color w:val="000000" w:themeColor="text1"/>
          <w:lang w:val="et-EE"/>
        </w:rPr>
        <w:t>;</w:t>
      </w:r>
      <w:r w:rsidR="003C27A5" w:rsidRPr="00773EF3">
        <w:rPr>
          <w:rFonts w:asciiTheme="minorHAnsi" w:hAnsiTheme="minorHAnsi" w:cstheme="minorHAnsi"/>
          <w:color w:val="000000" w:themeColor="text1"/>
        </w:rPr>
        <w:t xml:space="preserve"> </w:t>
      </w:r>
    </w:p>
    <w:p w14:paraId="569EE0E9" w14:textId="059D258B" w:rsidR="003C27A5" w:rsidRPr="00773EF3" w:rsidRDefault="00834E40" w:rsidP="002C4F6F">
      <w:pPr>
        <w:pStyle w:val="NormalWeb"/>
        <w:numPr>
          <w:ilvl w:val="0"/>
          <w:numId w:val="19"/>
        </w:numPr>
        <w:spacing w:before="0" w:beforeAutospacing="0"/>
        <w:ind w:left="714" w:hanging="357"/>
        <w:jc w:val="both"/>
        <w:rPr>
          <w:rFonts w:asciiTheme="minorHAnsi" w:hAnsiTheme="minorHAnsi" w:cstheme="minorHAnsi"/>
          <w:color w:val="000000" w:themeColor="text1"/>
        </w:rPr>
      </w:pPr>
      <w:r w:rsidRPr="00773EF3">
        <w:rPr>
          <w:rFonts w:asciiTheme="minorHAnsi" w:hAnsiTheme="minorHAnsi" w:cstheme="minorHAnsi"/>
          <w:color w:val="000000" w:themeColor="text1"/>
          <w:lang w:val="et-EE"/>
        </w:rPr>
        <w:t>t</w:t>
      </w:r>
      <w:proofErr w:type="spellStart"/>
      <w:r w:rsidR="003C27A5" w:rsidRPr="00773EF3">
        <w:rPr>
          <w:rFonts w:asciiTheme="minorHAnsi" w:hAnsiTheme="minorHAnsi" w:cstheme="minorHAnsi"/>
          <w:color w:val="000000" w:themeColor="text1"/>
        </w:rPr>
        <w:t>eenuste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kättesaadavuse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parandamine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sh</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kogukonnateenuse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arendamise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kaudu</w:t>
      </w:r>
      <w:proofErr w:type="spellEnd"/>
      <w:r w:rsidRPr="00773EF3">
        <w:rPr>
          <w:rFonts w:asciiTheme="minorHAnsi" w:hAnsiTheme="minorHAnsi" w:cstheme="minorHAnsi"/>
          <w:color w:val="000000" w:themeColor="text1"/>
          <w:lang w:val="et-EE"/>
        </w:rPr>
        <w:t>;</w:t>
      </w:r>
      <w:r w:rsidR="003C27A5" w:rsidRPr="00773EF3">
        <w:rPr>
          <w:rFonts w:asciiTheme="minorHAnsi" w:hAnsiTheme="minorHAnsi" w:cstheme="minorHAnsi"/>
          <w:color w:val="000000" w:themeColor="text1"/>
        </w:rPr>
        <w:t xml:space="preserve"> </w:t>
      </w:r>
    </w:p>
    <w:p w14:paraId="02588B92" w14:textId="6D2CE26F" w:rsidR="003C27A5" w:rsidRPr="00773EF3" w:rsidRDefault="00834E40" w:rsidP="002C4F6F">
      <w:pPr>
        <w:pStyle w:val="NormalWeb"/>
        <w:numPr>
          <w:ilvl w:val="0"/>
          <w:numId w:val="19"/>
        </w:numPr>
        <w:spacing w:before="0" w:beforeAutospacing="0"/>
        <w:ind w:left="714" w:hanging="357"/>
        <w:jc w:val="both"/>
        <w:rPr>
          <w:rFonts w:asciiTheme="minorHAnsi" w:hAnsiTheme="minorHAnsi" w:cstheme="minorHAnsi"/>
          <w:color w:val="000000" w:themeColor="text1"/>
        </w:rPr>
      </w:pPr>
      <w:r w:rsidRPr="00773EF3">
        <w:rPr>
          <w:rFonts w:asciiTheme="minorHAnsi" w:hAnsiTheme="minorHAnsi" w:cstheme="minorHAnsi"/>
          <w:color w:val="000000" w:themeColor="text1"/>
          <w:lang w:val="et-EE"/>
        </w:rPr>
        <w:t>k</w:t>
      </w:r>
      <w:proofErr w:type="spellStart"/>
      <w:r w:rsidR="003C27A5" w:rsidRPr="00773EF3">
        <w:rPr>
          <w:rFonts w:asciiTheme="minorHAnsi" w:hAnsiTheme="minorHAnsi" w:cstheme="minorHAnsi"/>
          <w:color w:val="000000" w:themeColor="text1"/>
        </w:rPr>
        <w:t>eskkonna</w:t>
      </w:r>
      <w:proofErr w:type="spellEnd"/>
      <w:r w:rsidR="003C27A5" w:rsidRPr="00773EF3">
        <w:rPr>
          <w:rFonts w:asciiTheme="minorHAnsi" w:hAnsiTheme="minorHAnsi" w:cstheme="minorHAnsi"/>
          <w:color w:val="000000" w:themeColor="text1"/>
        </w:rPr>
        <w:t xml:space="preserve">- ja </w:t>
      </w:r>
      <w:proofErr w:type="spellStart"/>
      <w:r w:rsidR="003C27A5" w:rsidRPr="00773EF3">
        <w:rPr>
          <w:rFonts w:asciiTheme="minorHAnsi" w:hAnsiTheme="minorHAnsi" w:cstheme="minorHAnsi"/>
          <w:color w:val="000000" w:themeColor="text1"/>
        </w:rPr>
        <w:t>kliimasõbralike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sh</w:t>
      </w:r>
      <w:proofErr w:type="spellEnd"/>
      <w:r w:rsidR="003C27A5" w:rsidRPr="00773EF3">
        <w:rPr>
          <w:rFonts w:asciiTheme="minorHAnsi" w:hAnsiTheme="minorHAnsi" w:cstheme="minorHAnsi"/>
          <w:color w:val="000000" w:themeColor="text1"/>
        </w:rPr>
        <w:t xml:space="preserve"> bio- ja </w:t>
      </w:r>
      <w:proofErr w:type="spellStart"/>
      <w:r w:rsidR="003C27A5" w:rsidRPr="00773EF3">
        <w:rPr>
          <w:rFonts w:asciiTheme="minorHAnsi" w:hAnsiTheme="minorHAnsi" w:cstheme="minorHAnsi"/>
          <w:color w:val="000000" w:themeColor="text1"/>
        </w:rPr>
        <w:t>ringmajandust</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propageerivate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lahenduste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väljatöötamine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ning</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rakendamine</w:t>
      </w:r>
      <w:proofErr w:type="spellEnd"/>
      <w:r w:rsidRPr="00773EF3">
        <w:rPr>
          <w:rFonts w:asciiTheme="minorHAnsi" w:hAnsiTheme="minorHAnsi" w:cstheme="minorHAnsi"/>
          <w:color w:val="000000" w:themeColor="text1"/>
          <w:lang w:val="et-EE"/>
        </w:rPr>
        <w:t>;</w:t>
      </w:r>
      <w:r w:rsidR="003C27A5" w:rsidRPr="00773EF3">
        <w:rPr>
          <w:rFonts w:asciiTheme="minorHAnsi" w:hAnsiTheme="minorHAnsi" w:cstheme="minorHAnsi"/>
          <w:color w:val="000000" w:themeColor="text1"/>
        </w:rPr>
        <w:t xml:space="preserve"> </w:t>
      </w:r>
    </w:p>
    <w:p w14:paraId="04003E4E" w14:textId="7745A3D3" w:rsidR="003C27A5" w:rsidRPr="00773EF3" w:rsidRDefault="00834E40" w:rsidP="002C4F6F">
      <w:pPr>
        <w:pStyle w:val="NormalWeb"/>
        <w:numPr>
          <w:ilvl w:val="0"/>
          <w:numId w:val="19"/>
        </w:numPr>
        <w:spacing w:before="0" w:beforeAutospacing="0"/>
        <w:ind w:left="714" w:hanging="357"/>
        <w:jc w:val="both"/>
        <w:rPr>
          <w:rFonts w:asciiTheme="minorHAnsi" w:hAnsiTheme="minorHAnsi" w:cstheme="minorHAnsi"/>
          <w:color w:val="000000" w:themeColor="text1"/>
        </w:rPr>
      </w:pPr>
      <w:r w:rsidRPr="00773EF3">
        <w:rPr>
          <w:rFonts w:asciiTheme="minorHAnsi" w:hAnsiTheme="minorHAnsi" w:cstheme="minorHAnsi"/>
          <w:color w:val="000000" w:themeColor="text1"/>
          <w:lang w:val="et-EE"/>
        </w:rPr>
        <w:t>m</w:t>
      </w:r>
      <w:proofErr w:type="spellStart"/>
      <w:r w:rsidR="003C27A5" w:rsidRPr="00773EF3">
        <w:rPr>
          <w:rFonts w:asciiTheme="minorHAnsi" w:hAnsiTheme="minorHAnsi" w:cstheme="minorHAnsi"/>
          <w:color w:val="000000" w:themeColor="text1"/>
        </w:rPr>
        <w:t>aaelu</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positiivse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kuvandi</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säilitamine</w:t>
      </w:r>
      <w:proofErr w:type="spellEnd"/>
      <w:r w:rsidR="003C27A5" w:rsidRPr="00773EF3">
        <w:rPr>
          <w:rFonts w:asciiTheme="minorHAnsi" w:hAnsiTheme="minorHAnsi" w:cstheme="minorHAnsi"/>
          <w:color w:val="000000" w:themeColor="text1"/>
        </w:rPr>
        <w:t xml:space="preserve"> ja </w:t>
      </w:r>
      <w:proofErr w:type="spellStart"/>
      <w:r w:rsidR="003C27A5" w:rsidRPr="00773EF3">
        <w:rPr>
          <w:rFonts w:asciiTheme="minorHAnsi" w:hAnsiTheme="minorHAnsi" w:cstheme="minorHAnsi"/>
          <w:color w:val="000000" w:themeColor="text1"/>
        </w:rPr>
        <w:t>propageerimine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sh</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arukate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külade</w:t>
      </w:r>
      <w:proofErr w:type="spellEnd"/>
      <w:r w:rsidR="003C27A5" w:rsidRPr="00773EF3">
        <w:rPr>
          <w:rFonts w:asciiTheme="minorHAnsi" w:hAnsiTheme="minorHAnsi" w:cstheme="minorHAnsi"/>
          <w:color w:val="000000" w:themeColor="text1"/>
        </w:rPr>
        <w:t xml:space="preserve"> </w:t>
      </w:r>
      <w:proofErr w:type="spellStart"/>
      <w:r w:rsidR="003C27A5" w:rsidRPr="00773EF3">
        <w:rPr>
          <w:rFonts w:asciiTheme="minorHAnsi" w:hAnsiTheme="minorHAnsi" w:cstheme="minorHAnsi"/>
          <w:color w:val="000000" w:themeColor="text1"/>
        </w:rPr>
        <w:t>edendamine</w:t>
      </w:r>
      <w:proofErr w:type="spellEnd"/>
      <w:r w:rsidRPr="00773EF3">
        <w:rPr>
          <w:rFonts w:asciiTheme="minorHAnsi" w:hAnsiTheme="minorHAnsi" w:cstheme="minorHAnsi"/>
          <w:color w:val="000000" w:themeColor="text1"/>
          <w:lang w:val="et-EE"/>
        </w:rPr>
        <w:t>.</w:t>
      </w:r>
      <w:r w:rsidR="003C27A5" w:rsidRPr="00773EF3">
        <w:rPr>
          <w:rFonts w:asciiTheme="minorHAnsi" w:hAnsiTheme="minorHAnsi" w:cstheme="minorHAnsi"/>
          <w:color w:val="000000" w:themeColor="text1"/>
        </w:rPr>
        <w:t xml:space="preserve"> </w:t>
      </w:r>
    </w:p>
    <w:p w14:paraId="26BB10F4" w14:textId="7B7D3E97" w:rsidR="009D599F" w:rsidRPr="00773EF3" w:rsidRDefault="009D599F" w:rsidP="00834E40">
      <w:pPr>
        <w:pStyle w:val="NormalWeb"/>
        <w:spacing w:before="0" w:beforeAutospacing="0" w:after="0" w:afterAutospacing="0"/>
        <w:jc w:val="both"/>
        <w:rPr>
          <w:rFonts w:asciiTheme="minorHAnsi" w:hAnsiTheme="minorHAnsi" w:cstheme="minorHAnsi"/>
        </w:rPr>
      </w:pPr>
      <w:r w:rsidRPr="00773EF3">
        <w:rPr>
          <w:rFonts w:asciiTheme="minorHAnsi" w:hAnsiTheme="minorHAnsi" w:cstheme="minorHAnsi"/>
          <w:lang w:val="et-EE"/>
        </w:rPr>
        <w:t>P</w:t>
      </w:r>
      <w:proofErr w:type="spellStart"/>
      <w:r w:rsidRPr="00773EF3">
        <w:rPr>
          <w:rFonts w:asciiTheme="minorHAnsi" w:hAnsiTheme="minorHAnsi" w:cstheme="minorHAnsi"/>
        </w:rPr>
        <w:t>erioodil</w:t>
      </w:r>
      <w:proofErr w:type="spellEnd"/>
      <w:r w:rsidRPr="00773EF3">
        <w:rPr>
          <w:rFonts w:asciiTheme="minorHAnsi" w:hAnsiTheme="minorHAnsi" w:cstheme="minorHAnsi"/>
        </w:rPr>
        <w:t xml:space="preserve"> 2023–2027 </w:t>
      </w:r>
      <w:r w:rsidRPr="00773EF3">
        <w:rPr>
          <w:rFonts w:asciiTheme="minorHAnsi" w:hAnsiTheme="minorHAnsi" w:cstheme="minorHAnsi"/>
          <w:lang w:val="et-EE"/>
        </w:rPr>
        <w:t xml:space="preserve">rakendatakse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LEADER-</w:t>
      </w:r>
      <w:proofErr w:type="spellStart"/>
      <w:r w:rsidRPr="00773EF3">
        <w:rPr>
          <w:rFonts w:asciiTheme="minorHAnsi" w:hAnsiTheme="minorHAnsi" w:cstheme="minorHAnsi"/>
        </w:rPr>
        <w:t>meetme</w:t>
      </w:r>
      <w:proofErr w:type="spellEnd"/>
      <w:r w:rsidRPr="00773EF3">
        <w:rPr>
          <w:rFonts w:asciiTheme="minorHAnsi" w:hAnsiTheme="minorHAnsi" w:cstheme="minorHAnsi"/>
        </w:rPr>
        <w:t xml:space="preserve"> </w:t>
      </w:r>
      <w:r w:rsidR="00463CB3" w:rsidRPr="00773EF3">
        <w:rPr>
          <w:rFonts w:asciiTheme="minorHAnsi" w:hAnsiTheme="minorHAnsi" w:cstheme="minorHAnsi"/>
        </w:rPr>
        <w:t xml:space="preserve">(EAFRD) </w:t>
      </w:r>
      <w:proofErr w:type="spellStart"/>
      <w:r w:rsidRPr="00773EF3">
        <w:rPr>
          <w:rFonts w:asciiTheme="minorHAnsi" w:hAnsiTheme="minorHAnsi" w:cstheme="minorHAnsi"/>
        </w:rPr>
        <w:t>vahenditele</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Euroopa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Sotsiaalfond</w:t>
      </w:r>
      <w:proofErr w:type="spellEnd"/>
      <w:r w:rsidRPr="00773EF3">
        <w:rPr>
          <w:rFonts w:asciiTheme="minorHAnsi" w:hAnsiTheme="minorHAnsi" w:cstheme="minorHAnsi"/>
          <w:lang w:val="et-EE"/>
        </w:rPr>
        <w:t>+</w:t>
      </w:r>
      <w:r w:rsidRPr="00773EF3">
        <w:rPr>
          <w:rFonts w:asciiTheme="minorHAnsi" w:hAnsiTheme="minorHAnsi" w:cstheme="minorHAnsi"/>
        </w:rPr>
        <w:t xml:space="preserve"> </w:t>
      </w:r>
      <w:proofErr w:type="spellStart"/>
      <w:r w:rsidRPr="00773EF3">
        <w:rPr>
          <w:rFonts w:asciiTheme="minorHAnsi" w:hAnsiTheme="minorHAnsi" w:cstheme="minorHAnsi"/>
        </w:rPr>
        <w:t>omi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Kohalike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tegevusrühmade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toetatavad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panustama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vähemalt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ühte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järgmistest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eesmärkidest</w:t>
      </w:r>
      <w:proofErr w:type="spellEnd"/>
      <w:r w:rsidRPr="00773EF3">
        <w:rPr>
          <w:rFonts w:asciiTheme="minorHAnsi" w:hAnsiTheme="minorHAnsi" w:cstheme="minorHAnsi"/>
        </w:rPr>
        <w:t>:</w:t>
      </w:r>
    </w:p>
    <w:p w14:paraId="342BE3C2" w14:textId="77777777" w:rsidR="009D599F" w:rsidRPr="00773EF3" w:rsidRDefault="009D599F" w:rsidP="002C4F6F">
      <w:pPr>
        <w:pStyle w:val="NormalWeb"/>
        <w:numPr>
          <w:ilvl w:val="0"/>
          <w:numId w:val="20"/>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pikaajalise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hoolduse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teenuste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kättesaadavuse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kvaliteedi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parandamine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hoolduskoormuse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leevendamine</w:t>
      </w:r>
      <w:proofErr w:type="spellEnd"/>
      <w:r w:rsidRPr="00773EF3">
        <w:rPr>
          <w:rFonts w:asciiTheme="minorHAnsi" w:hAnsiTheme="minorHAnsi" w:cstheme="minorHAnsi"/>
        </w:rPr>
        <w:t>;</w:t>
      </w:r>
    </w:p>
    <w:p w14:paraId="65329CF2" w14:textId="7A1AFF70" w:rsidR="005C147A" w:rsidRPr="00773EF3" w:rsidRDefault="009D599F" w:rsidP="002C4F6F">
      <w:pPr>
        <w:pStyle w:val="NormalWeb"/>
        <w:numPr>
          <w:ilvl w:val="0"/>
          <w:numId w:val="20"/>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inimväärikuse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tagamine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sotsiaalse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kaasatuse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suurendamine</w:t>
      </w:r>
      <w:proofErr w:type="spellEnd"/>
      <w:r w:rsidRPr="00773EF3">
        <w:rPr>
          <w:rFonts w:asciiTheme="minorHAnsi" w:hAnsiTheme="minorHAnsi" w:cstheme="minorHAnsi"/>
        </w:rPr>
        <w:t>.</w:t>
      </w:r>
    </w:p>
    <w:p w14:paraId="7A789FF3" w14:textId="72ED6582" w:rsidR="00553705" w:rsidRPr="00773EF3" w:rsidRDefault="003C27A5" w:rsidP="00834E40">
      <w:pPr>
        <w:pStyle w:val="NormalWeb"/>
        <w:jc w:val="both"/>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koostamist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alustati</w:t>
      </w:r>
      <w:proofErr w:type="spellEnd"/>
      <w:r w:rsidRPr="00773EF3">
        <w:rPr>
          <w:rFonts w:asciiTheme="minorHAnsi" w:hAnsiTheme="minorHAnsi" w:cstheme="minorHAnsi"/>
          <w:color w:val="000000" w:themeColor="text1"/>
        </w:rPr>
        <w:t xml:space="preserve"> 2022. </w:t>
      </w:r>
      <w:r w:rsidR="00834E40" w:rsidRPr="00773EF3">
        <w:rPr>
          <w:rFonts w:asciiTheme="minorHAnsi" w:hAnsiTheme="minorHAnsi" w:cstheme="minorHAnsi"/>
          <w:color w:val="000000" w:themeColor="text1"/>
          <w:lang w:val="et-EE"/>
        </w:rPr>
        <w:t>aasta märtsis</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ettevõtjate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kolmanda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sektori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organisatsioonide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omavalitsuse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esindajate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koostöös</w:t>
      </w:r>
      <w:proofErr w:type="spellEnd"/>
      <w:r w:rsidRPr="00773EF3">
        <w:rPr>
          <w:rFonts w:asciiTheme="minorHAnsi" w:hAnsiTheme="minorHAnsi" w:cstheme="minorHAnsi"/>
          <w:color w:val="000000" w:themeColor="text1"/>
        </w:rPr>
        <w:t xml:space="preserve">. </w:t>
      </w:r>
    </w:p>
    <w:p w14:paraId="101F5E4B" w14:textId="113239C4" w:rsidR="00553705" w:rsidRPr="00773EF3" w:rsidRDefault="00E555EC" w:rsidP="00834E40">
      <w:pPr>
        <w:pStyle w:val="NormalWeb"/>
        <w:jc w:val="both"/>
        <w:rPr>
          <w:rFonts w:asciiTheme="minorHAnsi" w:hAnsiTheme="minorHAnsi" w:cstheme="minorHAnsi"/>
        </w:rPr>
      </w:pPr>
      <w:r w:rsidRPr="00773EF3">
        <w:rPr>
          <w:rFonts w:asciiTheme="minorHAnsi" w:hAnsiTheme="minorHAnsi" w:cstheme="minorHAnsi"/>
          <w:lang w:val="et-EE"/>
        </w:rPr>
        <w:t xml:space="preserve">Esimese tegevusena viidi läbi </w:t>
      </w:r>
      <w:r w:rsidR="00950EB8" w:rsidRPr="00773EF3">
        <w:rPr>
          <w:rFonts w:asciiTheme="minorHAnsi" w:hAnsiTheme="minorHAnsi" w:cstheme="minorHAnsi"/>
          <w:lang w:val="et-EE"/>
        </w:rPr>
        <w:t xml:space="preserve">lõppeva perioodi </w:t>
      </w:r>
      <w:r w:rsidRPr="00773EF3">
        <w:rPr>
          <w:rFonts w:asciiTheme="minorHAnsi" w:hAnsiTheme="minorHAnsi" w:cstheme="minorHAnsi"/>
          <w:lang w:val="et-EE"/>
        </w:rPr>
        <w:t xml:space="preserve">mõju-uuring </w:t>
      </w:r>
      <w:r w:rsidRPr="00773EF3">
        <w:rPr>
          <w:rFonts w:asciiTheme="minorHAnsi" w:hAnsiTheme="minorHAnsi" w:cstheme="minorHAnsi"/>
          <w:b/>
          <w:bCs/>
          <w:lang w:val="et-EE"/>
        </w:rPr>
        <w:t xml:space="preserve">(Lisa 1. </w:t>
      </w:r>
      <w:r w:rsidR="00950EB8" w:rsidRPr="00773EF3">
        <w:rPr>
          <w:rFonts w:asciiTheme="minorHAnsi" w:hAnsiTheme="minorHAnsi" w:cstheme="minorHAnsi"/>
          <w:b/>
          <w:bCs/>
          <w:lang w:val="et-EE"/>
        </w:rPr>
        <w:t>MTÜ Kodukant Läänemaa LEADER meetmete mõjude analüüs perioodil 2014-2020+</w:t>
      </w:r>
      <w:r w:rsidRPr="00773EF3">
        <w:rPr>
          <w:rFonts w:asciiTheme="minorHAnsi" w:hAnsiTheme="minorHAnsi" w:cstheme="minorHAnsi"/>
          <w:b/>
          <w:bCs/>
          <w:lang w:val="et-EE"/>
        </w:rPr>
        <w:t>).</w:t>
      </w:r>
      <w:r w:rsidRPr="00773EF3">
        <w:rPr>
          <w:rFonts w:asciiTheme="minorHAnsi" w:hAnsiTheme="minorHAnsi" w:cstheme="minorHAnsi"/>
          <w:lang w:val="et-EE"/>
        </w:rPr>
        <w:t xml:space="preserve"> </w:t>
      </w:r>
      <w:proofErr w:type="spellStart"/>
      <w:r w:rsidR="00553705" w:rsidRPr="00773EF3">
        <w:rPr>
          <w:rFonts w:asciiTheme="minorHAnsi" w:hAnsiTheme="minorHAnsi" w:cstheme="minorHAnsi"/>
        </w:rPr>
        <w:t>Mõju</w:t>
      </w:r>
      <w:proofErr w:type="spellEnd"/>
      <w:r w:rsidR="00553705" w:rsidRPr="00773EF3">
        <w:rPr>
          <w:rFonts w:asciiTheme="minorHAnsi" w:hAnsiTheme="minorHAnsi" w:cstheme="minorHAnsi"/>
          <w:lang w:val="et-EE"/>
        </w:rPr>
        <w:t>-uuringu</w:t>
      </w:r>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eesmärk</w:t>
      </w:r>
      <w:proofErr w:type="spellEnd"/>
      <w:r w:rsidR="00553705" w:rsidRPr="00773EF3">
        <w:rPr>
          <w:rFonts w:asciiTheme="minorHAnsi" w:hAnsiTheme="minorHAnsi" w:cstheme="minorHAnsi"/>
        </w:rPr>
        <w:t xml:space="preserve"> o</w:t>
      </w:r>
      <w:r w:rsidR="00553705" w:rsidRPr="00773EF3">
        <w:rPr>
          <w:rFonts w:asciiTheme="minorHAnsi" w:hAnsiTheme="minorHAnsi" w:cstheme="minorHAnsi"/>
          <w:lang w:val="et-EE"/>
        </w:rPr>
        <w:t>li</w:t>
      </w:r>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hinnata</w:t>
      </w:r>
      <w:proofErr w:type="spellEnd"/>
      <w:r w:rsidR="00553705" w:rsidRPr="00773EF3">
        <w:rPr>
          <w:rFonts w:asciiTheme="minorHAnsi" w:hAnsiTheme="minorHAnsi" w:cstheme="minorHAnsi"/>
        </w:rPr>
        <w:t xml:space="preserve"> MTÜ </w:t>
      </w:r>
      <w:proofErr w:type="spellStart"/>
      <w:r w:rsidR="00553705" w:rsidRPr="00773EF3">
        <w:rPr>
          <w:rFonts w:asciiTheme="minorHAnsi" w:hAnsiTheme="minorHAnsi" w:cstheme="minorHAnsi"/>
        </w:rPr>
        <w:t>Kodukant</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Läänemaa</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strateegia</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aastateks</w:t>
      </w:r>
      <w:proofErr w:type="spellEnd"/>
      <w:r w:rsidR="00553705" w:rsidRPr="00773EF3">
        <w:rPr>
          <w:rFonts w:asciiTheme="minorHAnsi" w:hAnsiTheme="minorHAnsi" w:cstheme="minorHAnsi"/>
        </w:rPr>
        <w:t xml:space="preserve"> 2014-2020+ </w:t>
      </w:r>
      <w:proofErr w:type="spellStart"/>
      <w:r w:rsidR="00553705" w:rsidRPr="00773EF3">
        <w:rPr>
          <w:rFonts w:asciiTheme="minorHAnsi" w:hAnsiTheme="minorHAnsi" w:cstheme="minorHAnsi"/>
        </w:rPr>
        <w:t>elluviimist</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sh</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kuidas</w:t>
      </w:r>
      <w:proofErr w:type="spellEnd"/>
      <w:r w:rsidR="00553705" w:rsidRPr="00773EF3">
        <w:rPr>
          <w:rFonts w:asciiTheme="minorHAnsi" w:hAnsiTheme="minorHAnsi" w:cstheme="minorHAnsi"/>
        </w:rPr>
        <w:t xml:space="preserve"> on LEADER </w:t>
      </w:r>
      <w:proofErr w:type="spellStart"/>
      <w:r w:rsidR="00553705" w:rsidRPr="00773EF3">
        <w:rPr>
          <w:rFonts w:asciiTheme="minorHAnsi" w:hAnsiTheme="minorHAnsi" w:cstheme="minorHAnsi"/>
        </w:rPr>
        <w:t>meetmete</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kaudu</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perioodil</w:t>
      </w:r>
      <w:proofErr w:type="spellEnd"/>
      <w:r w:rsidR="00553705" w:rsidRPr="00773EF3">
        <w:rPr>
          <w:rFonts w:asciiTheme="minorHAnsi" w:hAnsiTheme="minorHAnsi" w:cstheme="minorHAnsi"/>
        </w:rPr>
        <w:t xml:space="preserve"> 2014-2021 </w:t>
      </w:r>
      <w:proofErr w:type="spellStart"/>
      <w:r w:rsidR="00553705" w:rsidRPr="00773EF3">
        <w:rPr>
          <w:rFonts w:asciiTheme="minorHAnsi" w:hAnsiTheme="minorHAnsi" w:cstheme="minorHAnsi"/>
        </w:rPr>
        <w:t>toetatud</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projektid</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aidanud</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kaasa</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strateegias</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seatud</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eesmärkide</w:t>
      </w:r>
      <w:proofErr w:type="spellEnd"/>
      <w:r w:rsidR="00553705" w:rsidRPr="00773EF3">
        <w:rPr>
          <w:rFonts w:asciiTheme="minorHAnsi" w:hAnsiTheme="minorHAnsi" w:cstheme="minorHAnsi"/>
        </w:rPr>
        <w:t xml:space="preserve"> </w:t>
      </w:r>
      <w:proofErr w:type="spellStart"/>
      <w:r w:rsidR="00553705" w:rsidRPr="00773EF3">
        <w:rPr>
          <w:rFonts w:asciiTheme="minorHAnsi" w:hAnsiTheme="minorHAnsi" w:cstheme="minorHAnsi"/>
        </w:rPr>
        <w:t>täitmisele</w:t>
      </w:r>
      <w:proofErr w:type="spellEnd"/>
      <w:r w:rsidR="00553705" w:rsidRPr="00773EF3">
        <w:rPr>
          <w:rFonts w:asciiTheme="minorHAnsi" w:hAnsiTheme="minorHAnsi" w:cstheme="minorHAnsi"/>
        </w:rPr>
        <w:t xml:space="preserve">. </w:t>
      </w:r>
    </w:p>
    <w:p w14:paraId="2C054087" w14:textId="431FF48D" w:rsidR="00E555EC" w:rsidRPr="00773EF3" w:rsidRDefault="00E555EC" w:rsidP="00834E40">
      <w:pPr>
        <w:pStyle w:val="NormalWeb"/>
        <w:jc w:val="both"/>
        <w:rPr>
          <w:rFonts w:asciiTheme="minorHAnsi" w:hAnsiTheme="minorHAnsi" w:cstheme="minorHAnsi"/>
          <w:color w:val="000000" w:themeColor="text1"/>
          <w:lang w:val="et-EE"/>
        </w:rPr>
      </w:pPr>
      <w:proofErr w:type="spellStart"/>
      <w:r w:rsidRPr="00773EF3">
        <w:rPr>
          <w:rFonts w:asciiTheme="minorHAnsi" w:hAnsiTheme="minorHAnsi" w:cstheme="minorHAnsi"/>
          <w:color w:val="000000" w:themeColor="text1"/>
        </w:rPr>
        <w:t>Samuti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koostati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eraldi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tegevuspiirkonna</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analüüs (</w:t>
      </w:r>
      <w:r w:rsidRPr="00773EF3">
        <w:rPr>
          <w:rFonts w:asciiTheme="minorHAnsi" w:hAnsiTheme="minorHAnsi" w:cstheme="minorHAnsi"/>
          <w:b/>
          <w:bCs/>
          <w:color w:val="000000" w:themeColor="text1"/>
          <w:lang w:val="et-EE"/>
        </w:rPr>
        <w:t>Lisa 2. Tegevuspiirkonna analüüs</w:t>
      </w:r>
      <w:r w:rsidRPr="00773EF3">
        <w:rPr>
          <w:rFonts w:asciiTheme="minorHAnsi" w:hAnsiTheme="minorHAnsi" w:cstheme="minorHAnsi"/>
          <w:color w:val="000000" w:themeColor="text1"/>
          <w:lang w:val="et-EE"/>
        </w:rPr>
        <w:t>)</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milles</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kirjeldati tegevuspiirkonna</w:t>
      </w:r>
      <w:r w:rsidR="00834E40" w:rsidRPr="00773EF3">
        <w:rPr>
          <w:rFonts w:asciiTheme="minorHAnsi" w:hAnsiTheme="minorHAnsi" w:cstheme="minorHAnsi"/>
          <w:color w:val="000000" w:themeColor="text1"/>
          <w:lang w:val="et-EE"/>
        </w:rPr>
        <w:t xml:space="preserve"> asustust,</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rahvastikku</w:t>
      </w:r>
      <w:proofErr w:type="spellEnd"/>
      <w:r w:rsidRPr="00773EF3">
        <w:rPr>
          <w:rFonts w:asciiTheme="minorHAnsi" w:hAnsiTheme="minorHAnsi" w:cstheme="minorHAnsi"/>
          <w:color w:val="000000" w:themeColor="text1"/>
        </w:rPr>
        <w:t xml:space="preserve">, </w:t>
      </w:r>
      <w:r w:rsidR="00834E40" w:rsidRPr="00773EF3">
        <w:rPr>
          <w:rFonts w:asciiTheme="minorHAnsi" w:hAnsiTheme="minorHAnsi" w:cstheme="minorHAnsi"/>
          <w:color w:val="000000" w:themeColor="text1"/>
          <w:lang w:val="et-EE"/>
        </w:rPr>
        <w:t xml:space="preserve">ettevõtlust ja tööhõivet, elukeskkonda jt </w:t>
      </w:r>
      <w:proofErr w:type="spellStart"/>
      <w:r w:rsidRPr="00773EF3">
        <w:rPr>
          <w:rFonts w:asciiTheme="minorHAnsi" w:hAnsiTheme="minorHAnsi" w:cstheme="minorHAnsi"/>
          <w:color w:val="000000" w:themeColor="text1"/>
        </w:rPr>
        <w:t>sotsiaalmajanduslikke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näitajaid</w:t>
      </w:r>
      <w:proofErr w:type="spellEnd"/>
      <w:r w:rsidRPr="00773EF3">
        <w:rPr>
          <w:rFonts w:asciiTheme="minorHAnsi" w:hAnsiTheme="minorHAnsi" w:cstheme="minorHAnsi"/>
          <w:color w:val="000000" w:themeColor="text1"/>
          <w:lang w:val="et-EE"/>
        </w:rPr>
        <w:t xml:space="preserve">. </w:t>
      </w:r>
    </w:p>
    <w:p w14:paraId="7E3CA7D5" w14:textId="77777777" w:rsidR="009F7354" w:rsidRPr="00773EF3" w:rsidRDefault="009F7354" w:rsidP="009F7354">
      <w:pPr>
        <w:pStyle w:val="NormalWeb"/>
        <w:jc w:val="both"/>
        <w:rPr>
          <w:rFonts w:asciiTheme="minorHAnsi" w:hAnsiTheme="minorHAnsi" w:cstheme="minorHAnsi"/>
          <w:b/>
          <w:bCs/>
          <w:color w:val="000000" w:themeColor="text1"/>
        </w:rPr>
      </w:pPr>
      <w:proofErr w:type="spellStart"/>
      <w:r w:rsidRPr="00773EF3">
        <w:rPr>
          <w:rFonts w:asciiTheme="minorHAnsi" w:hAnsiTheme="minorHAnsi" w:cstheme="minorHAnsi"/>
          <w:color w:val="000000" w:themeColor="text1"/>
        </w:rPr>
        <w:lastRenderedPageBreak/>
        <w:t>Sisendi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saamiseks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sihtgruppide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arvamuse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väljaselgitamiseks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viidi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läbi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mitmeid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seminare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arutelusid</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b/>
          <w:bCs/>
          <w:color w:val="000000" w:themeColor="text1"/>
        </w:rPr>
        <w:t xml:space="preserve">(Lisa </w:t>
      </w:r>
      <w:r w:rsidRPr="00773EF3">
        <w:rPr>
          <w:rFonts w:asciiTheme="minorHAnsi" w:hAnsiTheme="minorHAnsi" w:cstheme="minorHAnsi"/>
          <w:b/>
          <w:bCs/>
          <w:color w:val="000000" w:themeColor="text1"/>
          <w:lang w:val="et-EE"/>
        </w:rPr>
        <w:t>3</w:t>
      </w:r>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Strateegia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koostamise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protsess</w:t>
      </w:r>
      <w:proofErr w:type="spellEnd"/>
      <w:r w:rsidRPr="00773EF3">
        <w:rPr>
          <w:rFonts w:asciiTheme="minorHAnsi" w:hAnsiTheme="minorHAnsi" w:cstheme="minorHAnsi"/>
          <w:b/>
          <w:bCs/>
          <w:color w:val="000000" w:themeColor="text1"/>
        </w:rPr>
        <w:t xml:space="preserve">). </w:t>
      </w:r>
    </w:p>
    <w:p w14:paraId="77DBCE23" w14:textId="50DB0ADD" w:rsidR="00E81F18" w:rsidRPr="00773EF3" w:rsidRDefault="00E81F18" w:rsidP="00E81F18">
      <w:pPr>
        <w:pStyle w:val="NormalWeb"/>
        <w:jc w:val="both"/>
        <w:rPr>
          <w:rFonts w:asciiTheme="minorHAnsi" w:hAnsiTheme="minorHAnsi" w:cstheme="minorHAnsi"/>
          <w:b/>
          <w:bCs/>
          <w:color w:val="000000" w:themeColor="text1"/>
        </w:rPr>
      </w:pPr>
      <w:proofErr w:type="spellStart"/>
      <w:r w:rsidRPr="00773EF3">
        <w:rPr>
          <w:rFonts w:asciiTheme="minorHAnsi" w:hAnsiTheme="minorHAnsi" w:cstheme="minorHAnsi"/>
          <w:color w:val="000000" w:themeColor="text1"/>
        </w:rPr>
        <w:t>Samuti</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kirjeldatud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seos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riiklike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piirkondlike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arengudokumentidega</w:t>
      </w:r>
      <w:proofErr w:type="spellEnd"/>
      <w:r w:rsidRPr="00773EF3">
        <w:rPr>
          <w:rFonts w:asciiTheme="minorHAnsi" w:hAnsiTheme="minorHAnsi" w:cstheme="minorHAnsi"/>
          <w:b/>
          <w:bCs/>
          <w:color w:val="000000" w:themeColor="text1"/>
        </w:rPr>
        <w:t xml:space="preserve"> (Lisa 4. </w:t>
      </w:r>
      <w:proofErr w:type="spellStart"/>
      <w:r w:rsidRPr="00773EF3">
        <w:rPr>
          <w:rFonts w:asciiTheme="minorHAnsi" w:hAnsiTheme="minorHAnsi" w:cstheme="minorHAnsi"/>
          <w:b/>
          <w:bCs/>
          <w:color w:val="000000" w:themeColor="text1"/>
        </w:rPr>
        <w:t>Strateegia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seos</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teiste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arengudokumentidega</w:t>
      </w:r>
      <w:proofErr w:type="spellEnd"/>
      <w:r w:rsidRPr="00773EF3">
        <w:rPr>
          <w:rFonts w:asciiTheme="minorHAnsi" w:hAnsiTheme="minorHAnsi" w:cstheme="minorHAnsi"/>
          <w:b/>
          <w:bCs/>
          <w:color w:val="000000" w:themeColor="text1"/>
        </w:rPr>
        <w:t>).</w:t>
      </w:r>
    </w:p>
    <w:p w14:paraId="633939B3" w14:textId="209FF626" w:rsidR="00B70C72" w:rsidRPr="00773EF3" w:rsidRDefault="00E81F18" w:rsidP="00B70C72">
      <w:pPr>
        <w:pStyle w:val="NormalWeb"/>
        <w:jc w:val="both"/>
        <w:rPr>
          <w:rFonts w:asciiTheme="minorHAnsi" w:hAnsiTheme="minorHAnsi" w:cstheme="minorHAnsi"/>
        </w:rPr>
      </w:pPr>
      <w:proofErr w:type="spellStart"/>
      <w:r w:rsidRPr="00773EF3">
        <w:rPr>
          <w:rFonts w:asciiTheme="minorHAnsi" w:hAnsiTheme="minorHAnsi" w:cstheme="minorHAnsi"/>
          <w:color w:val="000000" w:themeColor="text1"/>
        </w:rPr>
        <w:t>Strateegiadokument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koosneb</w:t>
      </w:r>
      <w:proofErr w:type="spellEnd"/>
      <w:r w:rsidRPr="00773EF3">
        <w:rPr>
          <w:rFonts w:asciiTheme="minorHAnsi" w:hAnsiTheme="minorHAnsi" w:cstheme="minorHAnsi"/>
          <w:color w:val="000000" w:themeColor="text1"/>
        </w:rPr>
        <w:t xml:space="preserve"> </w:t>
      </w:r>
      <w:proofErr w:type="spellStart"/>
      <w:r w:rsidR="00B70C72" w:rsidRPr="00773EF3">
        <w:rPr>
          <w:rFonts w:asciiTheme="minorHAnsi" w:hAnsiTheme="minorHAnsi" w:cstheme="minorHAnsi"/>
          <w:color w:val="000000" w:themeColor="text1"/>
        </w:rPr>
        <w:t>kolmest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osast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Esimeses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osas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00CF06BC" w:rsidRPr="00773EF3">
        <w:rPr>
          <w:rFonts w:asciiTheme="minorHAnsi" w:hAnsiTheme="minorHAnsi" w:cstheme="minorHAnsi"/>
          <w:color w:val="000000" w:themeColor="text1"/>
        </w:rPr>
        <w:t>:</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eesmärgid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mõõdikud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toetusmeetmed</w:t>
      </w:r>
      <w:proofErr w:type="spellEnd"/>
      <w:r w:rsidRPr="00773EF3">
        <w:rPr>
          <w:rFonts w:asciiTheme="minorHAnsi" w:hAnsiTheme="minorHAnsi" w:cstheme="minorHAnsi"/>
          <w:color w:val="000000" w:themeColor="text1"/>
        </w:rPr>
        <w:t xml:space="preserve">. Teine </w:t>
      </w:r>
      <w:proofErr w:type="spellStart"/>
      <w:r w:rsidRPr="00773EF3">
        <w:rPr>
          <w:rFonts w:asciiTheme="minorHAnsi" w:hAnsiTheme="minorHAnsi" w:cstheme="minorHAnsi"/>
          <w:color w:val="000000" w:themeColor="text1"/>
        </w:rPr>
        <w:t>osa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sisaldab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elluviimise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kirjeldust</w:t>
      </w:r>
      <w:proofErr w:type="spellEnd"/>
      <w:r w:rsidR="00CF06BC" w:rsidRPr="00773EF3">
        <w:rPr>
          <w:rFonts w:asciiTheme="minorHAnsi" w:hAnsiTheme="minorHAnsi" w:cstheme="minorHAnsi"/>
          <w:color w:val="000000" w:themeColor="text1"/>
        </w:rPr>
        <w:t>:</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rahastamiskava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taotlusvoorude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hindamise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korraldus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hindamiskriteeriumid</w:t>
      </w:r>
      <w:proofErr w:type="spellEnd"/>
      <w:r w:rsidR="00B70C72" w:rsidRPr="00773EF3">
        <w:rPr>
          <w:rFonts w:asciiTheme="minorHAnsi" w:hAnsiTheme="minorHAnsi" w:cstheme="minorHAnsi"/>
          <w:color w:val="000000" w:themeColor="text1"/>
        </w:rPr>
        <w:t xml:space="preserve">. </w:t>
      </w:r>
      <w:proofErr w:type="spellStart"/>
      <w:r w:rsidR="00B70C72" w:rsidRPr="00773EF3">
        <w:rPr>
          <w:rFonts w:asciiTheme="minorHAnsi" w:hAnsiTheme="minorHAnsi" w:cstheme="minorHAnsi"/>
        </w:rPr>
        <w:t>Kolmas</w:t>
      </w:r>
      <w:proofErr w:type="spellEnd"/>
      <w:r w:rsidR="00B70C72" w:rsidRPr="00773EF3">
        <w:rPr>
          <w:rFonts w:asciiTheme="minorHAnsi" w:hAnsiTheme="minorHAnsi" w:cstheme="minorHAnsi"/>
        </w:rPr>
        <w:t xml:space="preserve"> </w:t>
      </w:r>
      <w:proofErr w:type="spellStart"/>
      <w:r w:rsidR="00B70C72" w:rsidRPr="00773EF3">
        <w:rPr>
          <w:rFonts w:asciiTheme="minorHAnsi" w:hAnsiTheme="minorHAnsi" w:cstheme="minorHAnsi"/>
        </w:rPr>
        <w:t>osa</w:t>
      </w:r>
      <w:proofErr w:type="spellEnd"/>
      <w:r w:rsidR="00B70C72" w:rsidRPr="00773EF3">
        <w:rPr>
          <w:rFonts w:asciiTheme="minorHAnsi" w:hAnsiTheme="minorHAnsi" w:cstheme="minorHAnsi"/>
        </w:rPr>
        <w:t xml:space="preserve"> </w:t>
      </w:r>
      <w:proofErr w:type="spellStart"/>
      <w:r w:rsidR="00B70C72" w:rsidRPr="00773EF3">
        <w:rPr>
          <w:rFonts w:asciiTheme="minorHAnsi" w:hAnsiTheme="minorHAnsi" w:cstheme="minorHAnsi"/>
        </w:rPr>
        <w:t>keskendub</w:t>
      </w:r>
      <w:proofErr w:type="spellEnd"/>
      <w:r w:rsidR="00B70C72" w:rsidRPr="00773EF3">
        <w:rPr>
          <w:rFonts w:asciiTheme="minorHAnsi" w:hAnsiTheme="minorHAnsi" w:cstheme="minorHAnsi"/>
        </w:rPr>
        <w:t xml:space="preserve"> </w:t>
      </w:r>
      <w:proofErr w:type="spellStart"/>
      <w:r w:rsidR="00B70C72" w:rsidRPr="00773EF3">
        <w:rPr>
          <w:rFonts w:asciiTheme="minorHAnsi" w:hAnsiTheme="minorHAnsi" w:cstheme="minorHAnsi"/>
        </w:rPr>
        <w:t>seiresüsteemi</w:t>
      </w:r>
      <w:proofErr w:type="spellEnd"/>
      <w:r w:rsidR="00B70C72" w:rsidRPr="00773EF3">
        <w:rPr>
          <w:rFonts w:asciiTheme="minorHAnsi" w:hAnsiTheme="minorHAnsi" w:cstheme="minorHAnsi"/>
        </w:rPr>
        <w:t xml:space="preserve"> </w:t>
      </w:r>
      <w:proofErr w:type="spellStart"/>
      <w:r w:rsidR="00B70C72" w:rsidRPr="00773EF3">
        <w:rPr>
          <w:rFonts w:asciiTheme="minorHAnsi" w:hAnsiTheme="minorHAnsi" w:cstheme="minorHAnsi"/>
        </w:rPr>
        <w:t>kirjeldusele</w:t>
      </w:r>
      <w:proofErr w:type="spellEnd"/>
      <w:r w:rsidR="00B70C72" w:rsidRPr="00773EF3">
        <w:rPr>
          <w:rFonts w:asciiTheme="minorHAnsi" w:hAnsiTheme="minorHAnsi" w:cstheme="minorHAnsi"/>
        </w:rPr>
        <w:t xml:space="preserve">. </w:t>
      </w:r>
    </w:p>
    <w:p w14:paraId="4680045C" w14:textId="25677640" w:rsidR="00E81F18" w:rsidRPr="00773EF3" w:rsidRDefault="00E81F18" w:rsidP="00E81F18">
      <w:pPr>
        <w:pStyle w:val="NormalWeb"/>
        <w:rPr>
          <w:rFonts w:asciiTheme="minorHAnsi" w:hAnsiTheme="minorHAnsi" w:cstheme="minorHAnsi"/>
          <w:b/>
          <w:bCs/>
          <w:color w:val="808080" w:themeColor="background1" w:themeShade="80"/>
        </w:rPr>
      </w:pPr>
    </w:p>
    <w:p w14:paraId="554CC117" w14:textId="383409C6" w:rsidR="00157BE3" w:rsidRPr="00773EF3" w:rsidRDefault="00157BE3" w:rsidP="00E81F18">
      <w:pPr>
        <w:pStyle w:val="NormalWeb"/>
        <w:jc w:val="both"/>
        <w:rPr>
          <w:rFonts w:asciiTheme="minorHAnsi" w:hAnsiTheme="minorHAnsi" w:cstheme="minorHAnsi"/>
          <w:b/>
          <w:bCs/>
          <w:color w:val="808080" w:themeColor="background1" w:themeShade="80"/>
        </w:rPr>
      </w:pPr>
    </w:p>
    <w:p w14:paraId="177807AB" w14:textId="77777777" w:rsidR="00157BE3" w:rsidRPr="00773EF3" w:rsidRDefault="00157BE3" w:rsidP="00157BE3">
      <w:pPr>
        <w:pStyle w:val="NormalWeb"/>
        <w:rPr>
          <w:rFonts w:asciiTheme="minorHAnsi" w:hAnsiTheme="minorHAnsi" w:cstheme="minorHAnsi"/>
        </w:rPr>
      </w:pPr>
    </w:p>
    <w:p w14:paraId="56CA39A4" w14:textId="77777777" w:rsidR="00157BE3" w:rsidRPr="00773EF3" w:rsidRDefault="00157BE3" w:rsidP="00157BE3">
      <w:pPr>
        <w:pStyle w:val="NormalWeb"/>
        <w:rPr>
          <w:rFonts w:asciiTheme="minorHAnsi" w:hAnsiTheme="minorHAnsi" w:cstheme="minorHAnsi"/>
        </w:rPr>
      </w:pPr>
    </w:p>
    <w:p w14:paraId="7F88ECBD" w14:textId="4F46783B" w:rsidR="00EA34F2" w:rsidRPr="00773EF3" w:rsidRDefault="00916ECD" w:rsidP="00617766">
      <w:pPr>
        <w:pStyle w:val="Heading1"/>
        <w:rPr>
          <w:rFonts w:asciiTheme="minorHAnsi" w:hAnsiTheme="minorHAnsi" w:cstheme="minorHAnsi"/>
          <w:color w:val="C0504D" w:themeColor="accent2"/>
        </w:rPr>
      </w:pPr>
      <w:bookmarkStart w:id="7" w:name="_Toc136438864"/>
      <w:r w:rsidRPr="00773EF3">
        <w:rPr>
          <w:rFonts w:asciiTheme="minorHAnsi" w:hAnsiTheme="minorHAnsi" w:cstheme="minorHAnsi"/>
          <w:color w:val="C0504D" w:themeColor="accent2"/>
          <w:lang w:val="et-EE"/>
        </w:rPr>
        <w:lastRenderedPageBreak/>
        <w:t>Strateegia</w:t>
      </w:r>
      <w:bookmarkEnd w:id="7"/>
    </w:p>
    <w:p w14:paraId="1EC20B19" w14:textId="0BC48B4D" w:rsidR="00E81F18" w:rsidRPr="00773EF3" w:rsidRDefault="00E81F18" w:rsidP="00E81F18">
      <w:pPr>
        <w:pStyle w:val="NormalWeb"/>
        <w:spacing w:before="0" w:beforeAutospacing="0" w:after="0" w:afterAutospacing="0"/>
        <w:jc w:val="both"/>
        <w:rPr>
          <w:rFonts w:asciiTheme="minorHAnsi" w:hAnsiTheme="minorHAnsi" w:cstheme="minorHAnsi"/>
        </w:rPr>
      </w:pPr>
      <w:r w:rsidRPr="00773EF3">
        <w:rPr>
          <w:rFonts w:asciiTheme="minorHAnsi" w:hAnsiTheme="minorHAnsi" w:cstheme="minorHAnsi"/>
        </w:rPr>
        <w:t xml:space="preserve">MTÜ </w:t>
      </w:r>
      <w:r w:rsidRPr="00773EF3">
        <w:rPr>
          <w:rFonts w:asciiTheme="minorHAnsi" w:hAnsiTheme="minorHAnsi" w:cstheme="minorHAnsi"/>
          <w:lang w:val="et-EE"/>
        </w:rPr>
        <w:t>Kodukant Läänemaa</w:t>
      </w:r>
      <w:r w:rsidRPr="00773EF3">
        <w:rPr>
          <w:rFonts w:asciiTheme="minorHAnsi" w:hAnsiTheme="minorHAnsi" w:cstheme="minorHAnsi"/>
        </w:rPr>
        <w:t xml:space="preserve">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koostamisel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arvestatud</w:t>
      </w:r>
      <w:proofErr w:type="spellEnd"/>
      <w:r w:rsidRPr="00773EF3">
        <w:rPr>
          <w:rFonts w:asciiTheme="minorHAnsi" w:hAnsiTheme="minorHAnsi" w:cstheme="minorHAnsi"/>
        </w:rPr>
        <w:t xml:space="preserve"> LEADER-</w:t>
      </w:r>
      <w:proofErr w:type="spellStart"/>
      <w:r w:rsidRPr="00773EF3">
        <w:rPr>
          <w:rFonts w:asciiTheme="minorHAnsi" w:hAnsiTheme="minorHAnsi" w:cstheme="minorHAnsi"/>
        </w:rPr>
        <w:t>sekkumise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üld</w:t>
      </w:r>
      <w:proofErr w:type="spellEnd"/>
      <w:r w:rsidRPr="00773EF3">
        <w:rPr>
          <w:rFonts w:asciiTheme="minorHAnsi" w:hAnsiTheme="minorHAnsi" w:cstheme="minorHAnsi"/>
        </w:rPr>
        <w:t>- ja</w:t>
      </w:r>
      <w:r w:rsidR="00163D5B" w:rsidRPr="00773EF3">
        <w:rPr>
          <w:rFonts w:asciiTheme="minorHAnsi" w:hAnsiTheme="minorHAnsi" w:cstheme="minorHAnsi"/>
        </w:rPr>
        <w:t xml:space="preserve"> </w:t>
      </w:r>
      <w:proofErr w:type="spellStart"/>
      <w:r w:rsidRPr="00773EF3">
        <w:rPr>
          <w:rFonts w:asciiTheme="minorHAnsi" w:hAnsiTheme="minorHAnsi" w:cstheme="minorHAnsi"/>
        </w:rPr>
        <w:t>erieesmärke</w:t>
      </w:r>
      <w:proofErr w:type="spellEnd"/>
      <w:r w:rsidRPr="00773EF3">
        <w:rPr>
          <w:rFonts w:asciiTheme="minorHAnsi" w:hAnsiTheme="minorHAnsi" w:cstheme="minorHAnsi"/>
        </w:rPr>
        <w:t xml:space="preserve">, </w:t>
      </w:r>
      <w:r w:rsidRPr="00773EF3">
        <w:rPr>
          <w:rFonts w:asciiTheme="minorHAnsi" w:hAnsiTheme="minorHAnsi" w:cstheme="minorHAnsi"/>
          <w:lang w:val="et-EE"/>
        </w:rPr>
        <w:t xml:space="preserve">lõppeva perioodi mõju-uuringut, </w:t>
      </w:r>
      <w:proofErr w:type="spellStart"/>
      <w:r w:rsidRPr="00773EF3">
        <w:rPr>
          <w:rFonts w:asciiTheme="minorHAnsi" w:hAnsiTheme="minorHAnsi" w:cstheme="minorHAnsi"/>
        </w:rPr>
        <w:t>tegevuspiirkonna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analüüsi</w:t>
      </w:r>
      <w:proofErr w:type="spellEnd"/>
      <w:r w:rsidRPr="00773EF3">
        <w:rPr>
          <w:rFonts w:asciiTheme="minorHAnsi" w:hAnsiTheme="minorHAnsi" w:cstheme="minorHAnsi"/>
        </w:rPr>
        <w:t>,</w:t>
      </w:r>
      <w:r w:rsidR="00CF06BC" w:rsidRPr="00773EF3">
        <w:rPr>
          <w:rFonts w:asciiTheme="minorHAnsi" w:hAnsiTheme="minorHAnsi" w:cstheme="minorHAnsi"/>
        </w:rPr>
        <w:t xml:space="preserve"> </w:t>
      </w:r>
      <w:proofErr w:type="spellStart"/>
      <w:r w:rsidRPr="00773EF3">
        <w:rPr>
          <w:rFonts w:asciiTheme="minorHAnsi" w:hAnsiTheme="minorHAnsi" w:cstheme="minorHAnsi"/>
        </w:rPr>
        <w:t>aruteluseminaride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sisendit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juhtrühma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ettepanekuid</w:t>
      </w:r>
      <w:proofErr w:type="spellEnd"/>
      <w:r w:rsidR="00CF06BC" w:rsidRPr="00773EF3">
        <w:rPr>
          <w:rFonts w:asciiTheme="minorHAnsi" w:hAnsiTheme="minorHAnsi" w:cstheme="minorHAnsi"/>
        </w:rPr>
        <w:t xml:space="preserve">. </w:t>
      </w:r>
      <w:proofErr w:type="spellStart"/>
      <w:r w:rsidR="00CF06BC" w:rsidRPr="00773EF3">
        <w:rPr>
          <w:rFonts w:asciiTheme="minorHAnsi" w:hAnsiTheme="minorHAnsi" w:cstheme="minorHAnsi"/>
        </w:rPr>
        <w:t>Lä</w:t>
      </w:r>
      <w:r w:rsidRPr="00773EF3">
        <w:rPr>
          <w:rFonts w:asciiTheme="minorHAnsi" w:hAnsiTheme="minorHAnsi" w:cstheme="minorHAnsi"/>
        </w:rPr>
        <w:t>htutud</w:t>
      </w:r>
      <w:proofErr w:type="spellEnd"/>
      <w:r w:rsidRPr="00773EF3">
        <w:rPr>
          <w:rFonts w:asciiTheme="minorHAnsi" w:hAnsiTheme="minorHAnsi" w:cstheme="minorHAnsi"/>
        </w:rPr>
        <w:t xml:space="preserve"> </w:t>
      </w:r>
      <w:r w:rsidR="00163D5B" w:rsidRPr="00773EF3">
        <w:rPr>
          <w:rFonts w:asciiTheme="minorHAnsi" w:hAnsiTheme="minorHAnsi" w:cstheme="minorHAnsi"/>
        </w:rPr>
        <w:t xml:space="preserve">on </w:t>
      </w:r>
      <w:proofErr w:type="spellStart"/>
      <w:r w:rsidRPr="00773EF3">
        <w:rPr>
          <w:rFonts w:asciiTheme="minorHAnsi" w:hAnsiTheme="minorHAnsi" w:cstheme="minorHAnsi"/>
        </w:rPr>
        <w:t>teistest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piirkonda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puudutavatest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riikliku</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kohaliku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tasemega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arengudokumentidest</w:t>
      </w:r>
      <w:proofErr w:type="spellEnd"/>
      <w:r w:rsidRPr="00773EF3">
        <w:rPr>
          <w:rFonts w:asciiTheme="minorHAnsi" w:hAnsiTheme="minorHAnsi" w:cstheme="minorHAnsi"/>
        </w:rPr>
        <w:t xml:space="preserve">. </w:t>
      </w:r>
    </w:p>
    <w:p w14:paraId="153070E3" w14:textId="77777777" w:rsidR="00E81F18" w:rsidRPr="00773EF3" w:rsidRDefault="00E81F18" w:rsidP="00E81F18">
      <w:pPr>
        <w:pStyle w:val="NormalWeb"/>
        <w:spacing w:before="0" w:beforeAutospacing="0" w:after="0" w:afterAutospacing="0"/>
        <w:jc w:val="both"/>
        <w:rPr>
          <w:rFonts w:asciiTheme="minorHAnsi" w:hAnsiTheme="minorHAnsi" w:cstheme="minorHAnsi"/>
        </w:rPr>
      </w:pPr>
    </w:p>
    <w:p w14:paraId="7E676DC8" w14:textId="638A9C2F" w:rsidR="00E81F18" w:rsidRPr="00773EF3" w:rsidRDefault="00E81F18" w:rsidP="00E81F18">
      <w:pPr>
        <w:pStyle w:val="NormalWeb"/>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koosneb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visioonist</w:t>
      </w:r>
      <w:proofErr w:type="spellEnd"/>
      <w:r w:rsidRPr="00773EF3">
        <w:rPr>
          <w:rFonts w:asciiTheme="minorHAnsi" w:hAnsiTheme="minorHAnsi" w:cstheme="minorHAnsi"/>
          <w:b/>
          <w:bCs/>
        </w:rPr>
        <w:t xml:space="preserve"> </w:t>
      </w:r>
      <w:r w:rsidRPr="00773EF3">
        <w:rPr>
          <w:rFonts w:asciiTheme="minorHAnsi" w:hAnsiTheme="minorHAnsi" w:cstheme="minorHAnsi"/>
        </w:rPr>
        <w:t>(</w:t>
      </w:r>
      <w:proofErr w:type="spellStart"/>
      <w:r w:rsidRPr="00773EF3">
        <w:rPr>
          <w:rFonts w:asciiTheme="minorHAnsi" w:hAnsiTheme="minorHAnsi" w:cstheme="minorHAnsi"/>
        </w:rPr>
        <w:t>üldistav</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kirjeldus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soovitud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tulevikust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eesmärkidest</w:t>
      </w:r>
      <w:proofErr w:type="spellEnd"/>
      <w:r w:rsidRPr="00773EF3">
        <w:rPr>
          <w:rFonts w:asciiTheme="minorHAnsi" w:hAnsiTheme="minorHAnsi" w:cstheme="minorHAnsi"/>
          <w:b/>
          <w:bCs/>
        </w:rPr>
        <w:t xml:space="preserve"> </w:t>
      </w:r>
      <w:r w:rsidRPr="00773EF3">
        <w:rPr>
          <w:rFonts w:asciiTheme="minorHAnsi" w:hAnsiTheme="minorHAnsi" w:cstheme="minorHAnsi"/>
        </w:rPr>
        <w:t>(</w:t>
      </w:r>
      <w:proofErr w:type="spellStart"/>
      <w:r w:rsidRPr="00773EF3">
        <w:rPr>
          <w:rFonts w:asciiTheme="minorHAnsi" w:hAnsiTheme="minorHAnsi" w:cstheme="minorHAnsi"/>
        </w:rPr>
        <w:t>kirjeldus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konkreetse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valdkonna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soovitud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tulevikust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tulemusnäitajatest</w:t>
      </w:r>
      <w:proofErr w:type="spellEnd"/>
      <w:r w:rsidRPr="00773EF3">
        <w:rPr>
          <w:rFonts w:asciiTheme="minorHAnsi" w:hAnsiTheme="minorHAnsi" w:cstheme="minorHAnsi"/>
          <w:b/>
          <w:bCs/>
        </w:rPr>
        <w:t xml:space="preserve"> </w:t>
      </w:r>
      <w:r w:rsidRPr="00773EF3">
        <w:rPr>
          <w:rFonts w:asciiTheme="minorHAnsi" w:hAnsiTheme="minorHAnsi" w:cstheme="minorHAnsi"/>
        </w:rPr>
        <w:t>(</w:t>
      </w:r>
      <w:proofErr w:type="spellStart"/>
      <w:r w:rsidRPr="00773EF3">
        <w:rPr>
          <w:rFonts w:asciiTheme="minorHAnsi" w:hAnsiTheme="minorHAnsi" w:cstheme="minorHAnsi"/>
        </w:rPr>
        <w:t>eesmärkide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saavutamist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mõõtvad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näitajad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meetmetest</w:t>
      </w:r>
      <w:proofErr w:type="spellEnd"/>
      <w:r w:rsidRPr="00773EF3">
        <w:rPr>
          <w:rFonts w:asciiTheme="minorHAnsi" w:hAnsiTheme="minorHAnsi" w:cstheme="minorHAnsi"/>
          <w:b/>
          <w:bCs/>
        </w:rPr>
        <w:t xml:space="preserve"> </w:t>
      </w:r>
      <w:r w:rsidRPr="00773EF3">
        <w:rPr>
          <w:rFonts w:asciiTheme="minorHAnsi" w:hAnsiTheme="minorHAnsi" w:cstheme="minorHAnsi"/>
        </w:rPr>
        <w:t>(</w:t>
      </w:r>
      <w:proofErr w:type="spellStart"/>
      <w:r w:rsidRPr="00773EF3">
        <w:rPr>
          <w:rFonts w:asciiTheme="minorHAnsi" w:hAnsiTheme="minorHAnsi" w:cstheme="minorHAnsi"/>
        </w:rPr>
        <w:t>eesmärkide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saavutamiseks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mõeldud</w:t>
      </w:r>
      <w:proofErr w:type="spellEnd"/>
      <w:r w:rsidRPr="00773EF3">
        <w:rPr>
          <w:rFonts w:asciiTheme="minorHAnsi" w:hAnsiTheme="minorHAnsi" w:cstheme="minorHAnsi"/>
          <w:lang w:val="et-EE"/>
        </w:rPr>
        <w:t xml:space="preserve"> </w:t>
      </w:r>
      <w:proofErr w:type="spellStart"/>
      <w:r w:rsidRPr="00773EF3">
        <w:rPr>
          <w:rFonts w:asciiTheme="minorHAnsi" w:hAnsiTheme="minorHAnsi" w:cstheme="minorHAnsi"/>
        </w:rPr>
        <w:t>tegevuste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kogum</w:t>
      </w:r>
      <w:proofErr w:type="spellEnd"/>
      <w:r w:rsidRPr="00773EF3">
        <w:rPr>
          <w:rFonts w:asciiTheme="minorHAnsi" w:hAnsiTheme="minorHAnsi" w:cstheme="minorHAnsi"/>
        </w:rPr>
        <w:t>)</w:t>
      </w:r>
      <w:r w:rsidR="00163D5B"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väljundnäitajatest</w:t>
      </w:r>
      <w:proofErr w:type="spellEnd"/>
      <w:r w:rsidRPr="00773EF3">
        <w:rPr>
          <w:rFonts w:asciiTheme="minorHAnsi" w:hAnsiTheme="minorHAnsi" w:cstheme="minorHAnsi"/>
          <w:b/>
          <w:bCs/>
        </w:rPr>
        <w:t xml:space="preserve"> </w:t>
      </w:r>
      <w:r w:rsidRPr="00773EF3">
        <w:rPr>
          <w:rFonts w:asciiTheme="minorHAnsi" w:hAnsiTheme="minorHAnsi" w:cstheme="minorHAnsi"/>
        </w:rPr>
        <w:t>(</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mõõtvad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eelistusi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toovad</w:t>
      </w:r>
      <w:proofErr w:type="spellEnd"/>
      <w:r w:rsidRPr="00773EF3">
        <w:rPr>
          <w:rFonts w:asciiTheme="minorHAnsi" w:hAnsiTheme="minorHAnsi" w:cstheme="minorHAnsi"/>
          <w:position w:val="8"/>
        </w:rPr>
        <w:t xml:space="preserve"> </w:t>
      </w:r>
      <w:proofErr w:type="spellStart"/>
      <w:r w:rsidRPr="00773EF3">
        <w:rPr>
          <w:rFonts w:asciiTheme="minorHAnsi" w:hAnsiTheme="minorHAnsi" w:cstheme="minorHAnsi"/>
        </w:rPr>
        <w:t>näitajad</w:t>
      </w:r>
      <w:proofErr w:type="spellEnd"/>
      <w:r w:rsidRPr="00773EF3">
        <w:rPr>
          <w:rFonts w:asciiTheme="minorHAnsi" w:hAnsiTheme="minorHAnsi" w:cstheme="minorHAnsi"/>
        </w:rPr>
        <w:t xml:space="preserve">). </w:t>
      </w:r>
    </w:p>
    <w:p w14:paraId="60EB9022" w14:textId="77777777" w:rsidR="00E81F18" w:rsidRPr="00773EF3" w:rsidRDefault="00E81F18" w:rsidP="00E81F18">
      <w:pPr>
        <w:pStyle w:val="NormalWeb"/>
        <w:spacing w:before="0" w:beforeAutospacing="0" w:after="0" w:afterAutospacing="0"/>
        <w:jc w:val="both"/>
        <w:rPr>
          <w:rFonts w:asciiTheme="minorHAnsi" w:hAnsiTheme="minorHAnsi" w:cstheme="minorHAnsi"/>
        </w:rPr>
      </w:pPr>
    </w:p>
    <w:p w14:paraId="48055991" w14:textId="31933CA4" w:rsidR="00E81F18" w:rsidRPr="00773EF3" w:rsidRDefault="00E81F18" w:rsidP="00E81F18">
      <w:pPr>
        <w:jc w:val="both"/>
        <w:rPr>
          <w:rFonts w:asciiTheme="minorHAnsi" w:hAnsiTheme="minorHAnsi" w:cstheme="minorHAnsi"/>
          <w:color w:val="000000" w:themeColor="text1"/>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meetmed</w:t>
      </w:r>
      <w:proofErr w:type="spellEnd"/>
      <w:r w:rsidRPr="00773EF3">
        <w:rPr>
          <w:rFonts w:asciiTheme="minorHAnsi" w:hAnsiTheme="minorHAnsi" w:cstheme="minorHAnsi"/>
        </w:rPr>
        <w:t xml:space="preserve"> 1</w:t>
      </w:r>
      <w:r w:rsidR="00C16C16" w:rsidRPr="00773EF3">
        <w:rPr>
          <w:rFonts w:asciiTheme="minorHAnsi" w:hAnsiTheme="minorHAnsi" w:cstheme="minorHAnsi"/>
        </w:rPr>
        <w:t xml:space="preserve"> ja </w:t>
      </w:r>
      <w:r w:rsidRPr="00773EF3">
        <w:rPr>
          <w:rFonts w:asciiTheme="minorHAnsi" w:hAnsiTheme="minorHAnsi" w:cstheme="minorHAnsi"/>
          <w:lang w:val="et-EE"/>
        </w:rPr>
        <w:t>2</w:t>
      </w:r>
      <w:r w:rsidRPr="00773EF3">
        <w:rPr>
          <w:rFonts w:asciiTheme="minorHAnsi" w:hAnsiTheme="minorHAnsi" w:cstheme="minorHAnsi"/>
        </w:rPr>
        <w:t xml:space="preserve"> on </w:t>
      </w:r>
      <w:r w:rsidRPr="00773EF3">
        <w:rPr>
          <w:rFonts w:asciiTheme="minorHAnsi" w:hAnsiTheme="minorHAnsi" w:cstheme="minorHAnsi"/>
          <w:lang w:val="et-EE"/>
        </w:rPr>
        <w:t>avatud taotlejatele</w:t>
      </w:r>
      <w:r w:rsidRPr="00773EF3">
        <w:rPr>
          <w:rFonts w:asciiTheme="minorHAnsi" w:hAnsiTheme="minorHAnsi" w:cstheme="minorHAnsi"/>
        </w:rPr>
        <w:t xml:space="preserve">, </w:t>
      </w:r>
      <w:r w:rsidRPr="00773EF3">
        <w:rPr>
          <w:rFonts w:asciiTheme="minorHAnsi" w:hAnsiTheme="minorHAnsi" w:cstheme="minorHAnsi"/>
          <w:lang w:val="et-EE"/>
        </w:rPr>
        <w:t>kolmas</w:t>
      </w:r>
      <w:r w:rsidRPr="00773EF3">
        <w:rPr>
          <w:rFonts w:asciiTheme="minorHAnsi" w:hAnsiTheme="minorHAnsi" w:cstheme="minorHAnsi"/>
        </w:rPr>
        <w:t xml:space="preserve"> on </w:t>
      </w:r>
      <w:proofErr w:type="spellStart"/>
      <w:r w:rsidRPr="00773EF3">
        <w:rPr>
          <w:rFonts w:asciiTheme="minorHAnsi" w:hAnsiTheme="minorHAnsi" w:cstheme="minorHAnsi"/>
        </w:rPr>
        <w:t>mõeldud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tegevusrühmale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koostööprojektide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proofErr w:type="spellEnd"/>
      <w:r w:rsidRPr="00773EF3">
        <w:rPr>
          <w:rFonts w:asciiTheme="minorHAnsi" w:hAnsiTheme="minorHAnsi" w:cstheme="minorHAnsi"/>
        </w:rPr>
        <w:t xml:space="preserve">. </w:t>
      </w:r>
      <w:r w:rsidRPr="00773EF3">
        <w:rPr>
          <w:rFonts w:asciiTheme="minorHAnsi" w:hAnsiTheme="minorHAnsi" w:cstheme="minorHAnsi"/>
          <w:lang w:val="et-EE"/>
        </w:rPr>
        <w:t xml:space="preserve">Meede 4 </w:t>
      </w:r>
      <w:r w:rsidRPr="00773EF3">
        <w:rPr>
          <w:rFonts w:asciiTheme="minorHAnsi" w:hAnsiTheme="minorHAnsi" w:cstheme="minorHAnsi"/>
          <w:color w:val="000000" w:themeColor="text1"/>
          <w:lang w:val="et-EE"/>
        </w:rPr>
        <w:t>t</w:t>
      </w:r>
      <w:proofErr w:type="spellStart"/>
      <w:r w:rsidRPr="00773EF3">
        <w:rPr>
          <w:rFonts w:asciiTheme="minorHAnsi" w:hAnsiTheme="minorHAnsi" w:cstheme="minorHAnsi"/>
          <w:color w:val="000000" w:themeColor="text1"/>
        </w:rPr>
        <w:t>oetuse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saaja</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kohalik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w:t>
      </w:r>
      <w:r w:rsidRPr="00773EF3">
        <w:rPr>
          <w:rFonts w:asciiTheme="minorHAnsi" w:hAnsiTheme="minorHAnsi" w:cstheme="minorHAnsi"/>
          <w:color w:val="000000" w:themeColor="text1"/>
          <w:lang w:val="et-EE"/>
        </w:rPr>
        <w:t>srühm</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 xml:space="preserve">MTÜ </w:t>
      </w:r>
      <w:r w:rsidRPr="00773EF3">
        <w:rPr>
          <w:rFonts w:asciiTheme="minorHAnsi" w:hAnsiTheme="minorHAnsi" w:cstheme="minorHAnsi"/>
          <w:color w:val="000000" w:themeColor="text1"/>
          <w:lang w:val="et-EE"/>
        </w:rPr>
        <w:t>Kodukant Läänemaa, t</w:t>
      </w:r>
      <w:proofErr w:type="spellStart"/>
      <w:r w:rsidRPr="00773EF3">
        <w:rPr>
          <w:rFonts w:asciiTheme="minorHAnsi" w:hAnsiTheme="minorHAnsi" w:cstheme="minorHAnsi"/>
          <w:color w:val="000000" w:themeColor="text1"/>
        </w:rPr>
        <w:t>egevusi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ettevõtted</w:t>
      </w:r>
      <w:proofErr w:type="spellEnd"/>
      <w:r w:rsidRPr="00773EF3">
        <w:rPr>
          <w:rFonts w:asciiTheme="minorHAnsi" w:hAnsiTheme="minorHAnsi" w:cstheme="minorHAnsi"/>
          <w:color w:val="000000" w:themeColor="text1"/>
        </w:rPr>
        <w:t>, MTÜ</w:t>
      </w:r>
      <w:r w:rsidRPr="00773EF3">
        <w:rPr>
          <w:rFonts w:asciiTheme="minorHAnsi" w:hAnsiTheme="minorHAnsi" w:cstheme="minorHAnsi"/>
          <w:color w:val="000000" w:themeColor="text1"/>
          <w:lang w:val="et-EE"/>
        </w:rPr>
        <w:t>-</w:t>
      </w:r>
      <w:r w:rsidRPr="00773EF3">
        <w:rPr>
          <w:rFonts w:asciiTheme="minorHAnsi" w:hAnsiTheme="minorHAnsi" w:cstheme="minorHAnsi"/>
          <w:color w:val="000000" w:themeColor="text1"/>
        </w:rPr>
        <w:t>d (</w:t>
      </w:r>
      <w:proofErr w:type="spellStart"/>
      <w:r w:rsidRPr="00773EF3">
        <w:rPr>
          <w:rFonts w:asciiTheme="minorHAnsi" w:hAnsiTheme="minorHAnsi" w:cstheme="minorHAnsi"/>
          <w:color w:val="000000" w:themeColor="text1"/>
        </w:rPr>
        <w:t>sh</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KKLM</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sihtasutused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omavalitsused</w:t>
      </w:r>
      <w:proofErr w:type="spellEnd"/>
      <w:r w:rsidRPr="00773EF3">
        <w:rPr>
          <w:rFonts w:asciiTheme="minorHAnsi" w:hAnsiTheme="minorHAnsi" w:cstheme="minorHAnsi"/>
          <w:color w:val="000000" w:themeColor="text1"/>
        </w:rPr>
        <w:t>.</w:t>
      </w:r>
    </w:p>
    <w:p w14:paraId="6080B57A" w14:textId="77777777" w:rsidR="00B818CD" w:rsidRPr="00773EF3" w:rsidRDefault="00B818CD" w:rsidP="00134972">
      <w:pPr>
        <w:spacing w:before="1"/>
        <w:rPr>
          <w:rFonts w:asciiTheme="minorHAnsi" w:hAnsiTheme="minorHAnsi" w:cstheme="minorHAnsi"/>
          <w:color w:val="000000" w:themeColor="text1"/>
          <w:sz w:val="28"/>
          <w:szCs w:val="28"/>
        </w:rPr>
      </w:pPr>
    </w:p>
    <w:p w14:paraId="05412D90" w14:textId="648A1A14" w:rsidR="0080170A" w:rsidRPr="00773EF3" w:rsidRDefault="008A48E1" w:rsidP="00946EEC">
      <w:pPr>
        <w:pStyle w:val="Heading2"/>
        <w:rPr>
          <w:rFonts w:asciiTheme="minorHAnsi" w:hAnsiTheme="minorHAnsi" w:cstheme="minorHAnsi"/>
          <w:color w:val="C0504D" w:themeColor="accent2"/>
          <w:lang w:val="et-EE"/>
        </w:rPr>
      </w:pPr>
      <w:bookmarkStart w:id="8" w:name="_Toc136438865"/>
      <w:r w:rsidRPr="00773EF3">
        <w:rPr>
          <w:rFonts w:asciiTheme="minorHAnsi" w:hAnsiTheme="minorHAnsi" w:cstheme="minorHAnsi"/>
          <w:color w:val="C0504D" w:themeColor="accent2"/>
          <w:lang w:val="et-EE"/>
        </w:rPr>
        <w:t>Vis</w:t>
      </w:r>
      <w:r w:rsidR="00946EEC" w:rsidRPr="00773EF3">
        <w:rPr>
          <w:rFonts w:asciiTheme="minorHAnsi" w:hAnsiTheme="minorHAnsi" w:cstheme="minorHAnsi"/>
          <w:color w:val="C0504D" w:themeColor="accent2"/>
          <w:lang w:val="et-EE"/>
        </w:rPr>
        <w:t>i</w:t>
      </w:r>
      <w:r w:rsidRPr="00773EF3">
        <w:rPr>
          <w:rFonts w:asciiTheme="minorHAnsi" w:hAnsiTheme="minorHAnsi" w:cstheme="minorHAnsi"/>
          <w:color w:val="C0504D" w:themeColor="accent2"/>
          <w:lang w:val="et-EE"/>
        </w:rPr>
        <w:t>oon 202</w:t>
      </w:r>
      <w:r w:rsidR="00E53271" w:rsidRPr="00773EF3">
        <w:rPr>
          <w:rFonts w:asciiTheme="minorHAnsi" w:hAnsiTheme="minorHAnsi" w:cstheme="minorHAnsi"/>
          <w:color w:val="C0504D" w:themeColor="accent2"/>
          <w:lang w:val="et-EE"/>
        </w:rPr>
        <w:t>9</w:t>
      </w:r>
      <w:bookmarkEnd w:id="8"/>
    </w:p>
    <w:p w14:paraId="0248E871" w14:textId="17E3BB2B" w:rsidR="00366499" w:rsidRPr="00773EF3" w:rsidRDefault="00366499" w:rsidP="00946480">
      <w:pPr>
        <w:jc w:val="both"/>
        <w:rPr>
          <w:rFonts w:asciiTheme="minorHAnsi" w:hAnsiTheme="minorHAnsi" w:cstheme="minorHAnsi"/>
          <w:lang w:val="en-EE"/>
        </w:rPr>
      </w:pPr>
      <w:r w:rsidRPr="00773EF3">
        <w:rPr>
          <w:rFonts w:asciiTheme="minorHAnsi" w:hAnsiTheme="minorHAnsi" w:cstheme="minorHAnsi"/>
          <w:lang w:val="et-EE"/>
        </w:rPr>
        <w:t xml:space="preserve">Aastal 2029 on Kodukant Läänemaa tegevuspiirkond mitmekülgne ja </w:t>
      </w:r>
      <w:r w:rsidRPr="00773EF3">
        <w:rPr>
          <w:rFonts w:asciiTheme="minorHAnsi" w:hAnsiTheme="minorHAnsi" w:cstheme="minorHAnsi"/>
          <w:b/>
          <w:bCs/>
          <w:lang w:val="et-EE"/>
        </w:rPr>
        <w:t>innovaatiline</w:t>
      </w:r>
      <w:r w:rsidRPr="00773EF3">
        <w:rPr>
          <w:rFonts w:asciiTheme="minorHAnsi" w:hAnsiTheme="minorHAnsi" w:cstheme="minorHAnsi"/>
          <w:lang w:val="et-EE"/>
        </w:rPr>
        <w:t xml:space="preserve"> </w:t>
      </w:r>
      <w:r w:rsidRPr="00773EF3">
        <w:rPr>
          <w:rFonts w:asciiTheme="minorHAnsi" w:hAnsiTheme="minorHAnsi" w:cstheme="minorHAnsi"/>
          <w:b/>
          <w:bCs/>
          <w:lang w:val="et-EE"/>
        </w:rPr>
        <w:t>ettevõtlus</w:t>
      </w:r>
      <w:r w:rsidRPr="00773EF3">
        <w:rPr>
          <w:rFonts w:asciiTheme="minorHAnsi" w:hAnsiTheme="minorHAnsi" w:cstheme="minorHAnsi"/>
          <w:lang w:val="et-EE"/>
        </w:rPr>
        <w:t xml:space="preserve">- ja külastuskeskkond, kus kasutatakse säästvalt ja targalt </w:t>
      </w:r>
      <w:r w:rsidRPr="00773EF3">
        <w:rPr>
          <w:rFonts w:asciiTheme="minorHAnsi" w:hAnsiTheme="minorHAnsi" w:cstheme="minorHAnsi"/>
          <w:b/>
          <w:bCs/>
          <w:lang w:val="et-EE"/>
        </w:rPr>
        <w:t xml:space="preserve">kohalikke ressursse </w:t>
      </w:r>
      <w:r w:rsidRPr="00773EF3">
        <w:rPr>
          <w:rFonts w:asciiTheme="minorHAnsi" w:hAnsiTheme="minorHAnsi" w:cstheme="minorHAnsi"/>
          <w:lang w:val="et-EE"/>
        </w:rPr>
        <w:t xml:space="preserve">ja pärandit ning luuakse </w:t>
      </w:r>
      <w:r w:rsidRPr="00773EF3">
        <w:rPr>
          <w:rFonts w:asciiTheme="minorHAnsi" w:hAnsiTheme="minorHAnsi" w:cstheme="minorHAnsi"/>
          <w:b/>
          <w:bCs/>
          <w:lang w:val="et-EE"/>
        </w:rPr>
        <w:t xml:space="preserve">väärt töökohti </w:t>
      </w:r>
      <w:r w:rsidRPr="00773EF3">
        <w:rPr>
          <w:rFonts w:asciiTheme="minorHAnsi" w:hAnsiTheme="minorHAnsi" w:cstheme="minorHAnsi"/>
          <w:lang w:val="et-EE"/>
        </w:rPr>
        <w:t xml:space="preserve">elanikkonnale. </w:t>
      </w:r>
    </w:p>
    <w:p w14:paraId="435A0E7B" w14:textId="77777777" w:rsidR="00366499" w:rsidRPr="00773EF3" w:rsidRDefault="00366499" w:rsidP="00946480">
      <w:pPr>
        <w:jc w:val="both"/>
        <w:rPr>
          <w:rFonts w:asciiTheme="minorHAnsi" w:hAnsiTheme="minorHAnsi" w:cstheme="minorHAnsi"/>
          <w:lang w:val="et-EE"/>
        </w:rPr>
      </w:pPr>
    </w:p>
    <w:p w14:paraId="4209EFD9" w14:textId="2421E4FA" w:rsidR="00366499" w:rsidRPr="00773EF3" w:rsidRDefault="00366499" w:rsidP="00946480">
      <w:pPr>
        <w:jc w:val="both"/>
        <w:rPr>
          <w:rFonts w:asciiTheme="minorHAnsi" w:hAnsiTheme="minorHAnsi" w:cstheme="minorHAnsi"/>
          <w:lang w:val="en-EE"/>
        </w:rPr>
      </w:pPr>
      <w:r w:rsidRPr="00773EF3">
        <w:rPr>
          <w:rFonts w:asciiTheme="minorHAnsi" w:hAnsiTheme="minorHAnsi" w:cstheme="minorHAnsi"/>
          <w:lang w:val="et-EE"/>
        </w:rPr>
        <w:t xml:space="preserve">Siinne </w:t>
      </w:r>
      <w:r w:rsidRPr="00773EF3">
        <w:rPr>
          <w:rFonts w:asciiTheme="minorHAnsi" w:hAnsiTheme="minorHAnsi" w:cstheme="minorHAnsi"/>
          <w:b/>
          <w:bCs/>
          <w:lang w:val="et-EE"/>
        </w:rPr>
        <w:t>elukeskkond</w:t>
      </w:r>
      <w:r w:rsidRPr="00773EF3">
        <w:rPr>
          <w:rFonts w:asciiTheme="minorHAnsi" w:hAnsiTheme="minorHAnsi" w:cstheme="minorHAnsi"/>
          <w:lang w:val="et-EE"/>
        </w:rPr>
        <w:t xml:space="preserve"> pakub võimalusi erinevateks elustiilideks, on turvaline ning vastab eri vanusegruppide vajadustele. </w:t>
      </w:r>
      <w:r w:rsidRPr="00773EF3">
        <w:rPr>
          <w:rFonts w:asciiTheme="minorHAnsi" w:hAnsiTheme="minorHAnsi" w:cstheme="minorHAnsi"/>
          <w:b/>
          <w:bCs/>
          <w:lang w:val="et-EE"/>
        </w:rPr>
        <w:t>Kvaliteetne avalik ruum</w:t>
      </w:r>
      <w:r w:rsidRPr="00773EF3">
        <w:rPr>
          <w:rFonts w:asciiTheme="minorHAnsi" w:hAnsiTheme="minorHAnsi" w:cstheme="minorHAnsi"/>
          <w:lang w:val="et-EE"/>
        </w:rPr>
        <w:t xml:space="preserve"> toetab </w:t>
      </w:r>
      <w:r w:rsidRPr="00773EF3">
        <w:rPr>
          <w:rFonts w:asciiTheme="minorHAnsi" w:hAnsiTheme="minorHAnsi" w:cstheme="minorHAnsi"/>
          <w:b/>
          <w:bCs/>
          <w:lang w:val="et-EE"/>
        </w:rPr>
        <w:t xml:space="preserve">vaimse ja füüsilise tervise </w:t>
      </w:r>
      <w:r w:rsidRPr="00773EF3">
        <w:rPr>
          <w:rFonts w:asciiTheme="minorHAnsi" w:hAnsiTheme="minorHAnsi" w:cstheme="minorHAnsi"/>
          <w:lang w:val="et-EE"/>
        </w:rPr>
        <w:t>hoidmist ja enesearengut.</w:t>
      </w:r>
    </w:p>
    <w:p w14:paraId="19B14339" w14:textId="77777777" w:rsidR="00366499" w:rsidRPr="00773EF3" w:rsidRDefault="00366499" w:rsidP="00946480">
      <w:pPr>
        <w:jc w:val="both"/>
        <w:rPr>
          <w:rFonts w:asciiTheme="minorHAnsi" w:hAnsiTheme="minorHAnsi" w:cstheme="minorHAnsi"/>
          <w:lang w:val="et-EE"/>
        </w:rPr>
      </w:pPr>
    </w:p>
    <w:p w14:paraId="1243258A" w14:textId="53A91C58" w:rsidR="00366499" w:rsidRPr="00773EF3" w:rsidRDefault="00366499" w:rsidP="00946480">
      <w:pPr>
        <w:jc w:val="both"/>
        <w:rPr>
          <w:rFonts w:asciiTheme="minorHAnsi" w:hAnsiTheme="minorHAnsi" w:cstheme="minorHAnsi"/>
          <w:lang w:val="en-EE"/>
        </w:rPr>
      </w:pPr>
      <w:r w:rsidRPr="00773EF3">
        <w:rPr>
          <w:rFonts w:asciiTheme="minorHAnsi" w:hAnsiTheme="minorHAnsi" w:cstheme="minorHAnsi"/>
          <w:lang w:val="et-EE"/>
        </w:rPr>
        <w:t xml:space="preserve">Piirkonnas elavad rahulolevad ja teotahtelised inimesed ning pulbitseb aastaringne elu. Siinsed </w:t>
      </w:r>
      <w:r w:rsidRPr="00773EF3">
        <w:rPr>
          <w:rFonts w:asciiTheme="minorHAnsi" w:hAnsiTheme="minorHAnsi" w:cstheme="minorHAnsi"/>
          <w:b/>
          <w:bCs/>
          <w:lang w:val="et-EE"/>
        </w:rPr>
        <w:t xml:space="preserve">kogukonnad on aktiivsed </w:t>
      </w:r>
      <w:r w:rsidRPr="00773EF3">
        <w:rPr>
          <w:rFonts w:asciiTheme="minorHAnsi" w:hAnsiTheme="minorHAnsi" w:cstheme="minorHAnsi"/>
          <w:lang w:val="et-EE"/>
        </w:rPr>
        <w:t xml:space="preserve">ning tugeva identiteediga. Tegevuspiirkond on tuntud ja </w:t>
      </w:r>
      <w:r w:rsidRPr="00773EF3">
        <w:rPr>
          <w:rFonts w:asciiTheme="minorHAnsi" w:hAnsiTheme="minorHAnsi" w:cstheme="minorHAnsi"/>
          <w:b/>
          <w:bCs/>
          <w:lang w:val="et-EE"/>
        </w:rPr>
        <w:t>eristuva kuvandiga</w:t>
      </w:r>
      <w:r w:rsidRPr="00773EF3">
        <w:rPr>
          <w:rFonts w:asciiTheme="minorHAnsi" w:hAnsiTheme="minorHAnsi" w:cstheme="minorHAnsi"/>
          <w:lang w:val="et-EE"/>
        </w:rPr>
        <w:t xml:space="preserve">. </w:t>
      </w:r>
    </w:p>
    <w:p w14:paraId="04982C9D" w14:textId="77777777" w:rsidR="00946EEC" w:rsidRPr="00773EF3" w:rsidRDefault="00946EEC" w:rsidP="00946EEC">
      <w:pPr>
        <w:rPr>
          <w:rFonts w:asciiTheme="minorHAnsi" w:hAnsiTheme="minorHAnsi" w:cstheme="minorHAnsi"/>
          <w:lang w:val="et-EE"/>
        </w:rPr>
      </w:pPr>
    </w:p>
    <w:p w14:paraId="7A28D92F" w14:textId="3E983B1C" w:rsidR="00AA20DC" w:rsidRPr="00773EF3" w:rsidRDefault="008A48E1" w:rsidP="00946EEC">
      <w:pPr>
        <w:pStyle w:val="Heading2"/>
        <w:rPr>
          <w:rFonts w:asciiTheme="minorHAnsi" w:hAnsiTheme="minorHAnsi" w:cstheme="minorHAnsi"/>
          <w:color w:val="C0504D" w:themeColor="accent2"/>
          <w:lang w:val="et-EE"/>
        </w:rPr>
      </w:pPr>
      <w:bookmarkStart w:id="9" w:name="_Toc136438866"/>
      <w:r w:rsidRPr="00773EF3">
        <w:rPr>
          <w:rFonts w:asciiTheme="minorHAnsi" w:hAnsiTheme="minorHAnsi" w:cstheme="minorHAnsi"/>
          <w:color w:val="C0504D" w:themeColor="accent2"/>
          <w:lang w:val="et-EE"/>
        </w:rPr>
        <w:t>Eesmärgid, mõõdikud ja meetmed</w:t>
      </w:r>
      <w:bookmarkEnd w:id="9"/>
    </w:p>
    <w:p w14:paraId="7D7B49EF" w14:textId="77777777" w:rsidR="00E716DE" w:rsidRPr="00773EF3" w:rsidRDefault="003278B3" w:rsidP="002C4F6F">
      <w:pPr>
        <w:pStyle w:val="Heading3"/>
        <w:numPr>
          <w:ilvl w:val="2"/>
          <w:numId w:val="22"/>
        </w:numPr>
        <w:rPr>
          <w:rFonts w:asciiTheme="minorHAnsi" w:hAnsiTheme="minorHAnsi" w:cstheme="minorHAnsi"/>
          <w:color w:val="C0504D" w:themeColor="accent2"/>
          <w:sz w:val="24"/>
          <w:szCs w:val="24"/>
          <w:lang w:val="et-EE"/>
        </w:rPr>
      </w:pPr>
      <w:bookmarkStart w:id="10" w:name="_Toc136438867"/>
      <w:r w:rsidRPr="00773EF3">
        <w:rPr>
          <w:rFonts w:asciiTheme="minorHAnsi" w:hAnsiTheme="minorHAnsi" w:cstheme="minorHAnsi"/>
          <w:color w:val="C0504D" w:themeColor="accent2"/>
          <w:sz w:val="24"/>
          <w:szCs w:val="24"/>
          <w:lang w:val="et-EE"/>
        </w:rPr>
        <w:t>Ettevõtluse arendamine</w:t>
      </w:r>
      <w:bookmarkEnd w:id="10"/>
    </w:p>
    <w:p w14:paraId="01C30657" w14:textId="401B39C2" w:rsidR="009E64CC" w:rsidRPr="00773EF3" w:rsidRDefault="009E64CC" w:rsidP="004A5CFE">
      <w:pPr>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vajaduse kirjeldus</w:t>
      </w:r>
    </w:p>
    <w:p w14:paraId="0E7A1B7D" w14:textId="709A4F0F" w:rsidR="00E81F18" w:rsidRPr="00773EF3" w:rsidRDefault="00E81F18" w:rsidP="00E81F18">
      <w:pPr>
        <w:jc w:val="both"/>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Kodukant </w:t>
      </w:r>
      <w:proofErr w:type="spellStart"/>
      <w:r w:rsidRPr="00773EF3">
        <w:rPr>
          <w:rFonts w:asciiTheme="minorHAnsi" w:hAnsiTheme="minorHAnsi" w:cstheme="minorHAnsi"/>
          <w:color w:val="000000" w:themeColor="text1"/>
          <w:lang w:val="et-EE"/>
        </w:rPr>
        <w:t>Läänemaa</w:t>
      </w:r>
      <w:proofErr w:type="spellEnd"/>
      <w:r w:rsidRPr="00773EF3">
        <w:rPr>
          <w:rFonts w:asciiTheme="minorHAnsi" w:hAnsiTheme="minorHAnsi" w:cstheme="minorHAnsi"/>
          <w:color w:val="000000" w:themeColor="text1"/>
          <w:lang w:val="et-EE"/>
        </w:rPr>
        <w:t xml:space="preserve"> piirkonna rahvaarv on püsinud perioodil 2014-2021 praktiliselt stabiilsena. Elanikkond on vananev, mistõttu surve </w:t>
      </w:r>
      <w:proofErr w:type="spellStart"/>
      <w:r w:rsidRPr="00773EF3">
        <w:rPr>
          <w:rFonts w:asciiTheme="minorHAnsi" w:hAnsiTheme="minorHAnsi" w:cstheme="minorHAnsi"/>
          <w:color w:val="000000" w:themeColor="text1"/>
          <w:lang w:val="et-EE"/>
        </w:rPr>
        <w:t>tööealisele</w:t>
      </w:r>
      <w:proofErr w:type="spellEnd"/>
      <w:r w:rsidRPr="00773EF3">
        <w:rPr>
          <w:rFonts w:asciiTheme="minorHAnsi" w:hAnsiTheme="minorHAnsi" w:cstheme="minorHAnsi"/>
          <w:color w:val="000000" w:themeColor="text1"/>
          <w:lang w:val="et-EE"/>
        </w:rPr>
        <w:t xml:space="preserve"> elanikkonnale kasvab. Perioodil 2018–2021 oli aktiivsete </w:t>
      </w:r>
      <w:proofErr w:type="spellStart"/>
      <w:r w:rsidRPr="00773EF3">
        <w:rPr>
          <w:rFonts w:asciiTheme="minorHAnsi" w:hAnsiTheme="minorHAnsi" w:cstheme="minorHAnsi"/>
          <w:color w:val="000000" w:themeColor="text1"/>
          <w:lang w:val="et-EE"/>
        </w:rPr>
        <w:t>ettevõtete</w:t>
      </w:r>
      <w:proofErr w:type="spellEnd"/>
      <w:r w:rsidR="00C16C16"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lang w:val="et-EE"/>
        </w:rPr>
        <w:t xml:space="preserve">ja </w:t>
      </w:r>
      <w:proofErr w:type="spellStart"/>
      <w:r w:rsidRPr="00773EF3">
        <w:rPr>
          <w:rFonts w:asciiTheme="minorHAnsi" w:hAnsiTheme="minorHAnsi" w:cstheme="minorHAnsi"/>
          <w:color w:val="000000" w:themeColor="text1"/>
          <w:lang w:val="et-EE"/>
        </w:rPr>
        <w:t>töötajate</w:t>
      </w:r>
      <w:proofErr w:type="spellEnd"/>
      <w:r w:rsidRPr="00773EF3">
        <w:rPr>
          <w:rFonts w:asciiTheme="minorHAnsi" w:hAnsiTheme="minorHAnsi" w:cstheme="minorHAnsi"/>
          <w:color w:val="000000" w:themeColor="text1"/>
          <w:lang w:val="et-EE"/>
        </w:rPr>
        <w:t xml:space="preserve"> arv piirkonnas olnud tervikuna kasvutrendis, samas on keskmine palgatase võrreldes Eesti keskmisega tagasihoidlik. Samuti on piirkonna registreeritud töötute arv vabade töökohtade kohta Eesti keskmisest kõrgem. Väljakutseks on uute (sh kõrgema palgataseme ja lisandväärtusega) töökohtade loomine, samas ka olemasolevate töökohtade säilitamine. </w:t>
      </w:r>
    </w:p>
    <w:p w14:paraId="7D7D3ABC" w14:textId="77777777" w:rsidR="00E81F18" w:rsidRPr="00773EF3" w:rsidRDefault="00E81F18" w:rsidP="00E81F18">
      <w:pPr>
        <w:jc w:val="both"/>
        <w:rPr>
          <w:rFonts w:asciiTheme="minorHAnsi" w:hAnsiTheme="minorHAnsi" w:cstheme="minorHAnsi"/>
          <w:color w:val="000000" w:themeColor="text1"/>
          <w:lang w:val="et-EE"/>
        </w:rPr>
      </w:pPr>
    </w:p>
    <w:p w14:paraId="48434491" w14:textId="4F982368" w:rsidR="00E81F18" w:rsidRPr="00773EF3" w:rsidRDefault="00E81F18" w:rsidP="00E81F18">
      <w:pPr>
        <w:jc w:val="both"/>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Piirkonnal on potentsiaali </w:t>
      </w:r>
      <w:proofErr w:type="spellStart"/>
      <w:r w:rsidRPr="00773EF3">
        <w:rPr>
          <w:rFonts w:asciiTheme="minorHAnsi" w:hAnsiTheme="minorHAnsi" w:cstheme="minorHAnsi"/>
          <w:color w:val="000000" w:themeColor="text1"/>
          <w:lang w:val="et-EE"/>
        </w:rPr>
        <w:t>ettevõtluse</w:t>
      </w:r>
      <w:proofErr w:type="spellEnd"/>
      <w:r w:rsidRPr="00773EF3">
        <w:rPr>
          <w:rFonts w:asciiTheme="minorHAnsi" w:hAnsiTheme="minorHAnsi" w:cstheme="minorHAnsi"/>
          <w:color w:val="000000" w:themeColor="text1"/>
          <w:lang w:val="et-EE"/>
        </w:rPr>
        <w:t xml:space="preserve"> arendamisel, </w:t>
      </w:r>
      <w:proofErr w:type="spellStart"/>
      <w:r w:rsidRPr="00773EF3">
        <w:rPr>
          <w:rFonts w:asciiTheme="minorHAnsi" w:hAnsiTheme="minorHAnsi" w:cstheme="minorHAnsi"/>
          <w:color w:val="000000" w:themeColor="text1"/>
          <w:lang w:val="et-EE"/>
        </w:rPr>
        <w:t>eelkõige</w:t>
      </w:r>
      <w:proofErr w:type="spellEnd"/>
      <w:r w:rsidRPr="00773EF3">
        <w:rPr>
          <w:rFonts w:asciiTheme="minorHAnsi" w:hAnsiTheme="minorHAnsi" w:cstheme="minorHAnsi"/>
          <w:color w:val="000000" w:themeColor="text1"/>
          <w:lang w:val="et-EE"/>
        </w:rPr>
        <w:t xml:space="preserve"> puhkemajanduses ja ressursimajanduses (sh loodusvarade kasutamine majandustegevuses). Muuhulgas on </w:t>
      </w:r>
      <w:r w:rsidRPr="00773EF3">
        <w:rPr>
          <w:rFonts w:asciiTheme="minorHAnsi" w:hAnsiTheme="minorHAnsi" w:cstheme="minorHAnsi"/>
          <w:color w:val="000000" w:themeColor="text1"/>
          <w:lang w:val="et-EE"/>
        </w:rPr>
        <w:lastRenderedPageBreak/>
        <w:t xml:space="preserve">vajalik </w:t>
      </w:r>
      <w:proofErr w:type="spellStart"/>
      <w:r w:rsidRPr="00773EF3">
        <w:rPr>
          <w:rFonts w:asciiTheme="minorHAnsi" w:hAnsiTheme="minorHAnsi" w:cstheme="minorHAnsi"/>
          <w:color w:val="000000" w:themeColor="text1"/>
          <w:lang w:val="et-EE"/>
        </w:rPr>
        <w:t>pöörata</w:t>
      </w:r>
      <w:proofErr w:type="spellEnd"/>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lang w:val="et-EE"/>
        </w:rPr>
        <w:t>tähelepanu</w:t>
      </w:r>
      <w:proofErr w:type="spellEnd"/>
      <w:r w:rsidRPr="00773EF3">
        <w:rPr>
          <w:rFonts w:asciiTheme="minorHAnsi" w:hAnsiTheme="minorHAnsi" w:cstheme="minorHAnsi"/>
          <w:color w:val="000000" w:themeColor="text1"/>
          <w:lang w:val="et-EE"/>
        </w:rPr>
        <w:t xml:space="preserve"> ka piirkonna </w:t>
      </w:r>
      <w:proofErr w:type="spellStart"/>
      <w:r w:rsidRPr="00773EF3">
        <w:rPr>
          <w:rFonts w:asciiTheme="minorHAnsi" w:hAnsiTheme="minorHAnsi" w:cstheme="minorHAnsi"/>
          <w:color w:val="000000" w:themeColor="text1"/>
          <w:lang w:val="et-EE"/>
        </w:rPr>
        <w:t>eripära</w:t>
      </w:r>
      <w:proofErr w:type="spellEnd"/>
      <w:r w:rsidRPr="00773EF3">
        <w:rPr>
          <w:rFonts w:asciiTheme="minorHAnsi" w:hAnsiTheme="minorHAnsi" w:cstheme="minorHAnsi"/>
          <w:color w:val="000000" w:themeColor="text1"/>
          <w:lang w:val="et-EE"/>
        </w:rPr>
        <w:t xml:space="preserve"> (loodusressurss, </w:t>
      </w:r>
      <w:proofErr w:type="spellStart"/>
      <w:r w:rsidRPr="00773EF3">
        <w:rPr>
          <w:rFonts w:asciiTheme="minorHAnsi" w:hAnsiTheme="minorHAnsi" w:cstheme="minorHAnsi"/>
          <w:color w:val="000000" w:themeColor="text1"/>
          <w:lang w:val="et-EE"/>
        </w:rPr>
        <w:t>kultuuripärand</w:t>
      </w:r>
      <w:proofErr w:type="spellEnd"/>
      <w:r w:rsidRPr="00773EF3">
        <w:rPr>
          <w:rFonts w:asciiTheme="minorHAnsi" w:hAnsiTheme="minorHAnsi" w:cstheme="minorHAnsi"/>
          <w:color w:val="000000" w:themeColor="text1"/>
          <w:lang w:val="et-EE"/>
        </w:rPr>
        <w:t xml:space="preserve">) rakendamisele eri toodete ja teenuste arendamisel. </w:t>
      </w:r>
    </w:p>
    <w:p w14:paraId="57AA5BB2" w14:textId="77777777" w:rsidR="00E81F18" w:rsidRPr="00773EF3" w:rsidRDefault="00E81F18" w:rsidP="00E81F18">
      <w:pPr>
        <w:rPr>
          <w:rFonts w:asciiTheme="minorHAnsi" w:hAnsiTheme="minorHAnsi" w:cstheme="minorHAnsi"/>
          <w:color w:val="000000" w:themeColor="text1"/>
          <w:lang w:val="et-EE"/>
        </w:rPr>
      </w:pPr>
    </w:p>
    <w:p w14:paraId="3D8CA085" w14:textId="7DE53594" w:rsidR="00E81F18" w:rsidRPr="00773EF3" w:rsidRDefault="00E81F18" w:rsidP="00E81F18">
      <w:pPr>
        <w:jc w:val="both"/>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Piirkonda uute elanike ja külastajate meelitamisel on võtmetähtsu</w:t>
      </w:r>
      <w:r w:rsidR="00366499" w:rsidRPr="00773EF3">
        <w:rPr>
          <w:rFonts w:asciiTheme="minorHAnsi" w:hAnsiTheme="minorHAnsi" w:cstheme="minorHAnsi"/>
          <w:color w:val="000000" w:themeColor="text1"/>
          <w:lang w:val="et-EE"/>
        </w:rPr>
        <w:t>se</w:t>
      </w:r>
      <w:r w:rsidRPr="00773EF3">
        <w:rPr>
          <w:rFonts w:asciiTheme="minorHAnsi" w:hAnsiTheme="minorHAnsi" w:cstheme="minorHAnsi"/>
          <w:color w:val="000000" w:themeColor="text1"/>
          <w:lang w:val="et-EE"/>
        </w:rPr>
        <w:t xml:space="preserve">ga oluliste teenuste aastaringne kättesaadavus. </w:t>
      </w:r>
    </w:p>
    <w:p w14:paraId="47DF198F" w14:textId="77777777" w:rsidR="008521A0" w:rsidRPr="00773EF3" w:rsidRDefault="008521A0" w:rsidP="008556A5">
      <w:pPr>
        <w:rPr>
          <w:rFonts w:asciiTheme="minorHAnsi" w:hAnsiTheme="minorHAnsi" w:cstheme="minorHAnsi"/>
          <w:color w:val="000000" w:themeColor="text1"/>
          <w:lang w:val="et-EE"/>
        </w:rPr>
      </w:pPr>
    </w:p>
    <w:p w14:paraId="2364F15B" w14:textId="77777777" w:rsidR="00E81F18" w:rsidRPr="00773EF3" w:rsidRDefault="00E81F18" w:rsidP="00E81F18">
      <w:pPr>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eesmärgid</w:t>
      </w:r>
    </w:p>
    <w:p w14:paraId="728BFC55" w14:textId="0E7A059D" w:rsidR="00E81F18" w:rsidRPr="00773EF3" w:rsidRDefault="00E81F18" w:rsidP="00E81F18">
      <w:pPr>
        <w:rPr>
          <w:rFonts w:asciiTheme="minorHAnsi" w:hAnsiTheme="minorHAnsi" w:cstheme="minorHAnsi"/>
          <w:bCs/>
          <w:color w:val="000000" w:themeColor="text1"/>
          <w:lang w:val="et-EE"/>
        </w:rPr>
      </w:pPr>
      <w:r w:rsidRPr="00773EF3">
        <w:rPr>
          <w:rFonts w:asciiTheme="minorHAnsi" w:hAnsiTheme="minorHAnsi" w:cstheme="minorHAnsi"/>
          <w:b/>
          <w:color w:val="000000" w:themeColor="text1"/>
          <w:lang w:val="et-EE"/>
        </w:rPr>
        <w:t>Eesmärk 1.1:</w:t>
      </w:r>
      <w:r w:rsidRPr="00773EF3">
        <w:rPr>
          <w:rFonts w:asciiTheme="minorHAnsi" w:hAnsiTheme="minorHAnsi" w:cstheme="minorHAnsi"/>
          <w:bCs/>
          <w:color w:val="000000" w:themeColor="text1"/>
          <w:lang w:val="et-EE"/>
        </w:rPr>
        <w:t xml:space="preserve"> Loodud on tingimused töökohtade </w:t>
      </w:r>
      <w:r w:rsidR="008C5D57" w:rsidRPr="00773EF3">
        <w:rPr>
          <w:rFonts w:asciiTheme="minorHAnsi" w:hAnsiTheme="minorHAnsi" w:cstheme="minorHAnsi"/>
          <w:bCs/>
          <w:color w:val="000000" w:themeColor="text1"/>
          <w:lang w:val="et-EE"/>
        </w:rPr>
        <w:t xml:space="preserve">(sh kõrgema lisandväärtuse- ja palgatasemega) </w:t>
      </w:r>
      <w:r w:rsidRPr="00773EF3">
        <w:rPr>
          <w:rFonts w:asciiTheme="minorHAnsi" w:hAnsiTheme="minorHAnsi" w:cstheme="minorHAnsi"/>
          <w:bCs/>
          <w:color w:val="000000" w:themeColor="text1"/>
          <w:lang w:val="et-EE"/>
        </w:rPr>
        <w:t>tekkeks ja säilimiseks.</w:t>
      </w:r>
    </w:p>
    <w:p w14:paraId="7F5C45A2" w14:textId="0E9F5EEE" w:rsidR="00E81F18" w:rsidRPr="00773EF3" w:rsidRDefault="00E81F18" w:rsidP="00E81F18">
      <w:pPr>
        <w:rPr>
          <w:rFonts w:asciiTheme="minorHAnsi" w:hAnsiTheme="minorHAnsi" w:cstheme="minorHAnsi"/>
          <w:bCs/>
          <w:color w:val="000000" w:themeColor="text1"/>
          <w:lang w:val="et-EE"/>
        </w:rPr>
      </w:pPr>
      <w:r w:rsidRPr="00773EF3">
        <w:rPr>
          <w:rFonts w:asciiTheme="minorHAnsi" w:hAnsiTheme="minorHAnsi" w:cstheme="minorHAnsi"/>
          <w:b/>
          <w:color w:val="000000" w:themeColor="text1"/>
          <w:lang w:val="et-EE"/>
        </w:rPr>
        <w:t>Eesmärk 1.2:</w:t>
      </w:r>
      <w:r w:rsidRPr="00773EF3">
        <w:rPr>
          <w:rFonts w:asciiTheme="minorHAnsi" w:hAnsiTheme="minorHAnsi" w:cstheme="minorHAnsi"/>
          <w:bCs/>
          <w:color w:val="000000" w:themeColor="text1"/>
          <w:lang w:val="et-EE"/>
        </w:rPr>
        <w:t xml:space="preserve"> Ettevõtluses kasutatakse </w:t>
      </w:r>
      <w:r w:rsidR="008C5D57" w:rsidRPr="00773EF3">
        <w:rPr>
          <w:rFonts w:asciiTheme="minorHAnsi" w:hAnsiTheme="minorHAnsi" w:cstheme="minorHAnsi"/>
          <w:bCs/>
          <w:color w:val="000000" w:themeColor="text1"/>
          <w:lang w:val="et-EE"/>
        </w:rPr>
        <w:t>kestlikult</w:t>
      </w:r>
      <w:r w:rsidRPr="00773EF3">
        <w:rPr>
          <w:rFonts w:asciiTheme="minorHAnsi" w:hAnsiTheme="minorHAnsi" w:cstheme="minorHAnsi"/>
          <w:bCs/>
          <w:color w:val="000000" w:themeColor="text1"/>
          <w:lang w:val="et-EE"/>
        </w:rPr>
        <w:t xml:space="preserve"> kohalikke ressursse ning tuuakse esile piirkonna eripära ning loodus- ja kultuuripärandit.</w:t>
      </w:r>
    </w:p>
    <w:p w14:paraId="11E84254" w14:textId="77777777" w:rsidR="00E81F18" w:rsidRPr="00773EF3" w:rsidRDefault="00E81F18" w:rsidP="00E81F18">
      <w:pPr>
        <w:rPr>
          <w:rFonts w:asciiTheme="minorHAnsi" w:hAnsiTheme="minorHAnsi" w:cstheme="minorHAnsi"/>
          <w:color w:val="000000" w:themeColor="text1"/>
          <w:lang w:val="et-EE"/>
        </w:rPr>
      </w:pPr>
      <w:r w:rsidRPr="00773EF3">
        <w:rPr>
          <w:rFonts w:asciiTheme="minorHAnsi" w:hAnsiTheme="minorHAnsi" w:cstheme="minorHAnsi"/>
          <w:b/>
          <w:bCs/>
          <w:color w:val="000000" w:themeColor="text1"/>
          <w:lang w:val="et-EE"/>
        </w:rPr>
        <w:t>Eesmärk 1.3:</w:t>
      </w:r>
      <w:r w:rsidRPr="00773EF3">
        <w:rPr>
          <w:rFonts w:asciiTheme="minorHAnsi" w:hAnsiTheme="minorHAnsi" w:cstheme="minorHAnsi"/>
          <w:color w:val="000000" w:themeColor="text1"/>
          <w:lang w:val="et-EE"/>
        </w:rPr>
        <w:t xml:space="preserve"> Piirkonna elanike ja külastajate jaoks olulised teenused on aastaringselt kättesaadavad.</w:t>
      </w:r>
    </w:p>
    <w:p w14:paraId="16454857" w14:textId="77777777" w:rsidR="00E81F18" w:rsidRPr="00773EF3" w:rsidRDefault="00E81F18" w:rsidP="00E81F18">
      <w:pPr>
        <w:rPr>
          <w:rFonts w:asciiTheme="minorHAnsi" w:hAnsiTheme="minorHAnsi" w:cstheme="minorHAnsi"/>
          <w:color w:val="000000" w:themeColor="text1"/>
          <w:lang w:val="et-EE"/>
        </w:rPr>
      </w:pPr>
    </w:p>
    <w:p w14:paraId="7AF4F171" w14:textId="177287B2" w:rsidR="00E81F18" w:rsidRPr="00773EF3" w:rsidRDefault="00E81F18" w:rsidP="00E81F18">
      <w:pPr>
        <w:pStyle w:val="NormalWeb"/>
        <w:spacing w:before="0" w:beforeAutospacing="0" w:after="0" w:afterAutospacing="0"/>
        <w:rPr>
          <w:rFonts w:asciiTheme="minorHAnsi" w:hAnsiTheme="minorHAnsi" w:cstheme="minorHAnsi"/>
        </w:rPr>
      </w:pPr>
      <w:proofErr w:type="spellStart"/>
      <w:r w:rsidRPr="00773EF3">
        <w:rPr>
          <w:rFonts w:asciiTheme="minorHAnsi" w:hAnsiTheme="minorHAnsi" w:cstheme="minorHAnsi"/>
        </w:rPr>
        <w:t>Eelistatakse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projekte</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00A103AD"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peamistele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vastavad</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eesmärkidele</w:t>
      </w:r>
      <w:proofErr w:type="spellEnd"/>
      <w:r w:rsidRPr="00773EF3">
        <w:rPr>
          <w:rFonts w:asciiTheme="minorHAnsi" w:hAnsiTheme="minorHAnsi" w:cstheme="minorHAnsi"/>
        </w:rPr>
        <w:t xml:space="preserve">: </w:t>
      </w:r>
    </w:p>
    <w:p w14:paraId="21DF72F7" w14:textId="77777777" w:rsidR="00E81F18" w:rsidRPr="00773EF3" w:rsidRDefault="00E81F18"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rakendamine</w:t>
      </w:r>
      <w:proofErr w:type="spellEnd"/>
      <w:r w:rsidRPr="00773EF3">
        <w:rPr>
          <w:rFonts w:asciiTheme="minorHAnsi" w:hAnsiTheme="minorHAnsi" w:cstheme="minorHAnsi"/>
          <w:lang w:eastAsia="et-EE"/>
        </w:rPr>
        <w:t>;</w:t>
      </w:r>
    </w:p>
    <w:p w14:paraId="144A2B66" w14:textId="77777777" w:rsidR="00E81F18" w:rsidRPr="00773EF3" w:rsidRDefault="00E81F18"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rPr>
        <w:t>innovaatiliste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rakendamine</w:t>
      </w:r>
      <w:proofErr w:type="spellEnd"/>
      <w:r w:rsidRPr="00773EF3">
        <w:rPr>
          <w:rFonts w:asciiTheme="minorHAnsi" w:hAnsiTheme="minorHAnsi" w:cstheme="minorHAnsi"/>
        </w:rPr>
        <w:t>;</w:t>
      </w:r>
    </w:p>
    <w:p w14:paraId="7C6FAE56" w14:textId="77777777" w:rsidR="00E81F18" w:rsidRPr="00773EF3" w:rsidRDefault="00E81F18" w:rsidP="002C4F6F">
      <w:pPr>
        <w:pStyle w:val="NormalWeb"/>
        <w:numPr>
          <w:ilvl w:val="0"/>
          <w:numId w:val="30"/>
        </w:numPr>
        <w:spacing w:before="0" w:beforeAutospacing="0" w:after="0" w:afterAutospacing="0"/>
        <w:rPr>
          <w:rFonts w:asciiTheme="minorHAnsi" w:hAnsiTheme="minorHAnsi" w:cstheme="minorHAnsi"/>
        </w:rPr>
      </w:pPr>
      <w:r w:rsidRPr="00773EF3">
        <w:rPr>
          <w:rFonts w:asciiTheme="minorHAnsi" w:hAnsiTheme="minorHAnsi" w:cstheme="minorHAnsi"/>
          <w:color w:val="000000" w:themeColor="text1"/>
          <w:lang w:val="et-EE" w:eastAsia="et-EE"/>
        </w:rPr>
        <w:t>k</w:t>
      </w:r>
      <w:proofErr w:type="spellStart"/>
      <w:r w:rsidRPr="00773EF3">
        <w:rPr>
          <w:rFonts w:asciiTheme="minorHAnsi" w:hAnsiTheme="minorHAnsi" w:cstheme="minorHAnsi"/>
          <w:color w:val="000000" w:themeColor="text1"/>
          <w:lang w:eastAsia="et-EE"/>
        </w:rPr>
        <w:t>oostöövõrgustike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loomine</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arendamine</w:t>
      </w:r>
      <w:proofErr w:type="spellEnd"/>
      <w:r w:rsidRPr="00773EF3">
        <w:rPr>
          <w:rFonts w:asciiTheme="minorHAnsi" w:hAnsiTheme="minorHAnsi" w:cstheme="minorHAnsi"/>
          <w:color w:val="000000" w:themeColor="text1"/>
          <w:lang w:eastAsia="et-EE"/>
        </w:rPr>
        <w:t>;</w:t>
      </w:r>
    </w:p>
    <w:p w14:paraId="6380019E" w14:textId="07B6E4F3" w:rsidR="00E81F18" w:rsidRPr="00773EF3" w:rsidRDefault="00E81F18"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color w:val="000000" w:themeColor="text1"/>
          <w:lang w:eastAsia="et-EE"/>
        </w:rPr>
        <w:t>noorte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aktiivsuse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tõstmine</w:t>
      </w:r>
      <w:proofErr w:type="spellEnd"/>
      <w:r w:rsidRPr="00773EF3">
        <w:rPr>
          <w:rFonts w:asciiTheme="minorHAnsi" w:hAnsiTheme="minorHAnsi" w:cstheme="minorHAnsi"/>
          <w:color w:val="000000" w:themeColor="text1"/>
          <w:lang w:eastAsia="et-EE"/>
        </w:rPr>
        <w:t>.</w:t>
      </w:r>
    </w:p>
    <w:p w14:paraId="708108DA" w14:textId="77777777" w:rsidR="00E000F2" w:rsidRPr="00773EF3" w:rsidRDefault="00E000F2" w:rsidP="00E000F2">
      <w:pPr>
        <w:pStyle w:val="NormalWeb"/>
        <w:spacing w:before="0" w:beforeAutospacing="0" w:after="0" w:afterAutospacing="0"/>
        <w:rPr>
          <w:rFonts w:asciiTheme="minorHAnsi" w:hAnsiTheme="minorHAnsi" w:cstheme="minorHAnsi"/>
          <w:color w:val="000000" w:themeColor="text1"/>
          <w:lang w:eastAsia="et-EE"/>
        </w:rPr>
      </w:pPr>
    </w:p>
    <w:p w14:paraId="4442E911" w14:textId="12D0643F" w:rsidR="00E000F2" w:rsidRPr="00773EF3" w:rsidRDefault="00E000F2" w:rsidP="00E000F2">
      <w:pPr>
        <w:pStyle w:val="NormalWeb"/>
        <w:spacing w:before="0" w:beforeAutospacing="0" w:after="0" w:afterAutospacing="0"/>
        <w:rPr>
          <w:rFonts w:asciiTheme="minorHAnsi" w:hAnsiTheme="minorHAnsi" w:cstheme="minorHAnsi"/>
        </w:rPr>
      </w:pPr>
      <w:r w:rsidRPr="00773EF3">
        <w:rPr>
          <w:rFonts w:asciiTheme="minorHAnsi" w:hAnsiTheme="minorHAnsi" w:cstheme="minorHAnsi"/>
          <w:color w:val="000000" w:themeColor="text1"/>
          <w:lang w:val="et-EE"/>
        </w:rPr>
        <w:t xml:space="preserve">Meetme </w:t>
      </w:r>
      <w:r w:rsidR="00C16C16" w:rsidRPr="00773EF3">
        <w:rPr>
          <w:rFonts w:asciiTheme="minorHAnsi" w:hAnsiTheme="minorHAnsi" w:cstheme="minorHAnsi"/>
          <w:color w:val="000000" w:themeColor="text1"/>
          <w:lang w:val="et-EE"/>
        </w:rPr>
        <w:t>tegevuste lõpp</w:t>
      </w:r>
      <w:r w:rsidRPr="00773EF3">
        <w:rPr>
          <w:rFonts w:asciiTheme="minorHAnsi" w:hAnsiTheme="minorHAnsi" w:cstheme="minorHAnsi"/>
          <w:color w:val="000000" w:themeColor="text1"/>
          <w:lang w:val="et-EE"/>
        </w:rPr>
        <w:t>sihtrühm on tegevuspiirkonna elanikud ja külastajad.</w:t>
      </w:r>
    </w:p>
    <w:p w14:paraId="52695D7A" w14:textId="77777777" w:rsidR="00324E54" w:rsidRPr="00773EF3" w:rsidRDefault="00324E54" w:rsidP="00324E54">
      <w:pPr>
        <w:pStyle w:val="NormalWeb"/>
        <w:spacing w:before="0" w:beforeAutospacing="0" w:after="0" w:afterAutospacing="0"/>
        <w:rPr>
          <w:rFonts w:asciiTheme="minorHAnsi" w:hAnsiTheme="minorHAnsi" w:cstheme="minorHAnsi"/>
        </w:rPr>
      </w:pPr>
    </w:p>
    <w:p w14:paraId="611DE2A1" w14:textId="2B4B77C0" w:rsidR="00E81F18" w:rsidRPr="00773EF3" w:rsidRDefault="00E81F18" w:rsidP="00E81F18">
      <w:pPr>
        <w:pStyle w:val="Caption"/>
        <w:keepNext/>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r w:rsidRPr="00773EF3">
        <w:rPr>
          <w:rFonts w:asciiTheme="minorHAnsi" w:hAnsiTheme="minorHAnsi" w:cstheme="minorHAnsi"/>
        </w:rPr>
        <w:fldChar w:fldCharType="begin"/>
      </w:r>
      <w:r w:rsidRPr="00773EF3">
        <w:rPr>
          <w:rFonts w:asciiTheme="minorHAnsi" w:hAnsiTheme="minorHAnsi" w:cstheme="minorHAnsi"/>
        </w:rPr>
        <w:instrText xml:space="preserve"> SEQ Tabel \* ARABIC </w:instrText>
      </w:r>
      <w:r w:rsidRPr="00773EF3">
        <w:rPr>
          <w:rFonts w:asciiTheme="minorHAnsi" w:hAnsiTheme="minorHAnsi" w:cstheme="minorHAnsi"/>
        </w:rPr>
        <w:fldChar w:fldCharType="separate"/>
      </w:r>
      <w:r w:rsidR="00EA018A">
        <w:rPr>
          <w:rFonts w:asciiTheme="minorHAnsi" w:hAnsiTheme="minorHAnsi" w:cstheme="minorHAnsi"/>
          <w:noProof/>
        </w:rPr>
        <w:t>1</w:t>
      </w:r>
      <w:r w:rsidRPr="00773EF3">
        <w:rPr>
          <w:rFonts w:asciiTheme="minorHAnsi" w:hAnsiTheme="minorHAnsi" w:cstheme="minorHAnsi"/>
        </w:rPr>
        <w:fldChar w:fldCharType="end"/>
      </w:r>
      <w:r w:rsidRPr="00773EF3">
        <w:rPr>
          <w:rFonts w:asciiTheme="minorHAnsi" w:hAnsiTheme="minorHAnsi" w:cstheme="minorHAnsi"/>
        </w:rPr>
        <w:t>.</w:t>
      </w:r>
      <w:r w:rsidR="00BF3D9A" w:rsidRPr="00773EF3">
        <w:rPr>
          <w:rFonts w:asciiTheme="minorHAnsi" w:hAnsiTheme="minorHAnsi" w:cstheme="minorHAnsi"/>
        </w:rPr>
        <w:t xml:space="preserve"> </w:t>
      </w:r>
      <w:proofErr w:type="spellStart"/>
      <w:r w:rsidR="00BF3D9A" w:rsidRPr="00773EF3">
        <w:rPr>
          <w:rFonts w:asciiTheme="minorHAnsi" w:hAnsiTheme="minorHAnsi" w:cstheme="minorHAnsi"/>
        </w:rPr>
        <w:t>E</w:t>
      </w:r>
      <w:r w:rsidRPr="00773EF3">
        <w:rPr>
          <w:rFonts w:asciiTheme="minorHAnsi" w:hAnsiTheme="minorHAnsi" w:cstheme="minorHAnsi"/>
        </w:rPr>
        <w:t>esmärkide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tulemusnäitajad</w:t>
      </w:r>
      <w:proofErr w:type="spellEnd"/>
    </w:p>
    <w:tbl>
      <w:tblPr>
        <w:tblStyle w:val="TableGrid"/>
        <w:tblW w:w="0" w:type="auto"/>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3998"/>
        <w:gridCol w:w="1348"/>
        <w:gridCol w:w="1354"/>
        <w:gridCol w:w="1830"/>
      </w:tblGrid>
      <w:tr w:rsidR="00E81F18" w:rsidRPr="00773EF3" w14:paraId="12D3AB8C" w14:textId="77777777" w:rsidTr="00462301">
        <w:tc>
          <w:tcPr>
            <w:tcW w:w="3998" w:type="dxa"/>
            <w:vAlign w:val="center"/>
          </w:tcPr>
          <w:p w14:paraId="528C1BE5" w14:textId="77777777" w:rsidR="00E81F18" w:rsidRPr="00773EF3" w:rsidRDefault="00E81F18" w:rsidP="00462301">
            <w:pPr>
              <w:rPr>
                <w:rFonts w:asciiTheme="minorHAnsi" w:hAnsiTheme="minorHAnsi" w:cstheme="minorHAnsi"/>
                <w:b/>
                <w:bCs/>
              </w:rPr>
            </w:pPr>
            <w:proofErr w:type="spellStart"/>
            <w:r w:rsidRPr="00773EF3">
              <w:rPr>
                <w:rFonts w:asciiTheme="minorHAnsi" w:hAnsiTheme="minorHAnsi" w:cstheme="minorHAnsi"/>
                <w:b/>
                <w:bCs/>
              </w:rPr>
              <w:t>Mõõdik</w:t>
            </w:r>
            <w:proofErr w:type="spellEnd"/>
          </w:p>
        </w:tc>
        <w:tc>
          <w:tcPr>
            <w:tcW w:w="1348" w:type="dxa"/>
            <w:vAlign w:val="center"/>
          </w:tcPr>
          <w:p w14:paraId="6416FF20" w14:textId="77777777" w:rsidR="00E81F18" w:rsidRPr="00773EF3" w:rsidRDefault="00E81F18" w:rsidP="00462301">
            <w:pPr>
              <w:rPr>
                <w:rFonts w:asciiTheme="minorHAnsi" w:hAnsiTheme="minorHAnsi" w:cstheme="minorHAnsi"/>
                <w:b/>
                <w:bCs/>
              </w:rPr>
            </w:pPr>
            <w:proofErr w:type="spellStart"/>
            <w:r w:rsidRPr="00773EF3">
              <w:rPr>
                <w:rFonts w:asciiTheme="minorHAnsi" w:hAnsiTheme="minorHAnsi" w:cstheme="minorHAnsi"/>
                <w:b/>
                <w:bCs/>
              </w:rPr>
              <w:t>Algtase</w:t>
            </w:r>
            <w:proofErr w:type="spellEnd"/>
            <w:r w:rsidRPr="00773EF3">
              <w:rPr>
                <w:rFonts w:asciiTheme="minorHAnsi" w:hAnsiTheme="minorHAnsi" w:cstheme="minorHAnsi"/>
                <w:b/>
                <w:bCs/>
              </w:rPr>
              <w:t xml:space="preserve"> 2024</w:t>
            </w:r>
          </w:p>
        </w:tc>
        <w:tc>
          <w:tcPr>
            <w:tcW w:w="1354" w:type="dxa"/>
            <w:vAlign w:val="center"/>
          </w:tcPr>
          <w:p w14:paraId="61464DC8" w14:textId="77777777" w:rsidR="00E81F18" w:rsidRPr="00773EF3" w:rsidRDefault="00E81F18" w:rsidP="00462301">
            <w:pPr>
              <w:rPr>
                <w:rFonts w:asciiTheme="minorHAnsi" w:hAnsiTheme="minorHAnsi" w:cstheme="minorHAnsi"/>
                <w:b/>
                <w:bCs/>
              </w:rPr>
            </w:pPr>
            <w:proofErr w:type="spellStart"/>
            <w:r w:rsidRPr="00773EF3">
              <w:rPr>
                <w:rFonts w:asciiTheme="minorHAnsi" w:hAnsiTheme="minorHAnsi" w:cstheme="minorHAnsi"/>
                <w:b/>
                <w:bCs/>
              </w:rPr>
              <w:t>Sihttase</w:t>
            </w:r>
            <w:proofErr w:type="spellEnd"/>
            <w:r w:rsidRPr="00773EF3">
              <w:rPr>
                <w:rFonts w:asciiTheme="minorHAnsi" w:hAnsiTheme="minorHAnsi" w:cstheme="minorHAnsi"/>
                <w:b/>
                <w:bCs/>
              </w:rPr>
              <w:t xml:space="preserve"> 2029</w:t>
            </w:r>
          </w:p>
        </w:tc>
        <w:tc>
          <w:tcPr>
            <w:tcW w:w="1830" w:type="dxa"/>
            <w:vAlign w:val="center"/>
          </w:tcPr>
          <w:p w14:paraId="6122E5B8" w14:textId="77777777" w:rsidR="00E81F18" w:rsidRPr="00773EF3" w:rsidRDefault="00E81F18" w:rsidP="00462301">
            <w:pPr>
              <w:rPr>
                <w:rFonts w:asciiTheme="minorHAnsi" w:hAnsiTheme="minorHAnsi" w:cstheme="minorHAnsi"/>
                <w:b/>
                <w:bCs/>
              </w:rPr>
            </w:pPr>
            <w:proofErr w:type="spellStart"/>
            <w:r w:rsidRPr="00773EF3">
              <w:rPr>
                <w:rFonts w:asciiTheme="minorHAnsi" w:hAnsiTheme="minorHAnsi" w:cstheme="minorHAnsi"/>
                <w:b/>
                <w:bCs/>
              </w:rPr>
              <w:t>Allikas</w:t>
            </w:r>
            <w:proofErr w:type="spellEnd"/>
          </w:p>
        </w:tc>
      </w:tr>
      <w:tr w:rsidR="00E81F18" w:rsidRPr="00773EF3" w14:paraId="20E9CDB6" w14:textId="77777777" w:rsidTr="00462301">
        <w:tc>
          <w:tcPr>
            <w:tcW w:w="3998" w:type="dxa"/>
            <w:tcBorders>
              <w:bottom w:val="single" w:sz="4" w:space="0" w:color="auto"/>
            </w:tcBorders>
            <w:vAlign w:val="center"/>
          </w:tcPr>
          <w:p w14:paraId="5D68DC52" w14:textId="32B010FB" w:rsidR="00E81F18" w:rsidRPr="00773EF3" w:rsidRDefault="00E81F18" w:rsidP="00462301">
            <w:pPr>
              <w:rPr>
                <w:rFonts w:asciiTheme="minorHAnsi" w:hAnsiTheme="minorHAnsi" w:cstheme="minorHAnsi"/>
              </w:rPr>
            </w:pPr>
            <w:proofErr w:type="spellStart"/>
            <w:r w:rsidRPr="00773EF3">
              <w:rPr>
                <w:rFonts w:asciiTheme="minorHAnsi" w:hAnsiTheme="minorHAnsi" w:cstheme="minorHAnsi"/>
              </w:rPr>
              <w:t>Ühise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põllumajanduspoliitika</w:t>
            </w:r>
            <w:proofErr w:type="spellEnd"/>
            <w:r w:rsidRPr="00773EF3">
              <w:rPr>
                <w:rFonts w:asciiTheme="minorHAnsi" w:hAnsiTheme="minorHAnsi" w:cstheme="minorHAnsi"/>
              </w:rPr>
              <w:t xml:space="preserve"> </w:t>
            </w:r>
            <w:r w:rsidR="0001257B" w:rsidRPr="00773EF3">
              <w:rPr>
                <w:rFonts w:asciiTheme="minorHAnsi" w:hAnsiTheme="minorHAnsi" w:cstheme="minorHAnsi"/>
              </w:rPr>
              <w:t xml:space="preserve">(ÜPP) </w:t>
            </w:r>
            <w:proofErr w:type="spellStart"/>
            <w:r w:rsidRPr="00773EF3">
              <w:rPr>
                <w:rFonts w:asciiTheme="minorHAnsi" w:hAnsiTheme="minorHAnsi" w:cstheme="minorHAnsi"/>
              </w:rPr>
              <w:t>projektides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toetatud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uued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töökohad</w:t>
            </w:r>
            <w:proofErr w:type="spellEnd"/>
            <w:r w:rsidRPr="00773EF3">
              <w:rPr>
                <w:rFonts w:asciiTheme="minorHAnsi" w:hAnsiTheme="minorHAnsi" w:cstheme="minorHAnsi"/>
                <w:b/>
                <w:bCs/>
              </w:rPr>
              <w:t xml:space="preserve"> (R.37)</w:t>
            </w:r>
            <w:r w:rsidRPr="00773EF3">
              <w:rPr>
                <w:rStyle w:val="FootnoteReference"/>
                <w:rFonts w:asciiTheme="minorHAnsi" w:hAnsiTheme="minorHAnsi" w:cstheme="minorHAnsi"/>
                <w:b/>
                <w:bCs/>
              </w:rPr>
              <w:footnoteReference w:id="1"/>
            </w:r>
          </w:p>
        </w:tc>
        <w:tc>
          <w:tcPr>
            <w:tcW w:w="1348" w:type="dxa"/>
            <w:tcBorders>
              <w:bottom w:val="single" w:sz="4" w:space="0" w:color="auto"/>
            </w:tcBorders>
            <w:vAlign w:val="center"/>
          </w:tcPr>
          <w:p w14:paraId="1AD9140D" w14:textId="77777777" w:rsidR="00E81F18" w:rsidRPr="00773EF3" w:rsidRDefault="00E81F18"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0</w:t>
            </w:r>
            <w:r w:rsidRPr="00773EF3">
              <w:rPr>
                <w:rStyle w:val="FootnoteReference"/>
                <w:rFonts w:asciiTheme="minorHAnsi" w:hAnsiTheme="minorHAnsi" w:cstheme="minorHAnsi"/>
                <w:color w:val="000000" w:themeColor="text1"/>
              </w:rPr>
              <w:footnoteReference w:id="2"/>
            </w:r>
          </w:p>
        </w:tc>
        <w:tc>
          <w:tcPr>
            <w:tcW w:w="1354" w:type="dxa"/>
            <w:tcBorders>
              <w:bottom w:val="single" w:sz="4" w:space="0" w:color="auto"/>
            </w:tcBorders>
            <w:vAlign w:val="center"/>
          </w:tcPr>
          <w:p w14:paraId="14E2FD88" w14:textId="77777777" w:rsidR="00E81F18" w:rsidRPr="00773EF3" w:rsidRDefault="00E81F18" w:rsidP="00462301">
            <w:pPr>
              <w:rPr>
                <w:rFonts w:asciiTheme="minorHAnsi" w:hAnsiTheme="minorHAnsi" w:cstheme="minorHAnsi"/>
              </w:rPr>
            </w:pPr>
            <w:r w:rsidRPr="002C4F6F">
              <w:rPr>
                <w:rFonts w:asciiTheme="minorHAnsi" w:hAnsiTheme="minorHAnsi" w:cstheme="minorHAnsi"/>
              </w:rPr>
              <w:t>20</w:t>
            </w:r>
          </w:p>
        </w:tc>
        <w:tc>
          <w:tcPr>
            <w:tcW w:w="1830" w:type="dxa"/>
            <w:tcBorders>
              <w:bottom w:val="single" w:sz="4" w:space="0" w:color="auto"/>
            </w:tcBorders>
            <w:vAlign w:val="center"/>
          </w:tcPr>
          <w:p w14:paraId="632516D5" w14:textId="77777777" w:rsidR="00E81F18" w:rsidRPr="00773EF3" w:rsidRDefault="00E81F18" w:rsidP="00462301">
            <w:pPr>
              <w:rPr>
                <w:rFonts w:asciiTheme="minorHAnsi" w:hAnsiTheme="minorHAnsi" w:cstheme="minorHAnsi"/>
              </w:rPr>
            </w:pPr>
            <w:proofErr w:type="spellStart"/>
            <w:r w:rsidRPr="00773EF3">
              <w:rPr>
                <w:rFonts w:asciiTheme="minorHAnsi" w:hAnsiTheme="minorHAnsi" w:cstheme="minorHAnsi"/>
              </w:rPr>
              <w:t>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elluviijate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tagasiside</w:t>
            </w:r>
            <w:proofErr w:type="spellEnd"/>
            <w:r w:rsidRPr="00773EF3">
              <w:rPr>
                <w:rFonts w:asciiTheme="minorHAnsi" w:hAnsiTheme="minorHAnsi" w:cstheme="minorHAnsi"/>
              </w:rPr>
              <w:t xml:space="preserve"> (e-PRIA)</w:t>
            </w:r>
          </w:p>
        </w:tc>
      </w:tr>
      <w:tr w:rsidR="00E81F18" w:rsidRPr="00773EF3" w14:paraId="011F66D4" w14:textId="77777777" w:rsidTr="00462301">
        <w:tc>
          <w:tcPr>
            <w:tcW w:w="3998" w:type="dxa"/>
            <w:tcBorders>
              <w:bottom w:val="single" w:sz="4" w:space="0" w:color="auto"/>
            </w:tcBorders>
            <w:vAlign w:val="center"/>
          </w:tcPr>
          <w:p w14:paraId="44857AE9" w14:textId="77777777" w:rsidR="00E81F18" w:rsidRPr="00773EF3" w:rsidRDefault="00E81F18" w:rsidP="00462301">
            <w:pPr>
              <w:rPr>
                <w:rFonts w:asciiTheme="minorHAnsi" w:hAnsiTheme="minorHAnsi" w:cstheme="minorHAnsi"/>
              </w:rPr>
            </w:pPr>
            <w:proofErr w:type="spellStart"/>
            <w:r w:rsidRPr="00773EF3">
              <w:rPr>
                <w:rFonts w:asciiTheme="minorHAnsi" w:hAnsiTheme="minorHAnsi" w:cstheme="minorHAnsi"/>
              </w:rPr>
              <w:t>Toetust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saanud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ettevõtete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sotsiaalmaksuga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maksustatud</w:t>
            </w:r>
            <w:proofErr w:type="spellEnd"/>
            <w:r w:rsidRPr="00773EF3">
              <w:rPr>
                <w:rFonts w:asciiTheme="minorHAnsi" w:hAnsiTheme="minorHAnsi" w:cstheme="minorHAnsi"/>
              </w:rPr>
              <w:t xml:space="preserve"> summa </w:t>
            </w:r>
            <w:proofErr w:type="spellStart"/>
            <w:r w:rsidRPr="00773EF3">
              <w:rPr>
                <w:rFonts w:asciiTheme="minorHAnsi" w:hAnsiTheme="minorHAnsi" w:cstheme="minorHAnsi"/>
              </w:rPr>
              <w:t>kasv</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töötaja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kohta</w:t>
            </w:r>
            <w:proofErr w:type="spellEnd"/>
          </w:p>
        </w:tc>
        <w:tc>
          <w:tcPr>
            <w:tcW w:w="1348" w:type="dxa"/>
            <w:tcBorders>
              <w:bottom w:val="single" w:sz="4" w:space="0" w:color="auto"/>
            </w:tcBorders>
            <w:vAlign w:val="center"/>
          </w:tcPr>
          <w:p w14:paraId="4FC91489" w14:textId="77777777" w:rsidR="00E81F18" w:rsidRPr="00773EF3" w:rsidRDefault="00E81F18"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0</w:t>
            </w:r>
          </w:p>
        </w:tc>
        <w:tc>
          <w:tcPr>
            <w:tcW w:w="1354" w:type="dxa"/>
            <w:tcBorders>
              <w:bottom w:val="single" w:sz="4" w:space="0" w:color="auto"/>
            </w:tcBorders>
            <w:vAlign w:val="center"/>
          </w:tcPr>
          <w:p w14:paraId="7025A814" w14:textId="77777777" w:rsidR="00E81F18" w:rsidRPr="00773EF3" w:rsidRDefault="00E81F18" w:rsidP="00462301">
            <w:pPr>
              <w:rPr>
                <w:rFonts w:asciiTheme="minorHAnsi" w:hAnsiTheme="minorHAnsi" w:cstheme="minorHAnsi"/>
              </w:rPr>
            </w:pPr>
            <w:r w:rsidRPr="00773EF3">
              <w:rPr>
                <w:rFonts w:asciiTheme="minorHAnsi" w:hAnsiTheme="minorHAnsi" w:cstheme="minorHAnsi"/>
              </w:rPr>
              <w:t>10%</w:t>
            </w:r>
          </w:p>
        </w:tc>
        <w:tc>
          <w:tcPr>
            <w:tcW w:w="1830" w:type="dxa"/>
            <w:tcBorders>
              <w:bottom w:val="single" w:sz="4" w:space="0" w:color="auto"/>
            </w:tcBorders>
            <w:vAlign w:val="center"/>
          </w:tcPr>
          <w:p w14:paraId="6FADFF13" w14:textId="77777777" w:rsidR="00E81F18" w:rsidRPr="00773EF3" w:rsidRDefault="00E81F18" w:rsidP="00462301">
            <w:pPr>
              <w:rPr>
                <w:rFonts w:asciiTheme="minorHAnsi" w:hAnsiTheme="minorHAnsi" w:cstheme="minorHAnsi"/>
              </w:rPr>
            </w:pPr>
            <w:proofErr w:type="spellStart"/>
            <w:r w:rsidRPr="00773EF3">
              <w:rPr>
                <w:rFonts w:asciiTheme="minorHAnsi" w:hAnsiTheme="minorHAnsi" w:cstheme="minorHAnsi"/>
              </w:rPr>
              <w:t>Äriregister</w:t>
            </w:r>
            <w:proofErr w:type="spellEnd"/>
          </w:p>
        </w:tc>
      </w:tr>
      <w:tr w:rsidR="00E81F18" w:rsidRPr="00773EF3" w14:paraId="10683A19" w14:textId="77777777" w:rsidTr="00462301">
        <w:tc>
          <w:tcPr>
            <w:tcW w:w="3998" w:type="dxa"/>
            <w:tcBorders>
              <w:top w:val="single" w:sz="4" w:space="0" w:color="auto"/>
              <w:left w:val="single" w:sz="4" w:space="0" w:color="auto"/>
              <w:bottom w:val="single" w:sz="4" w:space="0" w:color="auto"/>
              <w:right w:val="single" w:sz="4" w:space="0" w:color="auto"/>
            </w:tcBorders>
            <w:vAlign w:val="center"/>
          </w:tcPr>
          <w:p w14:paraId="2CB88E49" w14:textId="77777777" w:rsidR="00E81F18" w:rsidRPr="00773EF3" w:rsidRDefault="00E81F18" w:rsidP="00462301">
            <w:pPr>
              <w:rPr>
                <w:rFonts w:asciiTheme="minorHAnsi" w:hAnsiTheme="minorHAnsi" w:cstheme="minorHAnsi"/>
              </w:rPr>
            </w:pPr>
            <w:proofErr w:type="spellStart"/>
            <w:r w:rsidRPr="00773EF3">
              <w:rPr>
                <w:rFonts w:asciiTheme="minorHAnsi" w:hAnsiTheme="minorHAnsi" w:cstheme="minorHAnsi"/>
              </w:rPr>
              <w:t>Selliste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arv</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aitavad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kaasa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keskkonnasäästlikkusele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kliimamuutuste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leevendamise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nendega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kohanemise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eesmärkide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saavutamisele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maapiirkondades</w:t>
            </w:r>
            <w:proofErr w:type="spellEnd"/>
            <w:r w:rsidRPr="00773EF3">
              <w:rPr>
                <w:rFonts w:asciiTheme="minorHAnsi" w:hAnsiTheme="minorHAnsi" w:cstheme="minorHAnsi"/>
              </w:rPr>
              <w:t xml:space="preserve"> </w:t>
            </w:r>
            <w:r w:rsidRPr="00773EF3">
              <w:rPr>
                <w:rFonts w:asciiTheme="minorHAnsi" w:hAnsiTheme="minorHAnsi" w:cstheme="minorHAnsi"/>
                <w:b/>
                <w:bCs/>
              </w:rPr>
              <w:t>(R.27)</w:t>
            </w:r>
            <w:r w:rsidRPr="00773EF3">
              <w:rPr>
                <w:rStyle w:val="FootnoteReference"/>
                <w:rFonts w:asciiTheme="minorHAnsi" w:hAnsiTheme="minorHAnsi" w:cstheme="minorHAnsi"/>
                <w:b/>
                <w:bCs/>
              </w:rPr>
              <w:t xml:space="preserve"> </w:t>
            </w:r>
          </w:p>
        </w:tc>
        <w:tc>
          <w:tcPr>
            <w:tcW w:w="1348" w:type="dxa"/>
            <w:tcBorders>
              <w:top w:val="single" w:sz="4" w:space="0" w:color="auto"/>
              <w:left w:val="single" w:sz="4" w:space="0" w:color="auto"/>
              <w:bottom w:val="single" w:sz="4" w:space="0" w:color="auto"/>
              <w:right w:val="single" w:sz="4" w:space="0" w:color="auto"/>
            </w:tcBorders>
            <w:vAlign w:val="center"/>
          </w:tcPr>
          <w:p w14:paraId="3F3753FF" w14:textId="77777777" w:rsidR="00E81F18" w:rsidRPr="00773EF3" w:rsidRDefault="00E81F18"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0</w:t>
            </w:r>
          </w:p>
        </w:tc>
        <w:tc>
          <w:tcPr>
            <w:tcW w:w="1354" w:type="dxa"/>
            <w:tcBorders>
              <w:top w:val="single" w:sz="4" w:space="0" w:color="auto"/>
              <w:left w:val="single" w:sz="4" w:space="0" w:color="auto"/>
              <w:bottom w:val="single" w:sz="4" w:space="0" w:color="auto"/>
              <w:right w:val="single" w:sz="4" w:space="0" w:color="auto"/>
            </w:tcBorders>
            <w:vAlign w:val="center"/>
          </w:tcPr>
          <w:p w14:paraId="489E3BEF" w14:textId="77777777" w:rsidR="00E81F18" w:rsidRPr="00773EF3" w:rsidRDefault="00E81F18" w:rsidP="00462301">
            <w:pPr>
              <w:rPr>
                <w:rFonts w:asciiTheme="minorHAnsi" w:hAnsiTheme="minorHAnsi" w:cstheme="minorHAnsi"/>
              </w:rPr>
            </w:pPr>
            <w:r w:rsidRPr="00773EF3">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796E1D55" w14:textId="77777777" w:rsidR="00E81F18" w:rsidRPr="00773EF3" w:rsidRDefault="00E81F18" w:rsidP="00462301">
            <w:pPr>
              <w:rPr>
                <w:rFonts w:asciiTheme="minorHAnsi" w:hAnsiTheme="minorHAnsi" w:cstheme="minorHAnsi"/>
              </w:rPr>
            </w:pPr>
            <w:proofErr w:type="spellStart"/>
            <w:r w:rsidRPr="00773EF3">
              <w:rPr>
                <w:rFonts w:asciiTheme="minorHAnsi" w:hAnsiTheme="minorHAnsi" w:cstheme="minorHAnsi"/>
              </w:rPr>
              <w:t>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elluviijate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tagasiside</w:t>
            </w:r>
            <w:proofErr w:type="spellEnd"/>
            <w:r w:rsidRPr="00773EF3">
              <w:rPr>
                <w:rFonts w:asciiTheme="minorHAnsi" w:hAnsiTheme="minorHAnsi" w:cstheme="minorHAnsi"/>
              </w:rPr>
              <w:t xml:space="preserve"> (e-PRIA)</w:t>
            </w:r>
          </w:p>
        </w:tc>
      </w:tr>
    </w:tbl>
    <w:p w14:paraId="4E92F0CB" w14:textId="77777777" w:rsidR="00856D0E" w:rsidRPr="00773EF3" w:rsidRDefault="00856D0E" w:rsidP="00856D0E">
      <w:pPr>
        <w:rPr>
          <w:rFonts w:asciiTheme="minorHAnsi" w:hAnsiTheme="minorHAnsi" w:cstheme="minorHAnsi"/>
        </w:rPr>
      </w:pPr>
    </w:p>
    <w:p w14:paraId="42770A28" w14:textId="77777777" w:rsidR="004A5CFE" w:rsidRPr="00773EF3" w:rsidRDefault="004A5CFE" w:rsidP="00E716DE">
      <w:pPr>
        <w:rPr>
          <w:rFonts w:asciiTheme="minorHAnsi" w:hAnsiTheme="minorHAnsi" w:cstheme="minorHAnsi"/>
          <w:lang w:val="et-EE"/>
        </w:rPr>
      </w:pPr>
    </w:p>
    <w:p w14:paraId="163EF92F" w14:textId="764478F3" w:rsidR="009547E9" w:rsidRPr="00773EF3" w:rsidRDefault="009547E9" w:rsidP="009547E9">
      <w:pPr>
        <w:pStyle w:val="Caption"/>
        <w:keepNext/>
        <w:rPr>
          <w:rFonts w:asciiTheme="minorHAnsi" w:hAnsiTheme="minorHAnsi" w:cstheme="minorHAnsi"/>
          <w:lang w:val="et-EE"/>
        </w:rPr>
      </w:pPr>
      <w:r w:rsidRPr="00773EF3">
        <w:rPr>
          <w:rFonts w:asciiTheme="minorHAnsi" w:hAnsiTheme="minorHAnsi" w:cstheme="minorHAnsi"/>
        </w:rPr>
        <w:t>Ta</w:t>
      </w:r>
      <w:proofErr w:type="spellStart"/>
      <w:r w:rsidRPr="00773EF3">
        <w:rPr>
          <w:rFonts w:asciiTheme="minorHAnsi" w:hAnsiTheme="minorHAnsi" w:cstheme="minorHAnsi"/>
          <w:lang w:val="et-EE"/>
        </w:rPr>
        <w:t>bel</w:t>
      </w:r>
      <w:proofErr w:type="spellEnd"/>
      <w:r w:rsidRPr="00773EF3">
        <w:rPr>
          <w:rFonts w:asciiTheme="minorHAnsi" w:hAnsiTheme="minorHAnsi" w:cstheme="minorHAnsi"/>
        </w:rPr>
        <w:t xml:space="preserve"> </w:t>
      </w:r>
      <w:r w:rsidR="00856D0E" w:rsidRPr="00773EF3">
        <w:rPr>
          <w:rFonts w:asciiTheme="minorHAnsi" w:hAnsiTheme="minorHAnsi" w:cstheme="minorHAnsi"/>
        </w:rPr>
        <w:t>2</w:t>
      </w:r>
      <w:r w:rsidRPr="00773EF3">
        <w:rPr>
          <w:rFonts w:asciiTheme="minorHAnsi" w:hAnsiTheme="minorHAnsi" w:cstheme="minorHAnsi"/>
          <w:lang w:val="et-EE"/>
        </w:rPr>
        <w:t>. Meede 1: Ettevõtluse arendamine</w:t>
      </w:r>
    </w:p>
    <w:tbl>
      <w:tblPr>
        <w:tblStyle w:val="TableGrid"/>
        <w:tblW w:w="0" w:type="auto"/>
        <w:tblLook w:val="04A0" w:firstRow="1" w:lastRow="0" w:firstColumn="1" w:lastColumn="0" w:noHBand="0" w:noVBand="1"/>
      </w:tblPr>
      <w:tblGrid>
        <w:gridCol w:w="2110"/>
        <w:gridCol w:w="6420"/>
      </w:tblGrid>
      <w:tr w:rsidR="002972DC" w:rsidRPr="00773EF3" w14:paraId="127958C8" w14:textId="77777777" w:rsidTr="00462301">
        <w:tc>
          <w:tcPr>
            <w:tcW w:w="2110" w:type="dxa"/>
          </w:tcPr>
          <w:p w14:paraId="1C6063C6" w14:textId="77777777" w:rsidR="002972DC" w:rsidRPr="00773EF3" w:rsidRDefault="002972DC" w:rsidP="00462301">
            <w:pPr>
              <w:rPr>
                <w:rFonts w:asciiTheme="minorHAnsi" w:hAnsiTheme="minorHAnsi" w:cstheme="minorHAnsi"/>
                <w:lang w:val="sv-FI"/>
              </w:rPr>
            </w:pPr>
            <w:r w:rsidRPr="00773EF3">
              <w:rPr>
                <w:rFonts w:asciiTheme="minorHAnsi" w:hAnsiTheme="minorHAnsi" w:cstheme="minorHAnsi"/>
                <w:lang w:val="sv-FI"/>
              </w:rPr>
              <w:t>Meetme osakaal projektitoetuse vahenditest</w:t>
            </w:r>
          </w:p>
        </w:tc>
        <w:tc>
          <w:tcPr>
            <w:tcW w:w="6420" w:type="dxa"/>
          </w:tcPr>
          <w:p w14:paraId="38E05DC0" w14:textId="79A8D44C" w:rsidR="002972DC" w:rsidRPr="00773EF3" w:rsidRDefault="002972DC" w:rsidP="00462301">
            <w:pPr>
              <w:rPr>
                <w:rFonts w:asciiTheme="minorHAnsi" w:hAnsiTheme="minorHAnsi" w:cstheme="minorHAnsi"/>
                <w:lang w:val="et-EE"/>
              </w:rPr>
            </w:pPr>
            <w:r w:rsidRPr="00773EF3">
              <w:rPr>
                <w:rFonts w:asciiTheme="minorHAnsi" w:hAnsiTheme="minorHAnsi" w:cstheme="minorHAnsi"/>
                <w:lang w:val="et-EE"/>
              </w:rPr>
              <w:t>4</w:t>
            </w:r>
            <w:r w:rsidR="00AC51D5" w:rsidRPr="00773EF3">
              <w:rPr>
                <w:rFonts w:asciiTheme="minorHAnsi" w:hAnsiTheme="minorHAnsi" w:cstheme="minorHAnsi"/>
                <w:lang w:val="et-EE"/>
              </w:rPr>
              <w:t>2</w:t>
            </w:r>
            <w:r w:rsidRPr="00773EF3">
              <w:rPr>
                <w:rFonts w:asciiTheme="minorHAnsi" w:hAnsiTheme="minorHAnsi" w:cstheme="minorHAnsi"/>
                <w:lang w:val="et-EE"/>
              </w:rPr>
              <w:t>%</w:t>
            </w:r>
          </w:p>
        </w:tc>
      </w:tr>
      <w:tr w:rsidR="002972DC" w:rsidRPr="00773EF3" w14:paraId="0D928C0D" w14:textId="77777777" w:rsidTr="00462301">
        <w:tc>
          <w:tcPr>
            <w:tcW w:w="2110" w:type="dxa"/>
          </w:tcPr>
          <w:p w14:paraId="544FB5D0" w14:textId="77777777" w:rsidR="002972DC" w:rsidRPr="00773EF3" w:rsidRDefault="002972DC" w:rsidP="00462301">
            <w:pPr>
              <w:rPr>
                <w:rFonts w:asciiTheme="minorHAnsi" w:hAnsiTheme="minorHAnsi" w:cstheme="minorHAnsi"/>
                <w:lang w:val="sv-FI"/>
              </w:rPr>
            </w:pPr>
            <w:r w:rsidRPr="00773EF3">
              <w:rPr>
                <w:rFonts w:asciiTheme="minorHAnsi" w:hAnsiTheme="minorHAnsi" w:cstheme="minorHAnsi"/>
                <w:lang w:val="sv-FI"/>
              </w:rPr>
              <w:lastRenderedPageBreak/>
              <w:t>Toetatavad tegevusvaldkonnad</w:t>
            </w:r>
          </w:p>
        </w:tc>
        <w:tc>
          <w:tcPr>
            <w:tcW w:w="6420" w:type="dxa"/>
          </w:tcPr>
          <w:p w14:paraId="10FEDF81" w14:textId="1AC8FB1B" w:rsidR="002972DC" w:rsidRPr="00773EF3" w:rsidRDefault="002972DC" w:rsidP="002C4F6F">
            <w:pPr>
              <w:pStyle w:val="ListParagraph"/>
              <w:numPr>
                <w:ilvl w:val="0"/>
                <w:numId w:val="28"/>
              </w:numPr>
              <w:ind w:left="464" w:hanging="284"/>
              <w:rPr>
                <w:rFonts w:asciiTheme="minorHAnsi" w:hAnsiTheme="minorHAnsi" w:cstheme="minorHAnsi"/>
                <w:lang w:val="et-EE"/>
              </w:rPr>
            </w:pPr>
            <w:proofErr w:type="spellStart"/>
            <w:r w:rsidRPr="00773EF3">
              <w:rPr>
                <w:rFonts w:asciiTheme="minorHAnsi" w:hAnsiTheme="minorHAnsi" w:cstheme="minorHAnsi"/>
                <w:b/>
                <w:color w:val="000000" w:themeColor="text1"/>
              </w:rPr>
              <w:t>Et</w:t>
            </w:r>
            <w:r w:rsidRPr="00773EF3">
              <w:rPr>
                <w:rFonts w:asciiTheme="minorHAnsi" w:hAnsiTheme="minorHAnsi" w:cstheme="minorHAnsi"/>
                <w:b/>
                <w:color w:val="000000" w:themeColor="text1"/>
                <w:spacing w:val="-1"/>
              </w:rPr>
              <w:t>te</w:t>
            </w:r>
            <w:r w:rsidRPr="00773EF3">
              <w:rPr>
                <w:rFonts w:asciiTheme="minorHAnsi" w:hAnsiTheme="minorHAnsi" w:cstheme="minorHAnsi"/>
                <w:b/>
                <w:color w:val="000000" w:themeColor="text1"/>
              </w:rPr>
              <w:t>võtl</w:t>
            </w:r>
            <w:r w:rsidRPr="00773EF3">
              <w:rPr>
                <w:rFonts w:asciiTheme="minorHAnsi" w:hAnsiTheme="minorHAnsi" w:cstheme="minorHAnsi"/>
                <w:b/>
                <w:color w:val="000000" w:themeColor="text1"/>
                <w:spacing w:val="1"/>
              </w:rPr>
              <w:t>u</w:t>
            </w:r>
            <w:r w:rsidRPr="00773EF3">
              <w:rPr>
                <w:rFonts w:asciiTheme="minorHAnsi" w:hAnsiTheme="minorHAnsi" w:cstheme="minorHAnsi"/>
                <w:b/>
                <w:color w:val="000000" w:themeColor="text1"/>
              </w:rPr>
              <w:t>s</w:t>
            </w:r>
            <w:r w:rsidRPr="00773EF3">
              <w:rPr>
                <w:rFonts w:asciiTheme="minorHAnsi" w:hAnsiTheme="minorHAnsi" w:cstheme="minorHAnsi"/>
                <w:b/>
                <w:color w:val="000000" w:themeColor="text1"/>
                <w:spacing w:val="-1"/>
              </w:rPr>
              <w:t>e</w:t>
            </w:r>
            <w:r w:rsidRPr="00773EF3">
              <w:rPr>
                <w:rFonts w:asciiTheme="minorHAnsi" w:hAnsiTheme="minorHAnsi" w:cstheme="minorHAnsi"/>
                <w:b/>
                <w:color w:val="000000" w:themeColor="text1"/>
                <w:spacing w:val="1"/>
              </w:rPr>
              <w:t>k</w:t>
            </w:r>
            <w:r w:rsidRPr="00773EF3">
              <w:rPr>
                <w:rFonts w:asciiTheme="minorHAnsi" w:hAnsiTheme="minorHAnsi" w:cstheme="minorHAnsi"/>
                <w:b/>
                <w:color w:val="000000" w:themeColor="text1"/>
              </w:rPr>
              <w:t>s</w:t>
            </w:r>
            <w:proofErr w:type="spellEnd"/>
            <w:r w:rsidRPr="00773EF3">
              <w:rPr>
                <w:rFonts w:asciiTheme="minorHAnsi" w:hAnsiTheme="minorHAnsi" w:cstheme="minorHAnsi"/>
                <w:b/>
                <w:color w:val="000000" w:themeColor="text1"/>
                <w:spacing w:val="1"/>
              </w:rPr>
              <w:t xml:space="preserve"> </w:t>
            </w:r>
            <w:proofErr w:type="spellStart"/>
            <w:r w:rsidRPr="00773EF3">
              <w:rPr>
                <w:rFonts w:asciiTheme="minorHAnsi" w:hAnsiTheme="minorHAnsi" w:cstheme="minorHAnsi"/>
                <w:b/>
                <w:color w:val="000000" w:themeColor="text1"/>
              </w:rPr>
              <w:t>vajali</w:t>
            </w:r>
            <w:r w:rsidRPr="00773EF3">
              <w:rPr>
                <w:rFonts w:asciiTheme="minorHAnsi" w:hAnsiTheme="minorHAnsi" w:cstheme="minorHAnsi"/>
                <w:b/>
                <w:color w:val="000000" w:themeColor="text1"/>
                <w:spacing w:val="1"/>
              </w:rPr>
              <w:t>k</w:t>
            </w:r>
            <w:r w:rsidRPr="00773EF3">
              <w:rPr>
                <w:rFonts w:asciiTheme="minorHAnsi" w:hAnsiTheme="minorHAnsi" w:cstheme="minorHAnsi"/>
                <w:b/>
                <w:color w:val="000000" w:themeColor="text1"/>
              </w:rPr>
              <w:t>e</w:t>
            </w:r>
            <w:proofErr w:type="spellEnd"/>
            <w:r w:rsidRPr="00773EF3">
              <w:rPr>
                <w:rFonts w:asciiTheme="minorHAnsi" w:hAnsiTheme="minorHAnsi" w:cstheme="minorHAnsi"/>
                <w:b/>
                <w:color w:val="000000" w:themeColor="text1"/>
                <w:spacing w:val="-1"/>
              </w:rPr>
              <w:t xml:space="preserve"> </w:t>
            </w:r>
            <w:proofErr w:type="spellStart"/>
            <w:r w:rsidRPr="00773EF3">
              <w:rPr>
                <w:rFonts w:asciiTheme="minorHAnsi" w:hAnsiTheme="minorHAnsi" w:cstheme="minorHAnsi"/>
                <w:b/>
                <w:color w:val="000000" w:themeColor="text1"/>
              </w:rPr>
              <w:t>i</w:t>
            </w:r>
            <w:r w:rsidRPr="00773EF3">
              <w:rPr>
                <w:rFonts w:asciiTheme="minorHAnsi" w:hAnsiTheme="minorHAnsi" w:cstheme="minorHAnsi"/>
                <w:b/>
                <w:color w:val="000000" w:themeColor="text1"/>
                <w:spacing w:val="1"/>
              </w:rPr>
              <w:t>n</w:t>
            </w:r>
            <w:r w:rsidRPr="00773EF3">
              <w:rPr>
                <w:rFonts w:asciiTheme="minorHAnsi" w:hAnsiTheme="minorHAnsi" w:cstheme="minorHAnsi"/>
                <w:b/>
                <w:color w:val="000000" w:themeColor="text1"/>
              </w:rPr>
              <w:t>v</w:t>
            </w:r>
            <w:r w:rsidRPr="00773EF3">
              <w:rPr>
                <w:rFonts w:asciiTheme="minorHAnsi" w:hAnsiTheme="minorHAnsi" w:cstheme="minorHAnsi"/>
                <w:b/>
                <w:color w:val="000000" w:themeColor="text1"/>
                <w:spacing w:val="-1"/>
              </w:rPr>
              <w:t>e</w:t>
            </w:r>
            <w:r w:rsidRPr="00773EF3">
              <w:rPr>
                <w:rFonts w:asciiTheme="minorHAnsi" w:hAnsiTheme="minorHAnsi" w:cstheme="minorHAnsi"/>
                <w:b/>
                <w:color w:val="000000" w:themeColor="text1"/>
              </w:rPr>
              <w:t>st</w:t>
            </w:r>
            <w:r w:rsidRPr="00773EF3">
              <w:rPr>
                <w:rFonts w:asciiTheme="minorHAnsi" w:hAnsiTheme="minorHAnsi" w:cstheme="minorHAnsi"/>
                <w:b/>
                <w:color w:val="000000" w:themeColor="text1"/>
                <w:spacing w:val="-1"/>
              </w:rPr>
              <w:t>eer</w:t>
            </w:r>
            <w:r w:rsidRPr="00773EF3">
              <w:rPr>
                <w:rFonts w:asciiTheme="minorHAnsi" w:hAnsiTheme="minorHAnsi" w:cstheme="minorHAnsi"/>
                <w:b/>
                <w:color w:val="000000" w:themeColor="text1"/>
              </w:rPr>
              <w:t>i</w:t>
            </w:r>
            <w:r w:rsidRPr="00773EF3">
              <w:rPr>
                <w:rFonts w:asciiTheme="minorHAnsi" w:hAnsiTheme="minorHAnsi" w:cstheme="minorHAnsi"/>
                <w:b/>
                <w:color w:val="000000" w:themeColor="text1"/>
                <w:spacing w:val="1"/>
              </w:rPr>
              <w:t>n</w:t>
            </w:r>
            <w:r w:rsidRPr="00773EF3">
              <w:rPr>
                <w:rFonts w:asciiTheme="minorHAnsi" w:hAnsiTheme="minorHAnsi" w:cstheme="minorHAnsi"/>
                <w:b/>
                <w:color w:val="000000" w:themeColor="text1"/>
              </w:rPr>
              <w:t>g</w:t>
            </w:r>
            <w:r w:rsidRPr="00773EF3">
              <w:rPr>
                <w:rFonts w:asciiTheme="minorHAnsi" w:hAnsiTheme="minorHAnsi" w:cstheme="minorHAnsi"/>
                <w:b/>
                <w:color w:val="000000" w:themeColor="text1"/>
                <w:spacing w:val="1"/>
              </w:rPr>
              <w:t>u</w:t>
            </w:r>
            <w:r w:rsidRPr="00773EF3">
              <w:rPr>
                <w:rFonts w:asciiTheme="minorHAnsi" w:hAnsiTheme="minorHAnsi" w:cstheme="minorHAnsi"/>
                <w:b/>
                <w:color w:val="000000" w:themeColor="text1"/>
              </w:rPr>
              <w:t>te</w:t>
            </w:r>
            <w:proofErr w:type="spellEnd"/>
            <w:r w:rsidRPr="00773EF3">
              <w:rPr>
                <w:rFonts w:asciiTheme="minorHAnsi" w:hAnsiTheme="minorHAnsi" w:cstheme="minorHAnsi"/>
                <w:b/>
                <w:color w:val="000000" w:themeColor="text1"/>
                <w:spacing w:val="-2"/>
              </w:rPr>
              <w:t xml:space="preserve"> </w:t>
            </w:r>
            <w:proofErr w:type="spellStart"/>
            <w:r w:rsidRPr="00773EF3">
              <w:rPr>
                <w:rFonts w:asciiTheme="minorHAnsi" w:hAnsiTheme="minorHAnsi" w:cstheme="minorHAnsi"/>
                <w:b/>
                <w:color w:val="000000" w:themeColor="text1"/>
                <w:spacing w:val="1"/>
              </w:rPr>
              <w:t>t</w:t>
            </w:r>
            <w:r w:rsidRPr="00773EF3">
              <w:rPr>
                <w:rFonts w:asciiTheme="minorHAnsi" w:hAnsiTheme="minorHAnsi" w:cstheme="minorHAnsi"/>
                <w:b/>
                <w:color w:val="000000" w:themeColor="text1"/>
                <w:spacing w:val="-1"/>
              </w:rPr>
              <w:t>e</w:t>
            </w:r>
            <w:r w:rsidRPr="00773EF3">
              <w:rPr>
                <w:rFonts w:asciiTheme="minorHAnsi" w:hAnsiTheme="minorHAnsi" w:cstheme="minorHAnsi"/>
                <w:b/>
                <w:color w:val="000000" w:themeColor="text1"/>
                <w:spacing w:val="-1"/>
                <w:lang w:val="et-EE"/>
              </w:rPr>
              <w:t>gemine</w:t>
            </w:r>
            <w:proofErr w:type="spellEnd"/>
            <w:r w:rsidR="0001257B" w:rsidRPr="00773EF3">
              <w:rPr>
                <w:rFonts w:asciiTheme="minorHAnsi" w:hAnsiTheme="minorHAnsi" w:cstheme="minorHAnsi"/>
                <w:b/>
                <w:color w:val="000000" w:themeColor="text1"/>
                <w:spacing w:val="-1"/>
                <w:lang w:val="et-EE"/>
              </w:rPr>
              <w:t>,</w:t>
            </w:r>
            <w:r w:rsidRPr="00773EF3">
              <w:rPr>
                <w:rFonts w:asciiTheme="minorHAnsi" w:hAnsiTheme="minorHAnsi" w:cstheme="minorHAnsi"/>
                <w:b/>
                <w:color w:val="000000" w:themeColor="text1"/>
                <w:lang w:val="et-EE"/>
              </w:rPr>
              <w:t xml:space="preserve"> </w:t>
            </w:r>
            <w:r w:rsidRPr="00773EF3">
              <w:rPr>
                <w:rFonts w:asciiTheme="minorHAnsi" w:hAnsiTheme="minorHAnsi" w:cstheme="minorHAnsi"/>
                <w:bCs/>
                <w:color w:val="000000" w:themeColor="text1"/>
                <w:lang w:val="et-EE"/>
              </w:rPr>
              <w:t>sh investeeringud keskkonnas</w:t>
            </w:r>
            <w:r w:rsidR="008C5D57" w:rsidRPr="00773EF3">
              <w:rPr>
                <w:rFonts w:asciiTheme="minorHAnsi" w:hAnsiTheme="minorHAnsi" w:cstheme="minorHAnsi"/>
                <w:bCs/>
                <w:color w:val="000000" w:themeColor="text1"/>
                <w:lang w:val="et-EE"/>
              </w:rPr>
              <w:t>õbralikesse</w:t>
            </w:r>
            <w:r w:rsidRPr="00773EF3">
              <w:rPr>
                <w:rFonts w:asciiTheme="minorHAnsi" w:hAnsiTheme="minorHAnsi" w:cstheme="minorHAnsi"/>
                <w:bCs/>
                <w:color w:val="000000" w:themeColor="text1"/>
                <w:lang w:val="et-EE"/>
              </w:rPr>
              <w:t xml:space="preserve"> lahendustesse ja energiatõhususe parandamisesse</w:t>
            </w:r>
          </w:p>
          <w:p w14:paraId="1CD123C5" w14:textId="77777777" w:rsidR="002972DC" w:rsidRPr="00773EF3" w:rsidRDefault="002972DC" w:rsidP="002C4F6F">
            <w:pPr>
              <w:pStyle w:val="ListParagraph"/>
              <w:numPr>
                <w:ilvl w:val="0"/>
                <w:numId w:val="28"/>
              </w:numPr>
              <w:ind w:left="464" w:hanging="284"/>
              <w:rPr>
                <w:rFonts w:asciiTheme="minorHAnsi" w:hAnsiTheme="minorHAnsi" w:cstheme="minorHAnsi"/>
                <w:b/>
                <w:bCs/>
                <w:color w:val="000000" w:themeColor="text1"/>
              </w:rPr>
            </w:pPr>
            <w:r w:rsidRPr="00773EF3">
              <w:rPr>
                <w:rFonts w:asciiTheme="minorHAnsi" w:hAnsiTheme="minorHAnsi" w:cstheme="minorHAnsi"/>
                <w:b/>
                <w:bCs/>
                <w:lang w:val="sv-FI"/>
              </w:rPr>
              <w:t>Ettevõtlusalaste k</w:t>
            </w:r>
            <w:r w:rsidRPr="00773EF3">
              <w:rPr>
                <w:rFonts w:asciiTheme="minorHAnsi" w:hAnsiTheme="minorHAnsi" w:cstheme="minorHAnsi"/>
                <w:b/>
                <w:bCs/>
                <w:spacing w:val="3"/>
                <w:lang w:val="sv-FI"/>
              </w:rPr>
              <w:t>o</w:t>
            </w:r>
            <w:r w:rsidRPr="00773EF3">
              <w:rPr>
                <w:rFonts w:asciiTheme="minorHAnsi" w:hAnsiTheme="minorHAnsi" w:cstheme="minorHAnsi"/>
                <w:b/>
                <w:bCs/>
                <w:lang w:val="sv-FI"/>
              </w:rPr>
              <w:t>ostöövõr</w:t>
            </w:r>
            <w:r w:rsidRPr="00773EF3">
              <w:rPr>
                <w:rFonts w:asciiTheme="minorHAnsi" w:hAnsiTheme="minorHAnsi" w:cstheme="minorHAnsi"/>
                <w:b/>
                <w:bCs/>
                <w:spacing w:val="-3"/>
                <w:lang w:val="sv-FI"/>
              </w:rPr>
              <w:t>g</w:t>
            </w:r>
            <w:r w:rsidRPr="00773EF3">
              <w:rPr>
                <w:rFonts w:asciiTheme="minorHAnsi" w:hAnsiTheme="minorHAnsi" w:cstheme="minorHAnsi"/>
                <w:b/>
                <w:bCs/>
                <w:lang w:val="sv-FI"/>
              </w:rPr>
              <w:t>ust</w:t>
            </w:r>
            <w:r w:rsidRPr="00773EF3">
              <w:rPr>
                <w:rFonts w:asciiTheme="minorHAnsi" w:hAnsiTheme="minorHAnsi" w:cstheme="minorHAnsi"/>
                <w:b/>
                <w:bCs/>
                <w:spacing w:val="1"/>
                <w:lang w:val="sv-FI"/>
              </w:rPr>
              <w:t>i</w:t>
            </w:r>
            <w:r w:rsidRPr="00773EF3">
              <w:rPr>
                <w:rFonts w:asciiTheme="minorHAnsi" w:hAnsiTheme="minorHAnsi" w:cstheme="minorHAnsi"/>
                <w:b/>
                <w:bCs/>
                <w:lang w:val="sv-FI"/>
              </w:rPr>
              <w:t>ke</w:t>
            </w:r>
            <w:r w:rsidRPr="00773EF3">
              <w:rPr>
                <w:rFonts w:asciiTheme="minorHAnsi" w:hAnsiTheme="minorHAnsi" w:cstheme="minorHAnsi"/>
                <w:b/>
                <w:bCs/>
                <w:spacing w:val="-1"/>
                <w:lang w:val="sv-FI"/>
              </w:rPr>
              <w:t xml:space="preserve"> </w:t>
            </w:r>
            <w:r w:rsidRPr="00773EF3">
              <w:rPr>
                <w:rFonts w:asciiTheme="minorHAnsi" w:hAnsiTheme="minorHAnsi" w:cstheme="minorHAnsi"/>
                <w:b/>
                <w:bCs/>
                <w:spacing w:val="1"/>
                <w:lang w:val="sv-FI"/>
              </w:rPr>
              <w:t>a</w:t>
            </w:r>
            <w:r w:rsidRPr="00773EF3">
              <w:rPr>
                <w:rFonts w:asciiTheme="minorHAnsi" w:hAnsiTheme="minorHAnsi" w:cstheme="minorHAnsi"/>
                <w:b/>
                <w:bCs/>
                <w:lang w:val="sv-FI"/>
              </w:rPr>
              <w:t>r</w:t>
            </w:r>
            <w:r w:rsidRPr="00773EF3">
              <w:rPr>
                <w:rFonts w:asciiTheme="minorHAnsi" w:hAnsiTheme="minorHAnsi" w:cstheme="minorHAnsi"/>
                <w:b/>
                <w:bCs/>
                <w:spacing w:val="-2"/>
                <w:lang w:val="sv-FI"/>
              </w:rPr>
              <w:t>e</w:t>
            </w:r>
            <w:r w:rsidRPr="00773EF3">
              <w:rPr>
                <w:rFonts w:asciiTheme="minorHAnsi" w:hAnsiTheme="minorHAnsi" w:cstheme="minorHAnsi"/>
                <w:b/>
                <w:bCs/>
                <w:lang w:val="sv-FI"/>
              </w:rPr>
              <w:t>nd</w:t>
            </w:r>
            <w:r w:rsidRPr="00773EF3">
              <w:rPr>
                <w:rFonts w:asciiTheme="minorHAnsi" w:hAnsiTheme="minorHAnsi" w:cstheme="minorHAnsi"/>
                <w:b/>
                <w:bCs/>
                <w:spacing w:val="-1"/>
                <w:lang w:val="sv-FI"/>
              </w:rPr>
              <w:t>a</w:t>
            </w:r>
            <w:r w:rsidRPr="00773EF3">
              <w:rPr>
                <w:rFonts w:asciiTheme="minorHAnsi" w:hAnsiTheme="minorHAnsi" w:cstheme="minorHAnsi"/>
                <w:b/>
                <w:bCs/>
                <w:spacing w:val="3"/>
                <w:lang w:val="sv-FI"/>
              </w:rPr>
              <w:t>m</w:t>
            </w:r>
            <w:r w:rsidRPr="00773EF3">
              <w:rPr>
                <w:rFonts w:asciiTheme="minorHAnsi" w:hAnsiTheme="minorHAnsi" w:cstheme="minorHAnsi"/>
                <w:b/>
                <w:bCs/>
                <w:lang w:val="sv-FI"/>
              </w:rPr>
              <w:t>ine</w:t>
            </w:r>
          </w:p>
          <w:p w14:paraId="1E55F01F" w14:textId="77777777" w:rsidR="002972DC" w:rsidRPr="00773EF3" w:rsidRDefault="002972DC" w:rsidP="002C4F6F">
            <w:pPr>
              <w:pStyle w:val="ListParagraph"/>
              <w:numPr>
                <w:ilvl w:val="0"/>
                <w:numId w:val="28"/>
              </w:numPr>
              <w:ind w:left="464" w:hanging="284"/>
              <w:rPr>
                <w:rFonts w:asciiTheme="minorHAnsi" w:hAnsiTheme="minorHAnsi" w:cstheme="minorHAnsi"/>
                <w:b/>
                <w:bCs/>
                <w:color w:val="000000" w:themeColor="text1"/>
              </w:rPr>
            </w:pPr>
            <w:r w:rsidRPr="00773EF3">
              <w:rPr>
                <w:rFonts w:asciiTheme="minorHAnsi" w:hAnsiTheme="minorHAnsi" w:cstheme="minorHAnsi"/>
                <w:b/>
                <w:bCs/>
                <w:lang w:val="sv-FI"/>
              </w:rPr>
              <w:t>Noorte ettevõtlusaktiivsuse tõstmine</w:t>
            </w:r>
          </w:p>
          <w:p w14:paraId="61E98789" w14:textId="77777777" w:rsidR="002972DC" w:rsidRPr="00773EF3" w:rsidRDefault="002972DC" w:rsidP="002C4F6F">
            <w:pPr>
              <w:pStyle w:val="ListParagraph"/>
              <w:numPr>
                <w:ilvl w:val="0"/>
                <w:numId w:val="28"/>
              </w:numPr>
              <w:ind w:left="464" w:hanging="284"/>
              <w:rPr>
                <w:rFonts w:asciiTheme="minorHAnsi" w:hAnsiTheme="minorHAnsi" w:cstheme="minorHAnsi"/>
                <w:color w:val="000000" w:themeColor="text1"/>
              </w:rPr>
            </w:pPr>
            <w:r w:rsidRPr="00773EF3">
              <w:rPr>
                <w:rFonts w:asciiTheme="minorHAnsi" w:hAnsiTheme="minorHAnsi" w:cstheme="minorHAnsi"/>
                <w:b/>
                <w:bCs/>
                <w:color w:val="000000" w:themeColor="text1"/>
                <w:lang w:val="et-EE"/>
              </w:rPr>
              <w:t>Ettevõtlusinnovatsiooni</w:t>
            </w:r>
            <w:r w:rsidRPr="00773EF3">
              <w:rPr>
                <w:rFonts w:asciiTheme="minorHAnsi" w:hAnsiTheme="minorHAnsi" w:cstheme="minorHAnsi"/>
                <w:color w:val="000000" w:themeColor="text1"/>
                <w:lang w:val="et-EE"/>
              </w:rPr>
              <w:t xml:space="preserve"> toetavate tegevuste elluviimine (sh teenusdisain ja prototüüpide loomine)</w:t>
            </w:r>
          </w:p>
          <w:p w14:paraId="57018E66" w14:textId="6206F445" w:rsidR="002972DC" w:rsidRPr="00773EF3" w:rsidRDefault="002972DC" w:rsidP="002C4F6F">
            <w:pPr>
              <w:pStyle w:val="ListParagraph"/>
              <w:numPr>
                <w:ilvl w:val="0"/>
                <w:numId w:val="28"/>
              </w:numPr>
              <w:ind w:left="464" w:hanging="284"/>
              <w:rPr>
                <w:rFonts w:asciiTheme="minorHAnsi" w:hAnsiTheme="minorHAnsi" w:cstheme="minorHAnsi"/>
                <w:lang w:val="et-EE"/>
              </w:rPr>
            </w:pPr>
            <w:r w:rsidRPr="00773EF3">
              <w:rPr>
                <w:rFonts w:asciiTheme="minorHAnsi" w:hAnsiTheme="minorHAnsi" w:cstheme="minorHAnsi"/>
                <w:b/>
                <w:color w:val="000000" w:themeColor="text1"/>
                <w:lang w:val="et-EE"/>
              </w:rPr>
              <w:t>K</w:t>
            </w:r>
            <w:proofErr w:type="spellStart"/>
            <w:r w:rsidRPr="00773EF3">
              <w:rPr>
                <w:rFonts w:asciiTheme="minorHAnsi" w:hAnsiTheme="minorHAnsi" w:cstheme="minorHAnsi"/>
                <w:b/>
                <w:color w:val="000000" w:themeColor="text1"/>
              </w:rPr>
              <w:t>o</w:t>
            </w:r>
            <w:r w:rsidRPr="00773EF3">
              <w:rPr>
                <w:rFonts w:asciiTheme="minorHAnsi" w:hAnsiTheme="minorHAnsi" w:cstheme="minorHAnsi"/>
                <w:b/>
                <w:color w:val="000000" w:themeColor="text1"/>
                <w:spacing w:val="1"/>
              </w:rPr>
              <w:t>h</w:t>
            </w:r>
            <w:r w:rsidRPr="00773EF3">
              <w:rPr>
                <w:rFonts w:asciiTheme="minorHAnsi" w:hAnsiTheme="minorHAnsi" w:cstheme="minorHAnsi"/>
                <w:b/>
                <w:color w:val="000000" w:themeColor="text1"/>
              </w:rPr>
              <w:t>al</w:t>
            </w:r>
            <w:r w:rsidRPr="00773EF3">
              <w:rPr>
                <w:rFonts w:asciiTheme="minorHAnsi" w:hAnsiTheme="minorHAnsi" w:cstheme="minorHAnsi"/>
                <w:b/>
                <w:color w:val="000000" w:themeColor="text1"/>
                <w:spacing w:val="1"/>
              </w:rPr>
              <w:t>iku</w:t>
            </w:r>
            <w:r w:rsidRPr="00773EF3">
              <w:rPr>
                <w:rFonts w:asciiTheme="minorHAnsi" w:hAnsiTheme="minorHAnsi" w:cstheme="minorHAnsi"/>
                <w:b/>
                <w:color w:val="000000" w:themeColor="text1"/>
              </w:rPr>
              <w:t>l</w:t>
            </w:r>
            <w:proofErr w:type="spellEnd"/>
            <w:r w:rsidRPr="00773EF3">
              <w:rPr>
                <w:rFonts w:asciiTheme="minorHAnsi" w:hAnsiTheme="minorHAnsi" w:cstheme="minorHAnsi"/>
                <w:b/>
                <w:color w:val="000000" w:themeColor="text1"/>
              </w:rPr>
              <w:t xml:space="preserve"> </w:t>
            </w:r>
            <w:proofErr w:type="spellStart"/>
            <w:r w:rsidRPr="00773EF3">
              <w:rPr>
                <w:rFonts w:asciiTheme="minorHAnsi" w:hAnsiTheme="minorHAnsi" w:cstheme="minorHAnsi"/>
                <w:b/>
                <w:color w:val="000000" w:themeColor="text1"/>
              </w:rPr>
              <w:t>r</w:t>
            </w:r>
            <w:r w:rsidRPr="00773EF3">
              <w:rPr>
                <w:rFonts w:asciiTheme="minorHAnsi" w:hAnsiTheme="minorHAnsi" w:cstheme="minorHAnsi"/>
                <w:b/>
                <w:color w:val="000000" w:themeColor="text1"/>
                <w:spacing w:val="-1"/>
              </w:rPr>
              <w:t>e</w:t>
            </w:r>
            <w:r w:rsidRPr="00773EF3">
              <w:rPr>
                <w:rFonts w:asciiTheme="minorHAnsi" w:hAnsiTheme="minorHAnsi" w:cstheme="minorHAnsi"/>
                <w:b/>
                <w:color w:val="000000" w:themeColor="text1"/>
              </w:rPr>
              <w:t>ss</w:t>
            </w:r>
            <w:r w:rsidRPr="00773EF3">
              <w:rPr>
                <w:rFonts w:asciiTheme="minorHAnsi" w:hAnsiTheme="minorHAnsi" w:cstheme="minorHAnsi"/>
                <w:b/>
                <w:color w:val="000000" w:themeColor="text1"/>
                <w:spacing w:val="1"/>
              </w:rPr>
              <w:t>u</w:t>
            </w:r>
            <w:r w:rsidRPr="00773EF3">
              <w:rPr>
                <w:rFonts w:asciiTheme="minorHAnsi" w:hAnsiTheme="minorHAnsi" w:cstheme="minorHAnsi"/>
                <w:b/>
                <w:color w:val="000000" w:themeColor="text1"/>
                <w:spacing w:val="-1"/>
              </w:rPr>
              <w:t>r</w:t>
            </w:r>
            <w:r w:rsidRPr="00773EF3">
              <w:rPr>
                <w:rFonts w:asciiTheme="minorHAnsi" w:hAnsiTheme="minorHAnsi" w:cstheme="minorHAnsi"/>
                <w:b/>
                <w:color w:val="000000" w:themeColor="text1"/>
                <w:spacing w:val="-2"/>
              </w:rPr>
              <w:t>s</w:t>
            </w:r>
            <w:r w:rsidRPr="00773EF3">
              <w:rPr>
                <w:rFonts w:asciiTheme="minorHAnsi" w:hAnsiTheme="minorHAnsi" w:cstheme="minorHAnsi"/>
                <w:b/>
                <w:color w:val="000000" w:themeColor="text1"/>
              </w:rPr>
              <w:t>il</w:t>
            </w:r>
            <w:proofErr w:type="spellEnd"/>
            <w:r w:rsidRPr="00773EF3">
              <w:rPr>
                <w:rFonts w:asciiTheme="minorHAnsi" w:hAnsiTheme="minorHAnsi" w:cstheme="minorHAnsi"/>
                <w:b/>
                <w:color w:val="000000" w:themeColor="text1"/>
                <w:spacing w:val="3"/>
              </w:rPr>
              <w:t xml:space="preserve"> </w:t>
            </w:r>
            <w:proofErr w:type="spellStart"/>
            <w:r w:rsidRPr="00773EF3">
              <w:rPr>
                <w:rFonts w:asciiTheme="minorHAnsi" w:hAnsiTheme="minorHAnsi" w:cstheme="minorHAnsi"/>
                <w:b/>
                <w:color w:val="000000" w:themeColor="text1"/>
                <w:spacing w:val="1"/>
              </w:rPr>
              <w:t>p</w:t>
            </w:r>
            <w:r w:rsidRPr="00773EF3">
              <w:rPr>
                <w:rFonts w:asciiTheme="minorHAnsi" w:hAnsiTheme="minorHAnsi" w:cstheme="minorHAnsi"/>
                <w:b/>
                <w:color w:val="000000" w:themeColor="text1"/>
              </w:rPr>
              <w:t>õ</w:t>
            </w:r>
            <w:r w:rsidRPr="00773EF3">
              <w:rPr>
                <w:rFonts w:asciiTheme="minorHAnsi" w:hAnsiTheme="minorHAnsi" w:cstheme="minorHAnsi"/>
                <w:b/>
                <w:color w:val="000000" w:themeColor="text1"/>
                <w:spacing w:val="1"/>
              </w:rPr>
              <w:t>h</w:t>
            </w:r>
            <w:r w:rsidRPr="00773EF3">
              <w:rPr>
                <w:rFonts w:asciiTheme="minorHAnsi" w:hAnsiTheme="minorHAnsi" w:cstheme="minorHAnsi"/>
                <w:b/>
                <w:color w:val="000000" w:themeColor="text1"/>
                <w:spacing w:val="-2"/>
              </w:rPr>
              <w:t>i</w:t>
            </w:r>
            <w:r w:rsidRPr="00773EF3">
              <w:rPr>
                <w:rFonts w:asciiTheme="minorHAnsi" w:hAnsiTheme="minorHAnsi" w:cstheme="minorHAnsi"/>
                <w:b/>
                <w:color w:val="000000" w:themeColor="text1"/>
                <w:spacing w:val="1"/>
              </w:rPr>
              <w:t>n</w:t>
            </w:r>
            <w:r w:rsidRPr="00773EF3">
              <w:rPr>
                <w:rFonts w:asciiTheme="minorHAnsi" w:hAnsiTheme="minorHAnsi" w:cstheme="minorHAnsi"/>
                <w:b/>
                <w:color w:val="000000" w:themeColor="text1"/>
                <w:spacing w:val="-1"/>
              </w:rPr>
              <w:t>e</w:t>
            </w:r>
            <w:r w:rsidRPr="00773EF3">
              <w:rPr>
                <w:rFonts w:asciiTheme="minorHAnsi" w:hAnsiTheme="minorHAnsi" w:cstheme="minorHAnsi"/>
                <w:b/>
                <w:color w:val="000000" w:themeColor="text1"/>
              </w:rPr>
              <w:t>vate</w:t>
            </w:r>
            <w:proofErr w:type="spellEnd"/>
            <w:r w:rsidRPr="00773EF3">
              <w:rPr>
                <w:rFonts w:asciiTheme="minorHAnsi" w:hAnsiTheme="minorHAnsi" w:cstheme="minorHAnsi"/>
                <w:b/>
                <w:color w:val="000000" w:themeColor="text1"/>
                <w:spacing w:val="-1"/>
              </w:rPr>
              <w:t xml:space="preserve"> </w:t>
            </w:r>
            <w:proofErr w:type="spellStart"/>
            <w:r w:rsidRPr="00773EF3">
              <w:rPr>
                <w:rFonts w:asciiTheme="minorHAnsi" w:hAnsiTheme="minorHAnsi" w:cstheme="minorHAnsi"/>
                <w:b/>
                <w:color w:val="000000" w:themeColor="text1"/>
              </w:rPr>
              <w:t>toode</w:t>
            </w:r>
            <w:r w:rsidRPr="00773EF3">
              <w:rPr>
                <w:rFonts w:asciiTheme="minorHAnsi" w:hAnsiTheme="minorHAnsi" w:cstheme="minorHAnsi"/>
                <w:b/>
                <w:color w:val="000000" w:themeColor="text1"/>
                <w:spacing w:val="-1"/>
              </w:rPr>
              <w:t>t</w:t>
            </w:r>
            <w:r w:rsidRPr="00773EF3">
              <w:rPr>
                <w:rFonts w:asciiTheme="minorHAnsi" w:hAnsiTheme="minorHAnsi" w:cstheme="minorHAnsi"/>
                <w:b/>
                <w:color w:val="000000" w:themeColor="text1"/>
              </w:rPr>
              <w:t>e</w:t>
            </w:r>
            <w:proofErr w:type="spellEnd"/>
            <w:r w:rsidR="0001257B" w:rsidRPr="00773EF3">
              <w:rPr>
                <w:rFonts w:asciiTheme="minorHAnsi" w:hAnsiTheme="minorHAnsi" w:cstheme="minorHAnsi"/>
                <w:b/>
                <w:color w:val="000000" w:themeColor="text1"/>
              </w:rPr>
              <w:t>,</w:t>
            </w:r>
            <w:r w:rsidRPr="00773EF3">
              <w:rPr>
                <w:rFonts w:asciiTheme="minorHAnsi" w:hAnsiTheme="minorHAnsi" w:cstheme="minorHAnsi"/>
                <w:b/>
                <w:color w:val="000000" w:themeColor="text1"/>
                <w:spacing w:val="-1"/>
              </w:rPr>
              <w:t xml:space="preserve"> </w:t>
            </w:r>
            <w:proofErr w:type="spellStart"/>
            <w:r w:rsidRPr="00773EF3">
              <w:rPr>
                <w:rFonts w:asciiTheme="minorHAnsi" w:hAnsiTheme="minorHAnsi" w:cstheme="minorHAnsi"/>
                <w:b/>
                <w:color w:val="000000" w:themeColor="text1"/>
                <w:spacing w:val="-1"/>
              </w:rPr>
              <w:t>sh</w:t>
            </w:r>
            <w:proofErr w:type="spellEnd"/>
            <w:r w:rsidRPr="00773EF3">
              <w:rPr>
                <w:rFonts w:asciiTheme="minorHAnsi" w:hAnsiTheme="minorHAnsi" w:cstheme="minorHAnsi"/>
                <w:b/>
                <w:color w:val="000000" w:themeColor="text1"/>
                <w:spacing w:val="-1"/>
              </w:rPr>
              <w:t xml:space="preserve"> </w:t>
            </w:r>
            <w:proofErr w:type="spellStart"/>
            <w:r w:rsidRPr="00773EF3">
              <w:rPr>
                <w:rFonts w:asciiTheme="minorHAnsi" w:hAnsiTheme="minorHAnsi" w:cstheme="minorHAnsi"/>
                <w:b/>
                <w:color w:val="000000" w:themeColor="text1"/>
                <w:spacing w:val="-1"/>
              </w:rPr>
              <w:t>turismitoodete</w:t>
            </w:r>
            <w:proofErr w:type="spellEnd"/>
            <w:r w:rsidRPr="00773EF3">
              <w:rPr>
                <w:rFonts w:asciiTheme="minorHAnsi" w:hAnsiTheme="minorHAnsi" w:cstheme="minorHAnsi"/>
                <w:b/>
                <w:color w:val="000000" w:themeColor="text1"/>
                <w:spacing w:val="-1"/>
              </w:rPr>
              <w:t xml:space="preserve"> </w:t>
            </w:r>
            <w:proofErr w:type="spellStart"/>
            <w:r w:rsidRPr="00773EF3">
              <w:rPr>
                <w:rFonts w:asciiTheme="minorHAnsi" w:hAnsiTheme="minorHAnsi" w:cstheme="minorHAnsi"/>
                <w:b/>
                <w:color w:val="000000" w:themeColor="text1"/>
                <w:spacing w:val="2"/>
              </w:rPr>
              <w:t>a</w:t>
            </w:r>
            <w:r w:rsidRPr="00773EF3">
              <w:rPr>
                <w:rFonts w:asciiTheme="minorHAnsi" w:hAnsiTheme="minorHAnsi" w:cstheme="minorHAnsi"/>
                <w:b/>
                <w:color w:val="000000" w:themeColor="text1"/>
                <w:spacing w:val="1"/>
              </w:rPr>
              <w:t>r</w:t>
            </w:r>
            <w:r w:rsidRPr="00773EF3">
              <w:rPr>
                <w:rFonts w:asciiTheme="minorHAnsi" w:hAnsiTheme="minorHAnsi" w:cstheme="minorHAnsi"/>
                <w:b/>
                <w:color w:val="000000" w:themeColor="text1"/>
                <w:spacing w:val="-1"/>
              </w:rPr>
              <w:t>e</w:t>
            </w:r>
            <w:r w:rsidRPr="00773EF3">
              <w:rPr>
                <w:rFonts w:asciiTheme="minorHAnsi" w:hAnsiTheme="minorHAnsi" w:cstheme="minorHAnsi"/>
                <w:b/>
                <w:color w:val="000000" w:themeColor="text1"/>
                <w:spacing w:val="1"/>
              </w:rPr>
              <w:t>nd</w:t>
            </w:r>
            <w:r w:rsidRPr="00773EF3">
              <w:rPr>
                <w:rFonts w:asciiTheme="minorHAnsi" w:hAnsiTheme="minorHAnsi" w:cstheme="minorHAnsi"/>
                <w:b/>
                <w:color w:val="000000" w:themeColor="text1"/>
              </w:rPr>
              <w:t>a</w:t>
            </w:r>
            <w:r w:rsidRPr="00773EF3">
              <w:rPr>
                <w:rFonts w:asciiTheme="minorHAnsi" w:hAnsiTheme="minorHAnsi" w:cstheme="minorHAnsi"/>
                <w:b/>
                <w:color w:val="000000" w:themeColor="text1"/>
                <w:spacing w:val="-3"/>
              </w:rPr>
              <w:t>m</w:t>
            </w:r>
            <w:r w:rsidRPr="00773EF3">
              <w:rPr>
                <w:rFonts w:asciiTheme="minorHAnsi" w:hAnsiTheme="minorHAnsi" w:cstheme="minorHAnsi"/>
                <w:b/>
                <w:color w:val="000000" w:themeColor="text1"/>
              </w:rPr>
              <w:t>i</w:t>
            </w:r>
            <w:r w:rsidRPr="00773EF3">
              <w:rPr>
                <w:rFonts w:asciiTheme="minorHAnsi" w:hAnsiTheme="minorHAnsi" w:cstheme="minorHAnsi"/>
                <w:b/>
                <w:color w:val="000000" w:themeColor="text1"/>
                <w:spacing w:val="1"/>
              </w:rPr>
              <w:t>n</w:t>
            </w:r>
            <w:r w:rsidRPr="00773EF3">
              <w:rPr>
                <w:rFonts w:asciiTheme="minorHAnsi" w:hAnsiTheme="minorHAnsi" w:cstheme="minorHAnsi"/>
                <w:b/>
                <w:color w:val="000000" w:themeColor="text1"/>
              </w:rPr>
              <w:t>e</w:t>
            </w:r>
            <w:proofErr w:type="spellEnd"/>
          </w:p>
          <w:p w14:paraId="71C0D404" w14:textId="52A01308" w:rsidR="002972DC" w:rsidRPr="00773EF3" w:rsidRDefault="002972DC" w:rsidP="002C4F6F">
            <w:pPr>
              <w:pStyle w:val="ListParagraph"/>
              <w:numPr>
                <w:ilvl w:val="0"/>
                <w:numId w:val="28"/>
              </w:numPr>
              <w:ind w:left="464" w:hanging="284"/>
              <w:rPr>
                <w:rFonts w:asciiTheme="minorHAnsi" w:hAnsiTheme="minorHAnsi" w:cstheme="minorHAnsi"/>
                <w:lang w:val="et-EE"/>
              </w:rPr>
            </w:pPr>
            <w:proofErr w:type="spellStart"/>
            <w:r w:rsidRPr="00773EF3">
              <w:rPr>
                <w:rFonts w:asciiTheme="minorHAnsi" w:hAnsiTheme="minorHAnsi" w:cstheme="minorHAnsi"/>
                <w:b/>
                <w:bCs/>
                <w:color w:val="000000" w:themeColor="text1"/>
              </w:rPr>
              <w:t>Piirkonnas</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puudu</w:t>
            </w:r>
            <w:r w:rsidRPr="00773EF3">
              <w:rPr>
                <w:rFonts w:asciiTheme="minorHAnsi" w:hAnsiTheme="minorHAnsi" w:cstheme="minorHAnsi"/>
                <w:b/>
                <w:bCs/>
                <w:color w:val="000000" w:themeColor="text1"/>
                <w:lang w:val="et-EE"/>
              </w:rPr>
              <w:t>vate</w:t>
            </w:r>
            <w:proofErr w:type="spellEnd"/>
            <w:r w:rsidRPr="00773EF3">
              <w:rPr>
                <w:rFonts w:asciiTheme="minorHAnsi" w:hAnsiTheme="minorHAnsi" w:cstheme="minorHAnsi"/>
                <w:b/>
                <w:bCs/>
                <w:color w:val="000000" w:themeColor="text1"/>
                <w:lang w:val="et-EE"/>
              </w:rPr>
              <w:t xml:space="preserve"> teenuste loomine</w:t>
            </w:r>
            <w:r w:rsidR="0001257B" w:rsidRPr="00773EF3">
              <w:rPr>
                <w:rFonts w:asciiTheme="minorHAnsi" w:hAnsiTheme="minorHAnsi" w:cstheme="minorHAnsi"/>
                <w:b/>
                <w:bCs/>
                <w:color w:val="000000" w:themeColor="text1"/>
                <w:lang w:val="et-EE"/>
              </w:rPr>
              <w:t>,</w:t>
            </w:r>
            <w:r w:rsidRPr="00773EF3">
              <w:rPr>
                <w:rFonts w:asciiTheme="minorHAnsi" w:hAnsiTheme="minorHAnsi" w:cstheme="minorHAnsi"/>
                <w:b/>
                <w:bCs/>
                <w:color w:val="000000" w:themeColor="text1"/>
                <w:lang w:val="et-EE"/>
              </w:rPr>
              <w:t xml:space="preserve"> </w:t>
            </w:r>
            <w:r w:rsidRPr="00773EF3">
              <w:rPr>
                <w:rFonts w:asciiTheme="minorHAnsi" w:hAnsiTheme="minorHAnsi" w:cstheme="minorHAnsi"/>
                <w:color w:val="000000" w:themeColor="text1"/>
                <w:lang w:val="et-EE"/>
              </w:rPr>
              <w:t>sh kogukonnateenuste arendamine</w:t>
            </w:r>
          </w:p>
        </w:tc>
      </w:tr>
      <w:tr w:rsidR="002972DC" w:rsidRPr="00773EF3" w14:paraId="65CFE923" w14:textId="77777777" w:rsidTr="00462301">
        <w:tc>
          <w:tcPr>
            <w:tcW w:w="2110" w:type="dxa"/>
          </w:tcPr>
          <w:p w14:paraId="4A138618" w14:textId="08E697F8" w:rsidR="002972DC" w:rsidRPr="00773EF3" w:rsidRDefault="002972DC" w:rsidP="00462301">
            <w:pPr>
              <w:rPr>
                <w:rFonts w:asciiTheme="minorHAnsi" w:hAnsiTheme="minorHAnsi" w:cstheme="minorHAnsi"/>
                <w:lang w:val="sv-FI"/>
              </w:rPr>
            </w:pPr>
            <w:r w:rsidRPr="00773EF3">
              <w:rPr>
                <w:rFonts w:asciiTheme="minorHAnsi" w:hAnsiTheme="minorHAnsi" w:cstheme="minorHAnsi"/>
                <w:lang w:val="sv-FI"/>
              </w:rPr>
              <w:t>Mittetoet</w:t>
            </w:r>
            <w:r w:rsidR="0001257B" w:rsidRPr="00773EF3">
              <w:rPr>
                <w:rFonts w:asciiTheme="minorHAnsi" w:hAnsiTheme="minorHAnsi" w:cstheme="minorHAnsi"/>
                <w:lang w:val="sv-FI"/>
              </w:rPr>
              <w:t>at</w:t>
            </w:r>
            <w:r w:rsidRPr="00773EF3">
              <w:rPr>
                <w:rFonts w:asciiTheme="minorHAnsi" w:hAnsiTheme="minorHAnsi" w:cstheme="minorHAnsi"/>
                <w:lang w:val="sv-FI"/>
              </w:rPr>
              <w:t>avad tegevusvaldkonnad</w:t>
            </w:r>
          </w:p>
        </w:tc>
        <w:tc>
          <w:tcPr>
            <w:tcW w:w="6420" w:type="dxa"/>
          </w:tcPr>
          <w:p w14:paraId="6A0C2979" w14:textId="438867C6" w:rsidR="002972DC" w:rsidRPr="00773EF3" w:rsidRDefault="002972DC" w:rsidP="002C4F6F">
            <w:pPr>
              <w:pStyle w:val="ListParagraph"/>
              <w:numPr>
                <w:ilvl w:val="0"/>
                <w:numId w:val="29"/>
              </w:numPr>
              <w:ind w:left="464" w:hanging="284"/>
              <w:rPr>
                <w:rFonts w:asciiTheme="minorHAnsi" w:hAnsiTheme="minorHAnsi" w:cstheme="minorHAnsi"/>
                <w:color w:val="000000" w:themeColor="text1"/>
                <w:lang w:val="et-EE"/>
              </w:rPr>
            </w:pPr>
            <w:r w:rsidRPr="00773EF3">
              <w:rPr>
                <w:rFonts w:asciiTheme="minorHAnsi" w:hAnsiTheme="minorHAnsi" w:cstheme="minorHAnsi"/>
                <w:b/>
                <w:color w:val="000000" w:themeColor="text1"/>
                <w:lang w:val="et-EE"/>
              </w:rPr>
              <w:t>Põllumajandustootmisse</w:t>
            </w:r>
            <w:r w:rsidRPr="00773EF3">
              <w:rPr>
                <w:rFonts w:asciiTheme="minorHAnsi" w:hAnsiTheme="minorHAnsi" w:cstheme="minorHAnsi"/>
                <w:bCs/>
                <w:color w:val="000000" w:themeColor="text1"/>
                <w:lang w:val="et-EE"/>
              </w:rPr>
              <w:t xml:space="preserve"> investeeringu tegemisega kaasnev kulu</w:t>
            </w:r>
            <w:r w:rsidRPr="00773EF3">
              <w:rPr>
                <w:rFonts w:asciiTheme="minorHAnsi" w:hAnsiTheme="minorHAnsi" w:cstheme="minorHAnsi"/>
                <w:b/>
                <w:color w:val="000000" w:themeColor="text1"/>
                <w:lang w:val="et-EE"/>
              </w:rPr>
              <w:t xml:space="preserve"> </w:t>
            </w:r>
          </w:p>
          <w:p w14:paraId="6F9FF03B" w14:textId="5260C604" w:rsidR="002972DC" w:rsidRPr="00773EF3" w:rsidRDefault="002972DC" w:rsidP="002C4F6F">
            <w:pPr>
              <w:pStyle w:val="ListParagraph"/>
              <w:numPr>
                <w:ilvl w:val="0"/>
                <w:numId w:val="29"/>
              </w:numPr>
              <w:ind w:left="464" w:hanging="284"/>
              <w:rPr>
                <w:rFonts w:asciiTheme="minorHAnsi" w:hAnsiTheme="minorHAnsi" w:cstheme="minorHAnsi"/>
                <w:color w:val="000000" w:themeColor="text1"/>
                <w:lang w:val="et-EE"/>
              </w:rPr>
            </w:pPr>
            <w:r w:rsidRPr="00773EF3">
              <w:rPr>
                <w:rFonts w:asciiTheme="minorHAnsi" w:hAnsiTheme="minorHAnsi" w:cstheme="minorHAnsi"/>
                <w:b/>
                <w:color w:val="000000" w:themeColor="text1"/>
                <w:lang w:val="et-EE"/>
              </w:rPr>
              <w:t>Kalandusega seotud tegevused</w:t>
            </w:r>
            <w:r w:rsidRPr="00773EF3">
              <w:rPr>
                <w:rFonts w:asciiTheme="minorHAnsi" w:hAnsiTheme="minorHAnsi" w:cstheme="minorHAnsi"/>
                <w:color w:val="000000" w:themeColor="text1"/>
                <w:lang w:val="et-EE"/>
              </w:rPr>
              <w:t xml:space="preserve"> (L</w:t>
            </w:r>
            <w:r w:rsidR="0001257B" w:rsidRPr="00773EF3">
              <w:rPr>
                <w:rFonts w:asciiTheme="minorHAnsi" w:hAnsiTheme="minorHAnsi" w:cstheme="minorHAnsi"/>
                <w:color w:val="000000" w:themeColor="text1"/>
                <w:lang w:val="et-EE"/>
              </w:rPr>
              <w:t xml:space="preserve">äänemaa </w:t>
            </w:r>
            <w:r w:rsidRPr="00773EF3">
              <w:rPr>
                <w:rFonts w:asciiTheme="minorHAnsi" w:hAnsiTheme="minorHAnsi" w:cstheme="minorHAnsi"/>
                <w:color w:val="000000" w:themeColor="text1"/>
                <w:lang w:val="et-EE"/>
              </w:rPr>
              <w:t>R</w:t>
            </w:r>
            <w:r w:rsidR="0001257B" w:rsidRPr="00773EF3">
              <w:rPr>
                <w:rFonts w:asciiTheme="minorHAnsi" w:hAnsiTheme="minorHAnsi" w:cstheme="minorHAnsi"/>
                <w:color w:val="000000" w:themeColor="text1"/>
                <w:lang w:val="et-EE"/>
              </w:rPr>
              <w:t xml:space="preserve">annakalanduse </w:t>
            </w:r>
            <w:r w:rsidRPr="00773EF3">
              <w:rPr>
                <w:rFonts w:asciiTheme="minorHAnsi" w:hAnsiTheme="minorHAnsi" w:cstheme="minorHAnsi"/>
                <w:color w:val="000000" w:themeColor="text1"/>
                <w:lang w:val="et-EE"/>
              </w:rPr>
              <w:t>S</w:t>
            </w:r>
            <w:r w:rsidR="0001257B" w:rsidRPr="00773EF3">
              <w:rPr>
                <w:rFonts w:asciiTheme="minorHAnsi" w:hAnsiTheme="minorHAnsi" w:cstheme="minorHAnsi"/>
                <w:color w:val="000000" w:themeColor="text1"/>
                <w:lang w:val="et-EE"/>
              </w:rPr>
              <w:t>eltsi</w:t>
            </w:r>
            <w:r w:rsidRPr="00773EF3">
              <w:rPr>
                <w:rFonts w:asciiTheme="minorHAnsi" w:hAnsiTheme="minorHAnsi" w:cstheme="minorHAnsi"/>
                <w:color w:val="000000" w:themeColor="text1"/>
                <w:lang w:val="et-EE"/>
              </w:rPr>
              <w:t xml:space="preserve"> poolt toetatavad tegevused)</w:t>
            </w:r>
          </w:p>
        </w:tc>
      </w:tr>
      <w:tr w:rsidR="002972DC" w:rsidRPr="00773EF3" w14:paraId="05322566" w14:textId="77777777" w:rsidTr="00462301">
        <w:tc>
          <w:tcPr>
            <w:tcW w:w="2110" w:type="dxa"/>
          </w:tcPr>
          <w:p w14:paraId="742FDE85" w14:textId="446D2573" w:rsidR="002972DC" w:rsidRPr="00773EF3" w:rsidRDefault="002972DC" w:rsidP="00462301">
            <w:pPr>
              <w:rPr>
                <w:rFonts w:asciiTheme="minorHAnsi" w:hAnsiTheme="minorHAnsi" w:cstheme="minorHAnsi"/>
                <w:lang w:val="sv-FI"/>
              </w:rPr>
            </w:pPr>
            <w:r w:rsidRPr="00773EF3">
              <w:rPr>
                <w:rFonts w:asciiTheme="minorHAnsi" w:hAnsiTheme="minorHAnsi" w:cstheme="minorHAnsi"/>
                <w:lang w:val="sv-FI"/>
              </w:rPr>
              <w:t>Toeta</w:t>
            </w:r>
            <w:r w:rsidR="0001257B" w:rsidRPr="00773EF3">
              <w:rPr>
                <w:rFonts w:asciiTheme="minorHAnsi" w:hAnsiTheme="minorHAnsi" w:cstheme="minorHAnsi"/>
                <w:lang w:val="sv-FI"/>
              </w:rPr>
              <w:t>ta</w:t>
            </w:r>
            <w:r w:rsidRPr="00773EF3">
              <w:rPr>
                <w:rFonts w:asciiTheme="minorHAnsi" w:hAnsiTheme="minorHAnsi" w:cstheme="minorHAnsi"/>
                <w:lang w:val="sv-FI"/>
              </w:rPr>
              <w:t>vad tegevused</w:t>
            </w:r>
          </w:p>
        </w:tc>
        <w:tc>
          <w:tcPr>
            <w:tcW w:w="6420" w:type="dxa"/>
          </w:tcPr>
          <w:p w14:paraId="6B78895A" w14:textId="42A38289" w:rsidR="002972DC" w:rsidRPr="00773EF3" w:rsidRDefault="002972DC" w:rsidP="002C4F6F">
            <w:pPr>
              <w:pStyle w:val="ListParagraph"/>
              <w:numPr>
                <w:ilvl w:val="0"/>
                <w:numId w:val="31"/>
              </w:numPr>
              <w:ind w:left="466" w:hanging="284"/>
              <w:rPr>
                <w:rFonts w:asciiTheme="minorHAnsi" w:hAnsiTheme="minorHAnsi" w:cstheme="minorHAnsi"/>
                <w:lang w:val="et-EE"/>
              </w:rPr>
            </w:pPr>
            <w:r w:rsidRPr="00773EF3">
              <w:rPr>
                <w:rFonts w:asciiTheme="minorHAnsi" w:hAnsiTheme="minorHAnsi" w:cstheme="minorHAnsi"/>
                <w:lang w:val="et-EE"/>
              </w:rPr>
              <w:t xml:space="preserve">Investeeringud materiaalsesse või immateriaalsesse varasse (taristusse, hoonetesse, seadmetesse, tarkvarasse jne), sh taastuvenergia lahendustesse </w:t>
            </w:r>
            <w:r w:rsidR="0001257B" w:rsidRPr="00773EF3">
              <w:rPr>
                <w:rFonts w:asciiTheme="minorHAnsi" w:hAnsiTheme="minorHAnsi" w:cstheme="minorHAnsi"/>
                <w:lang w:val="et-EE"/>
              </w:rPr>
              <w:t>taotleja</w:t>
            </w:r>
            <w:r w:rsidRPr="00773EF3">
              <w:rPr>
                <w:rFonts w:asciiTheme="minorHAnsi" w:hAnsiTheme="minorHAnsi" w:cstheme="minorHAnsi"/>
                <w:lang w:val="et-EE"/>
              </w:rPr>
              <w:t xml:space="preserve"> </w:t>
            </w:r>
            <w:r w:rsidR="00163D5B" w:rsidRPr="00773EF3">
              <w:rPr>
                <w:rFonts w:asciiTheme="minorHAnsi" w:hAnsiTheme="minorHAnsi" w:cstheme="minorHAnsi"/>
                <w:lang w:val="et-EE"/>
              </w:rPr>
              <w:t xml:space="preserve">enda </w:t>
            </w:r>
            <w:r w:rsidRPr="00773EF3">
              <w:rPr>
                <w:rFonts w:asciiTheme="minorHAnsi" w:hAnsiTheme="minorHAnsi" w:cstheme="minorHAnsi"/>
                <w:lang w:val="et-EE"/>
              </w:rPr>
              <w:t>tarbeks</w:t>
            </w:r>
          </w:p>
          <w:p w14:paraId="0A3A3769" w14:textId="09ABD614" w:rsidR="002972DC" w:rsidRPr="00773EF3" w:rsidRDefault="002972DC" w:rsidP="002C4F6F">
            <w:pPr>
              <w:pStyle w:val="ListParagraph"/>
              <w:numPr>
                <w:ilvl w:val="0"/>
                <w:numId w:val="31"/>
              </w:numPr>
              <w:ind w:left="466" w:hanging="284"/>
              <w:rPr>
                <w:rFonts w:asciiTheme="minorHAnsi" w:hAnsiTheme="minorHAnsi" w:cstheme="minorHAnsi"/>
                <w:lang w:val="et-EE"/>
              </w:rPr>
            </w:pPr>
            <w:r w:rsidRPr="00773EF3">
              <w:rPr>
                <w:rFonts w:asciiTheme="minorHAnsi" w:hAnsiTheme="minorHAnsi" w:cstheme="minorHAnsi"/>
                <w:lang w:val="et-EE"/>
              </w:rPr>
              <w:t>Investeeringuga otseselt seotud kaasnevad tegevused, mis moodustavad kuni 10% investeeringu maksumusest</w:t>
            </w:r>
            <w:r w:rsidR="0001257B" w:rsidRPr="00773EF3">
              <w:rPr>
                <w:rFonts w:asciiTheme="minorHAnsi" w:hAnsiTheme="minorHAnsi" w:cstheme="minorHAnsi"/>
                <w:lang w:val="et-EE"/>
              </w:rPr>
              <w:t>,</w:t>
            </w:r>
            <w:r w:rsidRPr="00773EF3">
              <w:rPr>
                <w:rFonts w:asciiTheme="minorHAnsi" w:hAnsiTheme="minorHAnsi" w:cstheme="minorHAnsi"/>
                <w:lang w:val="et-EE"/>
              </w:rPr>
              <w:t xml:space="preserve"> sh: </w:t>
            </w:r>
          </w:p>
          <w:p w14:paraId="766C7867" w14:textId="68EC8A16" w:rsidR="002972DC" w:rsidRPr="00773EF3" w:rsidRDefault="002972DC" w:rsidP="002C4F6F">
            <w:pPr>
              <w:pStyle w:val="ListParagraph"/>
              <w:numPr>
                <w:ilvl w:val="0"/>
                <w:numId w:val="43"/>
              </w:numPr>
              <w:ind w:hanging="256"/>
              <w:rPr>
                <w:rFonts w:asciiTheme="minorHAnsi" w:hAnsiTheme="minorHAnsi" w:cstheme="minorHAnsi"/>
                <w:lang w:val="et-EE"/>
              </w:rPr>
            </w:pPr>
            <w:r w:rsidRPr="00773EF3">
              <w:rPr>
                <w:rFonts w:asciiTheme="minorHAnsi" w:hAnsiTheme="minorHAnsi" w:cstheme="minorHAnsi"/>
                <w:lang w:val="et-EE"/>
              </w:rPr>
              <w:t xml:space="preserve">ehitamisega kaasnev keskkonnamõju hindamine, ehitusgeoloogiline ja -geodeetiline uurimistöö, teostatavusuuring, projekteerimine, energiaaudit, omanikujärelevalve, </w:t>
            </w:r>
            <w:proofErr w:type="spellStart"/>
            <w:r w:rsidRPr="00773EF3">
              <w:rPr>
                <w:rFonts w:asciiTheme="minorHAnsi" w:hAnsiTheme="minorHAnsi" w:cstheme="minorHAnsi"/>
                <w:lang w:val="et-EE"/>
              </w:rPr>
              <w:t>muinsuskaitseline</w:t>
            </w:r>
            <w:proofErr w:type="spellEnd"/>
            <w:r w:rsidRPr="00773EF3">
              <w:rPr>
                <w:rFonts w:asciiTheme="minorHAnsi" w:hAnsiTheme="minorHAnsi" w:cstheme="minorHAnsi"/>
                <w:lang w:val="et-EE"/>
              </w:rPr>
              <w:t xml:space="preserve"> järelevalve</w:t>
            </w:r>
          </w:p>
          <w:p w14:paraId="3A540FA3" w14:textId="1704858F" w:rsidR="002972DC" w:rsidRPr="00773EF3" w:rsidRDefault="002972DC" w:rsidP="002C4F6F">
            <w:pPr>
              <w:pStyle w:val="ListParagraph"/>
              <w:numPr>
                <w:ilvl w:val="0"/>
                <w:numId w:val="43"/>
              </w:numPr>
              <w:ind w:hanging="256"/>
              <w:rPr>
                <w:rFonts w:asciiTheme="minorHAnsi" w:hAnsiTheme="minorHAnsi" w:cstheme="minorHAnsi"/>
                <w:lang w:val="et-EE"/>
              </w:rPr>
            </w:pPr>
            <w:r w:rsidRPr="00773EF3">
              <w:rPr>
                <w:rFonts w:asciiTheme="minorHAnsi" w:hAnsiTheme="minorHAnsi" w:cstheme="minorHAnsi"/>
                <w:lang w:val="et-EE"/>
              </w:rPr>
              <w:t>objekti tähistamine</w:t>
            </w:r>
          </w:p>
          <w:p w14:paraId="45E8C2BF" w14:textId="575816CC" w:rsidR="002972DC" w:rsidRPr="00773EF3" w:rsidRDefault="002972DC" w:rsidP="002C4F6F">
            <w:pPr>
              <w:pStyle w:val="ListParagraph"/>
              <w:numPr>
                <w:ilvl w:val="0"/>
                <w:numId w:val="43"/>
              </w:numPr>
              <w:ind w:hanging="256"/>
              <w:rPr>
                <w:rFonts w:asciiTheme="minorHAnsi" w:hAnsiTheme="minorHAnsi" w:cstheme="minorHAnsi"/>
                <w:lang w:val="et-EE"/>
              </w:rPr>
            </w:pPr>
            <w:r w:rsidRPr="00773EF3">
              <w:rPr>
                <w:rFonts w:asciiTheme="minorHAnsi" w:hAnsiTheme="minorHAnsi" w:cstheme="minorHAnsi"/>
                <w:lang w:val="et-EE"/>
              </w:rPr>
              <w:t>koolitus</w:t>
            </w:r>
          </w:p>
          <w:p w14:paraId="0D83EDC2" w14:textId="61BE7C4C" w:rsidR="002972DC" w:rsidRPr="00773EF3" w:rsidRDefault="002972DC" w:rsidP="002C4F6F">
            <w:pPr>
              <w:pStyle w:val="ListParagraph"/>
              <w:numPr>
                <w:ilvl w:val="0"/>
                <w:numId w:val="43"/>
              </w:numPr>
              <w:ind w:hanging="256"/>
              <w:rPr>
                <w:rFonts w:asciiTheme="minorHAnsi" w:hAnsiTheme="minorHAnsi" w:cstheme="minorHAnsi"/>
                <w:lang w:val="et-EE"/>
              </w:rPr>
            </w:pPr>
            <w:r w:rsidRPr="00773EF3">
              <w:rPr>
                <w:rFonts w:asciiTheme="minorHAnsi" w:hAnsiTheme="minorHAnsi" w:cstheme="minorHAnsi"/>
                <w:lang w:val="et-EE"/>
              </w:rPr>
              <w:t>turundustegevus</w:t>
            </w:r>
          </w:p>
          <w:p w14:paraId="1944F330" w14:textId="035E2706" w:rsidR="002972DC" w:rsidRPr="00773EF3" w:rsidRDefault="002972DC" w:rsidP="002C4F6F">
            <w:pPr>
              <w:pStyle w:val="ListParagraph"/>
              <w:numPr>
                <w:ilvl w:val="0"/>
                <w:numId w:val="31"/>
              </w:numPr>
              <w:ind w:left="466" w:hanging="284"/>
              <w:rPr>
                <w:rFonts w:asciiTheme="minorHAnsi" w:hAnsiTheme="minorHAnsi" w:cstheme="minorHAnsi"/>
                <w:lang w:val="et-EE"/>
              </w:rPr>
            </w:pPr>
            <w:r w:rsidRPr="00773EF3">
              <w:rPr>
                <w:rFonts w:asciiTheme="minorHAnsi" w:hAnsiTheme="minorHAnsi" w:cstheme="minorHAnsi"/>
                <w:lang w:val="et-EE"/>
              </w:rPr>
              <w:t>Ühistegevuse</w:t>
            </w:r>
            <w:r w:rsidRPr="00773EF3">
              <w:rPr>
                <w:rStyle w:val="FootnoteReference"/>
                <w:rFonts w:asciiTheme="minorHAnsi" w:hAnsiTheme="minorHAnsi" w:cstheme="minorHAnsi"/>
                <w:lang w:val="et-EE"/>
              </w:rPr>
              <w:footnoteReference w:id="3"/>
            </w:r>
            <w:r w:rsidRPr="00773EF3">
              <w:rPr>
                <w:rFonts w:asciiTheme="minorHAnsi" w:hAnsiTheme="minorHAnsi" w:cstheme="minorHAnsi"/>
                <w:lang w:val="et-EE"/>
              </w:rPr>
              <w:t xml:space="preserve"> raames elluviidavad mitte-investeeringud (koolitustegevus, turundus, sündmuste korraldamine, projektijuhtimine)</w:t>
            </w:r>
          </w:p>
        </w:tc>
      </w:tr>
      <w:tr w:rsidR="002972DC" w:rsidRPr="00773EF3" w14:paraId="34B898C1" w14:textId="77777777" w:rsidTr="00462301">
        <w:trPr>
          <w:trHeight w:val="278"/>
        </w:trPr>
        <w:tc>
          <w:tcPr>
            <w:tcW w:w="2110" w:type="dxa"/>
          </w:tcPr>
          <w:p w14:paraId="6FD16CEE" w14:textId="77777777" w:rsidR="002972DC" w:rsidRPr="00773EF3" w:rsidRDefault="002972DC" w:rsidP="00462301">
            <w:pPr>
              <w:rPr>
                <w:rFonts w:asciiTheme="minorHAnsi" w:hAnsiTheme="minorHAnsi" w:cstheme="minorHAnsi"/>
                <w:lang w:val="et-EE"/>
              </w:rPr>
            </w:pPr>
            <w:r w:rsidRPr="00773EF3">
              <w:rPr>
                <w:rFonts w:asciiTheme="minorHAnsi" w:hAnsiTheme="minorHAnsi" w:cstheme="minorHAnsi"/>
                <w:lang w:val="sv-FI"/>
              </w:rPr>
              <w:t>Mittetoetatavad tegevused</w:t>
            </w:r>
          </w:p>
        </w:tc>
        <w:tc>
          <w:tcPr>
            <w:tcW w:w="6420" w:type="dxa"/>
          </w:tcPr>
          <w:p w14:paraId="504CCD1D" w14:textId="77777777" w:rsidR="002972DC" w:rsidRPr="00773EF3" w:rsidRDefault="002972DC" w:rsidP="002C4F6F">
            <w:pPr>
              <w:pStyle w:val="ListParagraph"/>
              <w:numPr>
                <w:ilvl w:val="0"/>
                <w:numId w:val="23"/>
              </w:numPr>
              <w:ind w:left="466" w:hanging="284"/>
              <w:rPr>
                <w:rFonts w:asciiTheme="minorHAnsi" w:hAnsiTheme="minorHAnsi" w:cstheme="minorHAnsi"/>
              </w:rPr>
            </w:pPr>
            <w:proofErr w:type="spellStart"/>
            <w:r w:rsidRPr="00773EF3">
              <w:rPr>
                <w:rFonts w:asciiTheme="minorHAnsi" w:hAnsiTheme="minorHAnsi" w:cstheme="minorHAnsi"/>
              </w:rPr>
              <w:t>Investeeringut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valmistavad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kui</w:t>
            </w:r>
            <w:proofErr w:type="spellEnd"/>
            <w:r w:rsidRPr="00773EF3">
              <w:rPr>
                <w:rFonts w:asciiTheme="minorHAnsi" w:hAnsiTheme="minorHAnsi" w:cstheme="minorHAnsi"/>
              </w:rPr>
              <w:t xml:space="preserve"> need </w:t>
            </w:r>
            <w:proofErr w:type="spellStart"/>
            <w:r w:rsidRPr="00773EF3">
              <w:rPr>
                <w:rFonts w:asciiTheme="minorHAnsi" w:hAnsiTheme="minorHAnsi" w:cstheme="minorHAnsi"/>
              </w:rPr>
              <w:t>viiakse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eraldiseisva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projektina</w:t>
            </w:r>
            <w:proofErr w:type="spellEnd"/>
          </w:p>
          <w:p w14:paraId="2D65A5AE" w14:textId="77777777" w:rsidR="002972DC" w:rsidRPr="00773EF3" w:rsidRDefault="002972DC" w:rsidP="002C4F6F">
            <w:pPr>
              <w:pStyle w:val="NormalWeb"/>
              <w:numPr>
                <w:ilvl w:val="0"/>
                <w:numId w:val="23"/>
              </w:numPr>
              <w:shd w:val="clear" w:color="auto" w:fill="FFFFFF"/>
              <w:spacing w:before="0" w:beforeAutospacing="0" w:after="0" w:afterAutospacing="0"/>
              <w:ind w:left="466" w:hanging="284"/>
              <w:rPr>
                <w:rFonts w:asciiTheme="minorHAnsi" w:hAnsiTheme="minorHAnsi" w:cstheme="minorHAnsi"/>
                <w:lang w:val="et-EE"/>
              </w:rPr>
            </w:pPr>
            <w:r w:rsidRPr="00773EF3">
              <w:rPr>
                <w:rFonts w:asciiTheme="minorHAnsi" w:hAnsiTheme="minorHAnsi" w:cstheme="minorHAnsi"/>
                <w:lang w:val="et-EE"/>
              </w:rPr>
              <w:t>Vabatahtliku töö arvestamine omafinantseeringuna</w:t>
            </w:r>
          </w:p>
          <w:p w14:paraId="2F91DD60" w14:textId="753D04D9" w:rsidR="002972DC" w:rsidRPr="00773EF3" w:rsidRDefault="002972DC" w:rsidP="002C4F6F">
            <w:pPr>
              <w:pStyle w:val="NormalWeb"/>
              <w:numPr>
                <w:ilvl w:val="0"/>
                <w:numId w:val="23"/>
              </w:numPr>
              <w:shd w:val="clear" w:color="auto" w:fill="FFFFFF"/>
              <w:spacing w:before="0" w:beforeAutospacing="0" w:after="0" w:afterAutospacing="0"/>
              <w:ind w:left="466" w:hanging="284"/>
              <w:rPr>
                <w:rFonts w:asciiTheme="minorHAnsi" w:hAnsiTheme="minorHAnsi" w:cstheme="minorHAnsi"/>
                <w:lang w:val="et-EE"/>
              </w:rPr>
            </w:pPr>
            <w:r w:rsidRPr="00773EF3">
              <w:rPr>
                <w:rFonts w:asciiTheme="minorHAnsi" w:hAnsiTheme="minorHAnsi" w:cstheme="minorHAnsi"/>
                <w:lang w:val="et-EE"/>
              </w:rPr>
              <w:t>Projektijuhtimine</w:t>
            </w:r>
            <w:r w:rsidR="00702CFD" w:rsidRPr="00773EF3">
              <w:rPr>
                <w:rFonts w:asciiTheme="minorHAnsi" w:hAnsiTheme="minorHAnsi" w:cstheme="minorHAnsi"/>
                <w:lang w:val="et-EE"/>
              </w:rPr>
              <w:t xml:space="preserve"> va ühistegevuse puhul</w:t>
            </w:r>
          </w:p>
          <w:p w14:paraId="09E68B90" w14:textId="77777777" w:rsidR="002972DC" w:rsidRPr="00773EF3" w:rsidRDefault="002972DC" w:rsidP="002C4F6F">
            <w:pPr>
              <w:pStyle w:val="NormalWeb"/>
              <w:numPr>
                <w:ilvl w:val="0"/>
                <w:numId w:val="23"/>
              </w:numPr>
              <w:shd w:val="clear" w:color="auto" w:fill="FFFFFF"/>
              <w:spacing w:before="0" w:beforeAutospacing="0" w:after="0" w:afterAutospacing="0"/>
              <w:ind w:left="466" w:hanging="284"/>
              <w:rPr>
                <w:rFonts w:asciiTheme="minorHAnsi" w:hAnsiTheme="minorHAnsi" w:cstheme="minorHAnsi"/>
                <w:lang w:val="et-EE"/>
              </w:rPr>
            </w:pPr>
            <w:proofErr w:type="spellStart"/>
            <w:r w:rsidRPr="00773EF3">
              <w:rPr>
                <w:rFonts w:asciiTheme="minorHAnsi" w:hAnsiTheme="minorHAnsi" w:cstheme="minorHAnsi"/>
              </w:rPr>
              <w:t>Kinnistu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ost</w:t>
            </w:r>
            <w:proofErr w:type="spellEnd"/>
          </w:p>
          <w:p w14:paraId="6C84C510" w14:textId="744F1877" w:rsidR="002972DC" w:rsidRPr="00773EF3" w:rsidRDefault="002972DC" w:rsidP="002C4F6F">
            <w:pPr>
              <w:pStyle w:val="ListParagraph"/>
              <w:numPr>
                <w:ilvl w:val="0"/>
                <w:numId w:val="23"/>
              </w:numPr>
              <w:ind w:left="466" w:hanging="284"/>
              <w:rPr>
                <w:rFonts w:asciiTheme="minorHAnsi" w:hAnsiTheme="minorHAnsi" w:cstheme="minorHAnsi"/>
              </w:rPr>
            </w:pPr>
            <w:proofErr w:type="spellStart"/>
            <w:r w:rsidRPr="00773EF3">
              <w:rPr>
                <w:rFonts w:asciiTheme="minorHAnsi" w:hAnsiTheme="minorHAnsi" w:cstheme="minorHAnsi"/>
              </w:rPr>
              <w:t>Päikese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tuuleparkide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rajamine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eraldiseisva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ettevõtlusena</w:t>
            </w:r>
            <w:proofErr w:type="spellEnd"/>
            <w:r w:rsidR="008C5D57" w:rsidRPr="00773EF3">
              <w:rPr>
                <w:rFonts w:asciiTheme="minorHAnsi" w:hAnsiTheme="minorHAnsi" w:cstheme="minorHAnsi"/>
              </w:rPr>
              <w:t xml:space="preserve"> </w:t>
            </w:r>
            <w:proofErr w:type="spellStart"/>
            <w:r w:rsidR="008C5D57" w:rsidRPr="00773EF3">
              <w:rPr>
                <w:rFonts w:asciiTheme="minorHAnsi" w:hAnsiTheme="minorHAnsi" w:cstheme="minorHAnsi"/>
              </w:rPr>
              <w:t>tulu</w:t>
            </w:r>
            <w:proofErr w:type="spellEnd"/>
            <w:r w:rsidR="008C5D57" w:rsidRPr="00773EF3">
              <w:rPr>
                <w:rFonts w:asciiTheme="minorHAnsi" w:hAnsiTheme="minorHAnsi" w:cstheme="minorHAnsi"/>
              </w:rPr>
              <w:t xml:space="preserve"> </w:t>
            </w:r>
            <w:proofErr w:type="spellStart"/>
            <w:r w:rsidR="008C5D57" w:rsidRPr="00773EF3">
              <w:rPr>
                <w:rFonts w:asciiTheme="minorHAnsi" w:hAnsiTheme="minorHAnsi" w:cstheme="minorHAnsi"/>
              </w:rPr>
              <w:t>teenimise</w:t>
            </w:r>
            <w:proofErr w:type="spellEnd"/>
            <w:r w:rsidR="008C5D57" w:rsidRPr="00773EF3">
              <w:rPr>
                <w:rFonts w:asciiTheme="minorHAnsi" w:hAnsiTheme="minorHAnsi" w:cstheme="minorHAnsi"/>
              </w:rPr>
              <w:t xml:space="preserve"> </w:t>
            </w:r>
            <w:proofErr w:type="spellStart"/>
            <w:r w:rsidR="008C5D57" w:rsidRPr="00773EF3">
              <w:rPr>
                <w:rFonts w:asciiTheme="minorHAnsi" w:hAnsiTheme="minorHAnsi" w:cstheme="minorHAnsi"/>
              </w:rPr>
              <w:t>eesmärgil</w:t>
            </w:r>
            <w:proofErr w:type="spellEnd"/>
          </w:p>
          <w:p w14:paraId="3C88E808" w14:textId="77777777" w:rsidR="002972DC" w:rsidRPr="00773EF3" w:rsidRDefault="002972DC" w:rsidP="002C4F6F">
            <w:pPr>
              <w:pStyle w:val="ListParagraph"/>
              <w:numPr>
                <w:ilvl w:val="0"/>
                <w:numId w:val="23"/>
              </w:numPr>
              <w:ind w:left="466" w:hanging="284"/>
              <w:rPr>
                <w:rFonts w:asciiTheme="minorHAnsi" w:hAnsiTheme="minorHAnsi" w:cstheme="minorHAnsi"/>
              </w:rPr>
            </w:pPr>
            <w:proofErr w:type="spellStart"/>
            <w:r w:rsidRPr="00773EF3">
              <w:rPr>
                <w:rFonts w:asciiTheme="minorHAnsi" w:hAnsiTheme="minorHAnsi" w:cstheme="minorHAnsi"/>
              </w:rPr>
              <w:t>Uue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põlvkonna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elektroonilise</w:t>
            </w:r>
            <w:proofErr w:type="spellEnd"/>
            <w:r w:rsidRPr="00773EF3">
              <w:rPr>
                <w:rFonts w:asciiTheme="minorHAnsi" w:hAnsiTheme="minorHAnsi" w:cstheme="minorHAnsi"/>
              </w:rPr>
              <w:t xml:space="preserve"> side </w:t>
            </w:r>
            <w:proofErr w:type="spellStart"/>
            <w:r w:rsidRPr="00773EF3">
              <w:rPr>
                <w:rFonts w:asciiTheme="minorHAnsi" w:hAnsiTheme="minorHAnsi" w:cstheme="minorHAnsi"/>
              </w:rPr>
              <w:t>juurdepääsuvõrgu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rajamine</w:t>
            </w:r>
            <w:proofErr w:type="spellEnd"/>
          </w:p>
          <w:p w14:paraId="6B3A4010" w14:textId="77777777" w:rsidR="002972DC" w:rsidRPr="00773EF3" w:rsidRDefault="002972DC" w:rsidP="002C4F6F">
            <w:pPr>
              <w:pStyle w:val="NormalWeb"/>
              <w:numPr>
                <w:ilvl w:val="0"/>
                <w:numId w:val="23"/>
              </w:numPr>
              <w:shd w:val="clear" w:color="auto" w:fill="FFFFFF"/>
              <w:spacing w:before="0" w:beforeAutospacing="0" w:after="0" w:afterAutospacing="0"/>
              <w:ind w:left="466" w:hanging="284"/>
              <w:rPr>
                <w:rFonts w:asciiTheme="minorHAnsi" w:hAnsiTheme="minorHAnsi" w:cstheme="minorHAnsi"/>
                <w:lang w:val="et-EE"/>
              </w:rPr>
            </w:pPr>
            <w:proofErr w:type="spellStart"/>
            <w:r w:rsidRPr="00773EF3">
              <w:rPr>
                <w:rFonts w:asciiTheme="minorHAnsi" w:hAnsiTheme="minorHAnsi" w:cstheme="minorHAnsi"/>
              </w:rPr>
              <w:t>Kõik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muud</w:t>
            </w:r>
            <w:proofErr w:type="spellEnd"/>
            <w:r w:rsidRPr="00773EF3">
              <w:rPr>
                <w:rFonts w:asciiTheme="minorHAnsi" w:hAnsiTheme="minorHAnsi" w:cstheme="minorHAnsi"/>
                <w:spacing w:val="1"/>
              </w:rPr>
              <w:t xml:space="preserve"> </w:t>
            </w:r>
            <w:r w:rsidRPr="00773EF3">
              <w:rPr>
                <w:rFonts w:asciiTheme="minorHAnsi" w:hAnsiTheme="minorHAnsi" w:cstheme="minorHAnsi"/>
                <w:spacing w:val="1"/>
                <w:lang w:val="et-EE"/>
              </w:rPr>
              <w:t>LEADER</w:t>
            </w:r>
            <w:r w:rsidRPr="00773EF3">
              <w:rPr>
                <w:rFonts w:asciiTheme="minorHAnsi" w:hAnsiTheme="minorHAnsi" w:cstheme="minorHAnsi"/>
              </w:rPr>
              <w:t xml:space="preserve"> </w:t>
            </w:r>
            <w:proofErr w:type="spellStart"/>
            <w:r w:rsidRPr="00773EF3">
              <w:rPr>
                <w:rFonts w:asciiTheme="minorHAnsi" w:hAnsiTheme="minorHAnsi" w:cstheme="minorHAnsi"/>
              </w:rPr>
              <w:t>m</w:t>
            </w:r>
            <w:r w:rsidRPr="00773EF3">
              <w:rPr>
                <w:rFonts w:asciiTheme="minorHAnsi" w:hAnsiTheme="minorHAnsi" w:cstheme="minorHAnsi"/>
                <w:spacing w:val="-1"/>
              </w:rPr>
              <w:t>ää</w:t>
            </w:r>
            <w:r w:rsidRPr="00773EF3">
              <w:rPr>
                <w:rFonts w:asciiTheme="minorHAnsi" w:hAnsiTheme="minorHAnsi" w:cstheme="minorHAnsi"/>
              </w:rPr>
              <w:t>rus</w:t>
            </w:r>
            <w:r w:rsidRPr="00773EF3">
              <w:rPr>
                <w:rFonts w:asciiTheme="minorHAnsi" w:hAnsiTheme="minorHAnsi" w:cstheme="minorHAnsi"/>
                <w:spacing w:val="-1"/>
              </w:rPr>
              <w:t>e</w:t>
            </w:r>
            <w:r w:rsidRPr="00773EF3">
              <w:rPr>
                <w:rFonts w:asciiTheme="minorHAnsi" w:hAnsiTheme="minorHAnsi" w:cstheme="minorHAnsi"/>
              </w:rPr>
              <w:t>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spacing w:val="1"/>
              </w:rPr>
              <w:t>t</w:t>
            </w:r>
            <w:r w:rsidRPr="00773EF3">
              <w:rPr>
                <w:rFonts w:asciiTheme="minorHAnsi" w:hAnsiTheme="minorHAnsi" w:cstheme="minorHAnsi"/>
              </w:rPr>
              <w:t>ule</w:t>
            </w:r>
            <w:r w:rsidRPr="00773EF3">
              <w:rPr>
                <w:rFonts w:asciiTheme="minorHAnsi" w:hAnsiTheme="minorHAnsi" w:cstheme="minorHAnsi"/>
                <w:spacing w:val="2"/>
              </w:rPr>
              <w:t>n</w:t>
            </w:r>
            <w:r w:rsidRPr="00773EF3">
              <w:rPr>
                <w:rFonts w:asciiTheme="minorHAnsi" w:hAnsiTheme="minorHAnsi" w:cstheme="minorHAnsi"/>
                <w:spacing w:val="-1"/>
              </w:rPr>
              <w:t>e</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1"/>
              </w:rPr>
              <w:t>a</w:t>
            </w:r>
            <w:r w:rsidRPr="00773EF3">
              <w:rPr>
                <w:rFonts w:asciiTheme="minorHAnsi" w:hAnsiTheme="minorHAnsi" w:cstheme="minorHAnsi"/>
              </w:rPr>
              <w:t>b</w:t>
            </w:r>
            <w:r w:rsidRPr="00773EF3">
              <w:rPr>
                <w:rFonts w:asciiTheme="minorHAnsi" w:hAnsiTheme="minorHAnsi" w:cstheme="minorHAnsi"/>
                <w:spacing w:val="3"/>
              </w:rPr>
              <w:t>i</w:t>
            </w:r>
            <w:r w:rsidRPr="00773EF3">
              <w:rPr>
                <w:rFonts w:asciiTheme="minorHAnsi" w:hAnsiTheme="minorHAnsi" w:cstheme="minorHAnsi"/>
              </w:rPr>
              <w:t>kõlb</w:t>
            </w:r>
            <w:r w:rsidRPr="00773EF3">
              <w:rPr>
                <w:rFonts w:asciiTheme="minorHAnsi" w:hAnsiTheme="minorHAnsi" w:cstheme="minorHAnsi"/>
                <w:spacing w:val="1"/>
              </w:rPr>
              <w:t>m</w:t>
            </w:r>
            <w:r w:rsidRPr="00773EF3">
              <w:rPr>
                <w:rFonts w:asciiTheme="minorHAnsi" w:hAnsiTheme="minorHAnsi" w:cstheme="minorHAnsi"/>
                <w:spacing w:val="-1"/>
              </w:rPr>
              <w:t>a</w:t>
            </w:r>
            <w:r w:rsidRPr="00773EF3">
              <w:rPr>
                <w:rFonts w:asciiTheme="minorHAnsi" w:hAnsiTheme="minorHAnsi" w:cstheme="minorHAnsi"/>
              </w:rPr>
              <w:t>tud</w:t>
            </w:r>
            <w:proofErr w:type="spellEnd"/>
            <w:r w:rsidRPr="00773EF3">
              <w:rPr>
                <w:rFonts w:asciiTheme="minorHAnsi" w:hAnsiTheme="minorHAnsi" w:cstheme="minorHAnsi"/>
                <w:lang w:val="sv-FI"/>
              </w:rPr>
              <w:t xml:space="preserve"> </w:t>
            </w:r>
            <w:proofErr w:type="spellStart"/>
            <w:r w:rsidRPr="00773EF3">
              <w:rPr>
                <w:rFonts w:asciiTheme="minorHAnsi" w:hAnsiTheme="minorHAnsi" w:cstheme="minorHAnsi"/>
              </w:rPr>
              <w:t>teg</w:t>
            </w:r>
            <w:r w:rsidRPr="00773EF3">
              <w:rPr>
                <w:rFonts w:asciiTheme="minorHAnsi" w:hAnsiTheme="minorHAnsi" w:cstheme="minorHAnsi"/>
                <w:spacing w:val="-1"/>
              </w:rPr>
              <w:t>e</w:t>
            </w:r>
            <w:r w:rsidRPr="00773EF3">
              <w:rPr>
                <w:rFonts w:asciiTheme="minorHAnsi" w:hAnsiTheme="minorHAnsi" w:cstheme="minorHAnsi"/>
              </w:rPr>
              <w:t>vus</w:t>
            </w:r>
            <w:r w:rsidRPr="00773EF3">
              <w:rPr>
                <w:rFonts w:asciiTheme="minorHAnsi" w:hAnsiTheme="minorHAnsi" w:cstheme="minorHAnsi"/>
                <w:spacing w:val="-1"/>
              </w:rPr>
              <w:t>e</w:t>
            </w:r>
            <w:r w:rsidRPr="00773EF3">
              <w:rPr>
                <w:rFonts w:asciiTheme="minorHAnsi" w:hAnsiTheme="minorHAnsi" w:cstheme="minorHAnsi"/>
              </w:rPr>
              <w:t>d</w:t>
            </w:r>
            <w:proofErr w:type="spellEnd"/>
          </w:p>
        </w:tc>
      </w:tr>
      <w:tr w:rsidR="002972DC" w:rsidRPr="00773EF3" w14:paraId="09C32C0F" w14:textId="77777777" w:rsidTr="00462301">
        <w:tc>
          <w:tcPr>
            <w:tcW w:w="2110" w:type="dxa"/>
          </w:tcPr>
          <w:p w14:paraId="28C8F02B" w14:textId="77777777" w:rsidR="002972DC" w:rsidRPr="00773EF3" w:rsidRDefault="002972DC" w:rsidP="00462301">
            <w:pPr>
              <w:rPr>
                <w:rFonts w:asciiTheme="minorHAnsi" w:hAnsiTheme="minorHAnsi" w:cstheme="minorHAnsi"/>
                <w:lang w:val="et-EE"/>
              </w:rPr>
            </w:pPr>
            <w:proofErr w:type="spellStart"/>
            <w:r w:rsidRPr="00773EF3">
              <w:rPr>
                <w:rFonts w:asciiTheme="minorHAnsi" w:hAnsiTheme="minorHAnsi" w:cstheme="minorHAnsi"/>
              </w:rPr>
              <w:t>To</w:t>
            </w:r>
            <w:r w:rsidRPr="00773EF3">
              <w:rPr>
                <w:rFonts w:asciiTheme="minorHAnsi" w:hAnsiTheme="minorHAnsi" w:cstheme="minorHAnsi"/>
                <w:spacing w:val="-1"/>
              </w:rPr>
              <w:t>e</w:t>
            </w:r>
            <w:r w:rsidRPr="00773EF3">
              <w:rPr>
                <w:rFonts w:asciiTheme="minorHAnsi" w:hAnsiTheme="minorHAnsi" w:cstheme="minorHAnsi"/>
              </w:rPr>
              <w:t>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aa</w:t>
            </w:r>
            <w:r w:rsidRPr="00773EF3">
              <w:rPr>
                <w:rFonts w:asciiTheme="minorHAnsi" w:hAnsiTheme="minorHAnsi" w:cstheme="minorHAnsi"/>
              </w:rPr>
              <w:t>jad</w:t>
            </w:r>
            <w:proofErr w:type="spellEnd"/>
          </w:p>
        </w:tc>
        <w:tc>
          <w:tcPr>
            <w:tcW w:w="6420" w:type="dxa"/>
          </w:tcPr>
          <w:p w14:paraId="3FB2631C" w14:textId="77777777" w:rsidR="002972DC" w:rsidRPr="00773EF3" w:rsidRDefault="002972DC" w:rsidP="002C4F6F">
            <w:pPr>
              <w:pStyle w:val="ListParagraph"/>
              <w:numPr>
                <w:ilvl w:val="0"/>
                <w:numId w:val="24"/>
              </w:numPr>
              <w:ind w:left="458" w:hanging="283"/>
              <w:rPr>
                <w:rFonts w:asciiTheme="minorHAnsi" w:hAnsiTheme="minorHAnsi" w:cstheme="minorHAnsi"/>
                <w:color w:val="FF0000"/>
              </w:rPr>
            </w:pPr>
            <w:r w:rsidRPr="00773EF3">
              <w:rPr>
                <w:rFonts w:asciiTheme="minorHAnsi" w:hAnsiTheme="minorHAnsi" w:cstheme="minorHAnsi"/>
                <w:lang w:val="et-EE"/>
              </w:rPr>
              <w:t>m</w:t>
            </w:r>
            <w:proofErr w:type="spellStart"/>
            <w:r w:rsidRPr="00773EF3">
              <w:rPr>
                <w:rFonts w:asciiTheme="minorHAnsi" w:hAnsiTheme="minorHAnsi" w:cstheme="minorHAnsi"/>
              </w:rPr>
              <w:t>ikro</w:t>
            </w:r>
            <w:r w:rsidRPr="00773EF3">
              <w:rPr>
                <w:rFonts w:asciiTheme="minorHAnsi" w:hAnsiTheme="minorHAnsi" w:cstheme="minorHAnsi"/>
                <w:spacing w:val="-1"/>
              </w:rPr>
              <w:t>e</w:t>
            </w:r>
            <w:r w:rsidRPr="00773EF3">
              <w:rPr>
                <w:rFonts w:asciiTheme="minorHAnsi" w:hAnsiTheme="minorHAnsi" w:cstheme="minorHAnsi"/>
              </w:rPr>
              <w:t>t</w:t>
            </w:r>
            <w:r w:rsidRPr="00773EF3">
              <w:rPr>
                <w:rFonts w:asciiTheme="minorHAnsi" w:hAnsiTheme="minorHAnsi" w:cstheme="minorHAnsi"/>
                <w:spacing w:val="1"/>
              </w:rPr>
              <w:t>t</w:t>
            </w:r>
            <w:r w:rsidRPr="00773EF3">
              <w:rPr>
                <w:rFonts w:asciiTheme="minorHAnsi" w:hAnsiTheme="minorHAnsi" w:cstheme="minorHAnsi"/>
                <w:spacing w:val="-1"/>
              </w:rPr>
              <w:t>e</w:t>
            </w:r>
            <w:r w:rsidRPr="00773EF3">
              <w:rPr>
                <w:rFonts w:asciiTheme="minorHAnsi" w:hAnsiTheme="minorHAnsi" w:cstheme="minorHAnsi"/>
              </w:rPr>
              <w:t>võt</w:t>
            </w:r>
            <w:r w:rsidRPr="00773EF3">
              <w:rPr>
                <w:rFonts w:asciiTheme="minorHAnsi" w:hAnsiTheme="minorHAnsi" w:cstheme="minorHAnsi"/>
                <w:spacing w:val="1"/>
              </w:rPr>
              <w:t>t</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Style w:val="FootnoteReference"/>
                <w:rFonts w:asciiTheme="minorHAnsi" w:hAnsiTheme="minorHAnsi" w:cstheme="minorHAnsi"/>
              </w:rPr>
              <w:footnoteReference w:id="4"/>
            </w:r>
            <w:r w:rsidRPr="00773EF3">
              <w:rPr>
                <w:rFonts w:asciiTheme="minorHAnsi" w:hAnsiTheme="minorHAnsi" w:cstheme="minorHAnsi"/>
              </w:rPr>
              <w:t xml:space="preserve"> </w:t>
            </w:r>
          </w:p>
          <w:p w14:paraId="3990F992" w14:textId="77777777" w:rsidR="002972DC" w:rsidRPr="00773EF3" w:rsidRDefault="002972DC" w:rsidP="002C4F6F">
            <w:pPr>
              <w:pStyle w:val="ListParagraph"/>
              <w:numPr>
                <w:ilvl w:val="0"/>
                <w:numId w:val="24"/>
              </w:numPr>
              <w:ind w:left="458" w:hanging="283"/>
              <w:rPr>
                <w:rFonts w:asciiTheme="minorHAnsi" w:hAnsiTheme="minorHAnsi" w:cstheme="minorHAnsi"/>
                <w:lang w:val="et-EE"/>
              </w:rPr>
            </w:pPr>
            <w:r w:rsidRPr="00773EF3">
              <w:rPr>
                <w:rFonts w:asciiTheme="minorHAnsi" w:hAnsiTheme="minorHAnsi" w:cstheme="minorHAnsi"/>
                <w:lang w:val="et-EE"/>
              </w:rPr>
              <w:lastRenderedPageBreak/>
              <w:t>v</w:t>
            </w:r>
            <w:proofErr w:type="spellStart"/>
            <w:r w:rsidRPr="00773EF3">
              <w:rPr>
                <w:rFonts w:asciiTheme="minorHAnsi" w:hAnsiTheme="minorHAnsi" w:cstheme="minorHAnsi"/>
                <w:spacing w:val="-1"/>
              </w:rPr>
              <w:t>ä</w:t>
            </w:r>
            <w:r w:rsidRPr="00773EF3">
              <w:rPr>
                <w:rFonts w:asciiTheme="minorHAnsi" w:hAnsiTheme="minorHAnsi" w:cstheme="minorHAnsi"/>
              </w:rPr>
              <w:t>ike</w:t>
            </w:r>
            <w:r w:rsidRPr="00773EF3">
              <w:rPr>
                <w:rFonts w:asciiTheme="minorHAnsi" w:hAnsiTheme="minorHAnsi" w:cstheme="minorHAnsi"/>
                <w:spacing w:val="-1"/>
              </w:rPr>
              <w:t>e</w:t>
            </w:r>
            <w:r w:rsidRPr="00773EF3">
              <w:rPr>
                <w:rFonts w:asciiTheme="minorHAnsi" w:hAnsiTheme="minorHAnsi" w:cstheme="minorHAnsi"/>
              </w:rPr>
              <w:t>t</w:t>
            </w:r>
            <w:r w:rsidRPr="00773EF3">
              <w:rPr>
                <w:rFonts w:asciiTheme="minorHAnsi" w:hAnsiTheme="minorHAnsi" w:cstheme="minorHAnsi"/>
                <w:spacing w:val="3"/>
              </w:rPr>
              <w:t>t</w:t>
            </w:r>
            <w:r w:rsidRPr="00773EF3">
              <w:rPr>
                <w:rFonts w:asciiTheme="minorHAnsi" w:hAnsiTheme="minorHAnsi" w:cstheme="minorHAnsi"/>
                <w:spacing w:val="-1"/>
              </w:rPr>
              <w:t>e</w:t>
            </w:r>
            <w:r w:rsidRPr="00773EF3">
              <w:rPr>
                <w:rFonts w:asciiTheme="minorHAnsi" w:hAnsiTheme="minorHAnsi" w:cstheme="minorHAnsi"/>
              </w:rPr>
              <w:t>võt</w:t>
            </w:r>
            <w:r w:rsidRPr="00773EF3">
              <w:rPr>
                <w:rFonts w:asciiTheme="minorHAnsi" w:hAnsiTheme="minorHAnsi" w:cstheme="minorHAnsi"/>
                <w:spacing w:val="1"/>
              </w:rPr>
              <w:t>t</w:t>
            </w:r>
            <w:r w:rsidRPr="00773EF3">
              <w:rPr>
                <w:rFonts w:asciiTheme="minorHAnsi" w:hAnsiTheme="minorHAnsi" w:cstheme="minorHAnsi"/>
                <w:spacing w:val="-1"/>
              </w:rPr>
              <w:t>e</w:t>
            </w:r>
            <w:r w:rsidRPr="00773EF3">
              <w:rPr>
                <w:rFonts w:asciiTheme="minorHAnsi" w:hAnsiTheme="minorHAnsi" w:cstheme="minorHAnsi"/>
                <w:spacing w:val="1"/>
              </w:rPr>
              <w:t>d</w:t>
            </w:r>
            <w:proofErr w:type="spellEnd"/>
            <w:r w:rsidRPr="00773EF3">
              <w:rPr>
                <w:rStyle w:val="FootnoteReference"/>
                <w:rFonts w:asciiTheme="minorHAnsi" w:hAnsiTheme="minorHAnsi" w:cstheme="minorHAnsi"/>
                <w:spacing w:val="1"/>
              </w:rPr>
              <w:footnoteReference w:id="5"/>
            </w:r>
          </w:p>
        </w:tc>
      </w:tr>
      <w:tr w:rsidR="002972DC" w:rsidRPr="00773EF3" w14:paraId="4BEEB0FB" w14:textId="77777777" w:rsidTr="00462301">
        <w:tc>
          <w:tcPr>
            <w:tcW w:w="2110" w:type="dxa"/>
          </w:tcPr>
          <w:p w14:paraId="1F7E0302" w14:textId="37F6B411" w:rsidR="002972DC" w:rsidRPr="00773EF3" w:rsidRDefault="002972DC" w:rsidP="00462301">
            <w:pPr>
              <w:rPr>
                <w:rFonts w:asciiTheme="minorHAnsi" w:hAnsiTheme="minorHAnsi" w:cstheme="minorHAnsi"/>
                <w:lang w:val="et-EE"/>
              </w:rPr>
            </w:pPr>
            <w:proofErr w:type="spellStart"/>
            <w:r w:rsidRPr="00773EF3">
              <w:rPr>
                <w:rFonts w:asciiTheme="minorHAnsi" w:hAnsiTheme="minorHAnsi" w:cstheme="minorHAnsi"/>
              </w:rPr>
              <w:lastRenderedPageBreak/>
              <w:t>Nõud</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Fonts w:asciiTheme="minorHAnsi" w:hAnsiTheme="minorHAnsi" w:cstheme="minorHAnsi"/>
              </w:rPr>
              <w:t xml:space="preserve"> </w:t>
            </w:r>
            <w:r w:rsidR="0001257B" w:rsidRPr="00773EF3">
              <w:rPr>
                <w:rFonts w:asciiTheme="minorHAnsi" w:hAnsiTheme="minorHAnsi" w:cstheme="minorHAnsi"/>
                <w:lang w:val="et-EE"/>
              </w:rPr>
              <w:t>taotlejale</w:t>
            </w:r>
          </w:p>
        </w:tc>
        <w:tc>
          <w:tcPr>
            <w:tcW w:w="6420" w:type="dxa"/>
          </w:tcPr>
          <w:p w14:paraId="4046291C" w14:textId="52828529" w:rsidR="002972DC" w:rsidRPr="00773EF3" w:rsidRDefault="002972DC" w:rsidP="002C4F6F">
            <w:pPr>
              <w:pStyle w:val="ListParagraph"/>
              <w:numPr>
                <w:ilvl w:val="0"/>
                <w:numId w:val="25"/>
              </w:numPr>
              <w:ind w:left="466" w:hanging="284"/>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position w:val="-1"/>
              </w:rPr>
              <w:t>K</w:t>
            </w:r>
            <w:r w:rsidRPr="00773EF3">
              <w:rPr>
                <w:rFonts w:asciiTheme="minorHAnsi" w:hAnsiTheme="minorHAnsi" w:cstheme="minorHAnsi"/>
                <w:color w:val="000000" w:themeColor="text1"/>
                <w:spacing w:val="1"/>
                <w:position w:val="-1"/>
              </w:rPr>
              <w:t>K</w:t>
            </w:r>
            <w:r w:rsidRPr="00773EF3">
              <w:rPr>
                <w:rFonts w:asciiTheme="minorHAnsi" w:hAnsiTheme="minorHAnsi" w:cstheme="minorHAnsi"/>
                <w:color w:val="000000" w:themeColor="text1"/>
                <w:spacing w:val="-3"/>
                <w:position w:val="-1"/>
              </w:rPr>
              <w:t>L</w:t>
            </w:r>
            <w:r w:rsidRPr="00773EF3">
              <w:rPr>
                <w:rFonts w:asciiTheme="minorHAnsi" w:hAnsiTheme="minorHAnsi" w:cstheme="minorHAnsi"/>
                <w:color w:val="000000" w:themeColor="text1"/>
                <w:position w:val="-1"/>
              </w:rPr>
              <w:t>Mi</w:t>
            </w:r>
            <w:proofErr w:type="spellEnd"/>
            <w:r w:rsidRPr="00773EF3">
              <w:rPr>
                <w:rFonts w:asciiTheme="minorHAnsi" w:hAnsiTheme="minorHAnsi" w:cstheme="minorHAnsi"/>
                <w:color w:val="000000" w:themeColor="text1"/>
                <w:position w:val="-1"/>
              </w:rPr>
              <w:t xml:space="preserve"> </w:t>
            </w:r>
            <w:proofErr w:type="spellStart"/>
            <w:r w:rsidRPr="00773EF3">
              <w:rPr>
                <w:rFonts w:asciiTheme="minorHAnsi" w:hAnsiTheme="minorHAnsi" w:cstheme="minorHAnsi"/>
                <w:color w:val="000000" w:themeColor="text1"/>
                <w:position w:val="-1"/>
              </w:rPr>
              <w:t>tegevusp</w:t>
            </w:r>
            <w:r w:rsidRPr="00773EF3">
              <w:rPr>
                <w:rFonts w:asciiTheme="minorHAnsi" w:hAnsiTheme="minorHAnsi" w:cstheme="minorHAnsi"/>
                <w:color w:val="000000" w:themeColor="text1"/>
                <w:spacing w:val="1"/>
                <w:position w:val="-1"/>
              </w:rPr>
              <w:t>i</w:t>
            </w:r>
            <w:r w:rsidRPr="00773EF3">
              <w:rPr>
                <w:rFonts w:asciiTheme="minorHAnsi" w:hAnsiTheme="minorHAnsi" w:cstheme="minorHAnsi"/>
                <w:color w:val="000000" w:themeColor="text1"/>
                <w:position w:val="-1"/>
              </w:rPr>
              <w:t>i</w:t>
            </w:r>
            <w:r w:rsidRPr="00773EF3">
              <w:rPr>
                <w:rFonts w:asciiTheme="minorHAnsi" w:hAnsiTheme="minorHAnsi" w:cstheme="minorHAnsi"/>
                <w:color w:val="000000" w:themeColor="text1"/>
                <w:spacing w:val="2"/>
                <w:position w:val="-1"/>
              </w:rPr>
              <w:t>r</w:t>
            </w:r>
            <w:r w:rsidRPr="00773EF3">
              <w:rPr>
                <w:rFonts w:asciiTheme="minorHAnsi" w:hAnsiTheme="minorHAnsi" w:cstheme="minorHAnsi"/>
                <w:color w:val="000000" w:themeColor="text1"/>
                <w:position w:val="-1"/>
              </w:rPr>
              <w:t>konn</w:t>
            </w:r>
            <w:r w:rsidRPr="00773EF3">
              <w:rPr>
                <w:rFonts w:asciiTheme="minorHAnsi" w:hAnsiTheme="minorHAnsi" w:cstheme="minorHAnsi"/>
                <w:color w:val="000000" w:themeColor="text1"/>
                <w:spacing w:val="-1"/>
                <w:position w:val="-1"/>
              </w:rPr>
              <w:t>a</w:t>
            </w:r>
            <w:r w:rsidRPr="00773EF3">
              <w:rPr>
                <w:rFonts w:asciiTheme="minorHAnsi" w:hAnsiTheme="minorHAnsi" w:cstheme="minorHAnsi"/>
                <w:color w:val="000000" w:themeColor="text1"/>
                <w:position w:val="-1"/>
              </w:rPr>
              <w:t>s</w:t>
            </w:r>
            <w:proofErr w:type="spellEnd"/>
            <w:r w:rsidRPr="00773EF3">
              <w:rPr>
                <w:rFonts w:asciiTheme="minorHAnsi" w:hAnsiTheme="minorHAnsi" w:cstheme="minorHAnsi"/>
                <w:color w:val="000000" w:themeColor="text1"/>
                <w:position w:val="-1"/>
              </w:rPr>
              <w:t xml:space="preserve"> </w:t>
            </w:r>
            <w:proofErr w:type="spellStart"/>
            <w:r w:rsidRPr="00773EF3">
              <w:rPr>
                <w:rFonts w:asciiTheme="minorHAnsi" w:hAnsiTheme="minorHAnsi" w:cstheme="minorHAnsi"/>
                <w:color w:val="000000" w:themeColor="text1"/>
                <w:position w:val="-1"/>
              </w:rPr>
              <w:t>t</w:t>
            </w:r>
            <w:r w:rsidRPr="00773EF3">
              <w:rPr>
                <w:rFonts w:asciiTheme="minorHAnsi" w:hAnsiTheme="minorHAnsi" w:cstheme="minorHAnsi"/>
                <w:color w:val="000000" w:themeColor="text1"/>
                <w:spacing w:val="2"/>
                <w:position w:val="-1"/>
              </w:rPr>
              <w:t>e</w:t>
            </w:r>
            <w:r w:rsidRPr="00773EF3">
              <w:rPr>
                <w:rFonts w:asciiTheme="minorHAnsi" w:hAnsiTheme="minorHAnsi" w:cstheme="minorHAnsi"/>
                <w:color w:val="000000" w:themeColor="text1"/>
                <w:spacing w:val="-2"/>
                <w:position w:val="-1"/>
              </w:rPr>
              <w:t>g</w:t>
            </w:r>
            <w:r w:rsidRPr="00773EF3">
              <w:rPr>
                <w:rFonts w:asciiTheme="minorHAnsi" w:hAnsiTheme="minorHAnsi" w:cstheme="minorHAnsi"/>
                <w:color w:val="000000" w:themeColor="text1"/>
                <w:position w:val="-1"/>
              </w:rPr>
              <w:t>utsev</w:t>
            </w:r>
            <w:proofErr w:type="spellEnd"/>
            <w:r w:rsidRPr="00773EF3">
              <w:rPr>
                <w:rFonts w:asciiTheme="minorHAnsi" w:hAnsiTheme="minorHAnsi" w:cstheme="minorHAnsi"/>
                <w:color w:val="000000" w:themeColor="text1"/>
                <w:position w:val="-1"/>
                <w:lang w:val="et-EE"/>
              </w:rPr>
              <w:t xml:space="preserve"> (piirkonda registreeritud ja/või tegevus toimub piirkonnas)</w:t>
            </w:r>
          </w:p>
          <w:p w14:paraId="5EA3F8A7" w14:textId="743B44CB" w:rsidR="002972DC" w:rsidRPr="00773EF3" w:rsidRDefault="002972DC" w:rsidP="002C4F6F">
            <w:pPr>
              <w:pStyle w:val="ListParagraph"/>
              <w:numPr>
                <w:ilvl w:val="0"/>
                <w:numId w:val="25"/>
              </w:numPr>
              <w:ind w:left="466" w:hanging="284"/>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position w:val="-1"/>
              </w:rPr>
              <w:t>E</w:t>
            </w:r>
            <w:r w:rsidRPr="00773EF3">
              <w:rPr>
                <w:rFonts w:asciiTheme="minorHAnsi" w:hAnsiTheme="minorHAnsi" w:cstheme="minorHAnsi"/>
                <w:color w:val="000000" w:themeColor="text1"/>
                <w:spacing w:val="-1"/>
                <w:position w:val="-1"/>
              </w:rPr>
              <w:t>e</w:t>
            </w:r>
            <w:r w:rsidRPr="00773EF3">
              <w:rPr>
                <w:rFonts w:asciiTheme="minorHAnsi" w:hAnsiTheme="minorHAnsi" w:cstheme="minorHAnsi"/>
                <w:color w:val="000000" w:themeColor="text1"/>
                <w:position w:val="-1"/>
              </w:rPr>
              <w:t>lnev</w:t>
            </w:r>
            <w:r w:rsidRPr="00773EF3">
              <w:rPr>
                <w:rFonts w:asciiTheme="minorHAnsi" w:hAnsiTheme="minorHAnsi" w:cstheme="minorHAnsi"/>
                <w:color w:val="000000" w:themeColor="text1"/>
                <w:spacing w:val="-1"/>
                <w:position w:val="-1"/>
              </w:rPr>
              <w:t>a</w:t>
            </w:r>
            <w:r w:rsidRPr="00773EF3">
              <w:rPr>
                <w:rFonts w:asciiTheme="minorHAnsi" w:hAnsiTheme="minorHAnsi" w:cstheme="minorHAnsi"/>
                <w:color w:val="000000" w:themeColor="text1"/>
                <w:position w:val="-1"/>
              </w:rPr>
              <w:t>te</w:t>
            </w:r>
            <w:proofErr w:type="spellEnd"/>
            <w:r w:rsidRPr="00773EF3">
              <w:rPr>
                <w:rFonts w:asciiTheme="minorHAnsi" w:hAnsiTheme="minorHAnsi" w:cstheme="minorHAnsi"/>
                <w:color w:val="000000" w:themeColor="text1"/>
                <w:spacing w:val="2"/>
                <w:position w:val="-1"/>
              </w:rPr>
              <w:t xml:space="preserve"> </w:t>
            </w:r>
            <w:proofErr w:type="spellStart"/>
            <w:r w:rsidRPr="00773EF3">
              <w:rPr>
                <w:rFonts w:asciiTheme="minorHAnsi" w:hAnsiTheme="minorHAnsi" w:cstheme="minorHAnsi"/>
                <w:color w:val="000000" w:themeColor="text1"/>
                <w:spacing w:val="2"/>
                <w:position w:val="-1"/>
              </w:rPr>
              <w:t>KKLMi</w:t>
            </w:r>
            <w:proofErr w:type="spellEnd"/>
            <w:r w:rsidRPr="00773EF3">
              <w:rPr>
                <w:rFonts w:asciiTheme="minorHAnsi" w:hAnsiTheme="minorHAnsi" w:cstheme="minorHAnsi"/>
                <w:color w:val="000000" w:themeColor="text1"/>
                <w:spacing w:val="2"/>
                <w:position w:val="-1"/>
              </w:rPr>
              <w:t xml:space="preserve"> </w:t>
            </w:r>
            <w:r w:rsidRPr="00773EF3">
              <w:rPr>
                <w:rFonts w:asciiTheme="minorHAnsi" w:hAnsiTheme="minorHAnsi" w:cstheme="minorHAnsi"/>
                <w:color w:val="000000" w:themeColor="text1"/>
                <w:spacing w:val="-3"/>
                <w:position w:val="-1"/>
              </w:rPr>
              <w:t>L</w:t>
            </w:r>
            <w:r w:rsidRPr="00773EF3">
              <w:rPr>
                <w:rFonts w:asciiTheme="minorHAnsi" w:hAnsiTheme="minorHAnsi" w:cstheme="minorHAnsi"/>
                <w:color w:val="000000" w:themeColor="text1"/>
                <w:spacing w:val="2"/>
                <w:position w:val="-1"/>
              </w:rPr>
              <w:t>E</w:t>
            </w:r>
            <w:r w:rsidRPr="00773EF3">
              <w:rPr>
                <w:rFonts w:asciiTheme="minorHAnsi" w:hAnsiTheme="minorHAnsi" w:cstheme="minorHAnsi"/>
                <w:color w:val="000000" w:themeColor="text1"/>
                <w:position w:val="-1"/>
              </w:rPr>
              <w:t>A</w:t>
            </w:r>
            <w:r w:rsidRPr="00773EF3">
              <w:rPr>
                <w:rFonts w:asciiTheme="minorHAnsi" w:hAnsiTheme="minorHAnsi" w:cstheme="minorHAnsi"/>
                <w:color w:val="000000" w:themeColor="text1"/>
                <w:spacing w:val="-1"/>
                <w:position w:val="-1"/>
              </w:rPr>
              <w:t>D</w:t>
            </w:r>
            <w:r w:rsidRPr="00773EF3">
              <w:rPr>
                <w:rFonts w:asciiTheme="minorHAnsi" w:hAnsiTheme="minorHAnsi" w:cstheme="minorHAnsi"/>
                <w:color w:val="000000" w:themeColor="text1"/>
                <w:position w:val="-1"/>
              </w:rPr>
              <w:t>ER</w:t>
            </w:r>
            <w:r w:rsidRPr="00773EF3">
              <w:rPr>
                <w:rFonts w:asciiTheme="minorHAnsi" w:hAnsiTheme="minorHAnsi" w:cstheme="minorHAnsi"/>
                <w:color w:val="000000" w:themeColor="text1"/>
                <w:spacing w:val="1"/>
                <w:position w:val="-1"/>
              </w:rPr>
              <w:t xml:space="preserve"> </w:t>
            </w:r>
            <w:proofErr w:type="spellStart"/>
            <w:r w:rsidRPr="00773EF3">
              <w:rPr>
                <w:rFonts w:asciiTheme="minorHAnsi" w:hAnsiTheme="minorHAnsi" w:cstheme="minorHAnsi"/>
                <w:color w:val="000000" w:themeColor="text1"/>
                <w:position w:val="-1"/>
              </w:rPr>
              <w:t>pro</w:t>
            </w:r>
            <w:r w:rsidRPr="00773EF3">
              <w:rPr>
                <w:rFonts w:asciiTheme="minorHAnsi" w:hAnsiTheme="minorHAnsi" w:cstheme="minorHAnsi"/>
                <w:color w:val="000000" w:themeColor="text1"/>
                <w:spacing w:val="2"/>
                <w:position w:val="-1"/>
              </w:rPr>
              <w:t>j</w:t>
            </w:r>
            <w:r w:rsidRPr="00773EF3">
              <w:rPr>
                <w:rFonts w:asciiTheme="minorHAnsi" w:hAnsiTheme="minorHAnsi" w:cstheme="minorHAnsi"/>
                <w:color w:val="000000" w:themeColor="text1"/>
                <w:spacing w:val="-1"/>
                <w:position w:val="-1"/>
              </w:rPr>
              <w:t>e</w:t>
            </w:r>
            <w:r w:rsidRPr="00773EF3">
              <w:rPr>
                <w:rFonts w:asciiTheme="minorHAnsi" w:hAnsiTheme="minorHAnsi" w:cstheme="minorHAnsi"/>
                <w:color w:val="000000" w:themeColor="text1"/>
                <w:position w:val="-1"/>
              </w:rPr>
              <w:t>kt</w:t>
            </w:r>
            <w:r w:rsidRPr="00773EF3">
              <w:rPr>
                <w:rFonts w:asciiTheme="minorHAnsi" w:hAnsiTheme="minorHAnsi" w:cstheme="minorHAnsi"/>
                <w:color w:val="000000" w:themeColor="text1"/>
                <w:spacing w:val="1"/>
                <w:position w:val="-1"/>
              </w:rPr>
              <w:t>i</w:t>
            </w:r>
            <w:r w:rsidRPr="00773EF3">
              <w:rPr>
                <w:rFonts w:asciiTheme="minorHAnsi" w:hAnsiTheme="minorHAnsi" w:cstheme="minorHAnsi"/>
                <w:color w:val="000000" w:themeColor="text1"/>
                <w:position w:val="-1"/>
              </w:rPr>
              <w:t>de</w:t>
            </w:r>
            <w:proofErr w:type="spellEnd"/>
            <w:r w:rsidRPr="00773EF3">
              <w:rPr>
                <w:rFonts w:asciiTheme="minorHAnsi" w:hAnsiTheme="minorHAnsi" w:cstheme="minorHAnsi"/>
                <w:color w:val="000000" w:themeColor="text1"/>
                <w:spacing w:val="-1"/>
                <w:position w:val="-1"/>
              </w:rPr>
              <w:t xml:space="preserve"> </w:t>
            </w:r>
            <w:proofErr w:type="spellStart"/>
            <w:r w:rsidRPr="00773EF3">
              <w:rPr>
                <w:rFonts w:asciiTheme="minorHAnsi" w:hAnsiTheme="minorHAnsi" w:cstheme="minorHAnsi"/>
                <w:color w:val="000000" w:themeColor="text1"/>
                <w:spacing w:val="-1"/>
              </w:rPr>
              <w:t>vähemalt</w:t>
            </w:r>
            <w:proofErr w:type="spellEnd"/>
            <w:r w:rsidRPr="00773EF3">
              <w:rPr>
                <w:rFonts w:asciiTheme="minorHAnsi" w:hAnsiTheme="minorHAnsi" w:cstheme="minorHAnsi"/>
                <w:color w:val="000000" w:themeColor="text1"/>
                <w:spacing w:val="-1"/>
              </w:rPr>
              <w:t xml:space="preserve"> </w:t>
            </w:r>
            <w:proofErr w:type="spellStart"/>
            <w:r w:rsidRPr="00773EF3">
              <w:rPr>
                <w:rFonts w:asciiTheme="minorHAnsi" w:hAnsiTheme="minorHAnsi" w:cstheme="minorHAnsi"/>
                <w:color w:val="000000" w:themeColor="text1"/>
                <w:spacing w:val="-1"/>
              </w:rPr>
              <w:t>esimene</w:t>
            </w:r>
            <w:proofErr w:type="spellEnd"/>
            <w:r w:rsidRPr="00773EF3">
              <w:rPr>
                <w:rFonts w:asciiTheme="minorHAnsi" w:hAnsiTheme="minorHAnsi" w:cstheme="minorHAnsi"/>
                <w:color w:val="000000" w:themeColor="text1"/>
                <w:spacing w:val="-1"/>
              </w:rPr>
              <w:t xml:space="preserve"> </w:t>
            </w:r>
            <w:proofErr w:type="spellStart"/>
            <w:r w:rsidRPr="00773EF3">
              <w:rPr>
                <w:rFonts w:asciiTheme="minorHAnsi" w:hAnsiTheme="minorHAnsi" w:cstheme="minorHAnsi"/>
                <w:color w:val="000000" w:themeColor="text1"/>
                <w:spacing w:val="-1"/>
              </w:rPr>
              <w:t>maksetaotlus</w:t>
            </w:r>
            <w:proofErr w:type="spellEnd"/>
            <w:r w:rsidRPr="00773EF3">
              <w:rPr>
                <w:rFonts w:asciiTheme="minorHAnsi" w:hAnsiTheme="minorHAnsi" w:cstheme="minorHAnsi"/>
                <w:color w:val="000000" w:themeColor="text1"/>
                <w:spacing w:val="-1"/>
              </w:rPr>
              <w:t xml:space="preserve"> </w:t>
            </w:r>
            <w:r w:rsidRPr="00773EF3">
              <w:rPr>
                <w:rFonts w:asciiTheme="minorHAnsi" w:hAnsiTheme="minorHAnsi" w:cstheme="minorHAnsi"/>
                <w:color w:val="000000" w:themeColor="text1"/>
              </w:rPr>
              <w:t xml:space="preserve">on </w:t>
            </w:r>
            <w:proofErr w:type="spellStart"/>
            <w:r w:rsidRPr="00773EF3">
              <w:rPr>
                <w:rFonts w:asciiTheme="minorHAnsi" w:hAnsiTheme="minorHAnsi" w:cstheme="minorHAnsi"/>
                <w:color w:val="000000" w:themeColor="text1"/>
                <w:spacing w:val="-1"/>
              </w:rPr>
              <w:t>e</w:t>
            </w:r>
            <w:r w:rsidRPr="00773EF3">
              <w:rPr>
                <w:rFonts w:asciiTheme="minorHAnsi" w:hAnsiTheme="minorHAnsi" w:cstheme="minorHAnsi"/>
                <w:color w:val="000000" w:themeColor="text1"/>
              </w:rPr>
              <w:t>si</w:t>
            </w:r>
            <w:r w:rsidRPr="00773EF3">
              <w:rPr>
                <w:rFonts w:asciiTheme="minorHAnsi" w:hAnsiTheme="minorHAnsi" w:cstheme="minorHAnsi"/>
                <w:color w:val="000000" w:themeColor="text1"/>
                <w:spacing w:val="1"/>
              </w:rPr>
              <w:t>t</w:t>
            </w:r>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spacing w:val="3"/>
              </w:rPr>
              <w:t>t</w:t>
            </w:r>
            <w:r w:rsidRPr="00773EF3">
              <w:rPr>
                <w:rFonts w:asciiTheme="minorHAnsi" w:hAnsiTheme="minorHAnsi" w:cstheme="minorHAnsi"/>
                <w:color w:val="000000" w:themeColor="text1"/>
              </w:rPr>
              <w:t>ud</w:t>
            </w:r>
            <w:proofErr w:type="spellEnd"/>
          </w:p>
          <w:p w14:paraId="53870492" w14:textId="20CB03DA" w:rsidR="002972DC" w:rsidRPr="00773EF3" w:rsidRDefault="002972DC" w:rsidP="002C4F6F">
            <w:pPr>
              <w:pStyle w:val="ListParagraph"/>
              <w:numPr>
                <w:ilvl w:val="0"/>
                <w:numId w:val="25"/>
              </w:numPr>
              <w:ind w:left="466" w:hanging="284"/>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R</w:t>
            </w:r>
            <w:r w:rsidRPr="00773EF3">
              <w:rPr>
                <w:rFonts w:asciiTheme="minorHAnsi" w:hAnsiTheme="minorHAnsi" w:cstheme="minorHAnsi"/>
                <w:color w:val="000000" w:themeColor="text1"/>
                <w:spacing w:val="-1"/>
                <w:lang w:val="sv-FI"/>
              </w:rPr>
              <w:t>e</w:t>
            </w:r>
            <w:r w:rsidRPr="00773EF3">
              <w:rPr>
                <w:rFonts w:asciiTheme="minorHAnsi" w:hAnsiTheme="minorHAnsi" w:cstheme="minorHAnsi"/>
                <w:color w:val="000000" w:themeColor="text1"/>
                <w:spacing w:val="-2"/>
                <w:lang w:val="sv-FI"/>
              </w:rPr>
              <w:t>g</w:t>
            </w:r>
            <w:r w:rsidRPr="00773EF3">
              <w:rPr>
                <w:rFonts w:asciiTheme="minorHAnsi" w:hAnsiTheme="minorHAnsi" w:cstheme="minorHAnsi"/>
                <w:color w:val="000000" w:themeColor="text1"/>
                <w:lang w:val="sv-FI"/>
              </w:rPr>
              <w:t>is</w:t>
            </w:r>
            <w:r w:rsidRPr="00773EF3">
              <w:rPr>
                <w:rFonts w:asciiTheme="minorHAnsi" w:hAnsiTheme="minorHAnsi" w:cstheme="minorHAnsi"/>
                <w:color w:val="000000" w:themeColor="text1"/>
                <w:spacing w:val="1"/>
                <w:lang w:val="sv-FI"/>
              </w:rPr>
              <w:t>t</w:t>
            </w:r>
            <w:r w:rsidRPr="00773EF3">
              <w:rPr>
                <w:rFonts w:asciiTheme="minorHAnsi" w:hAnsiTheme="minorHAnsi" w:cstheme="minorHAnsi"/>
                <w:color w:val="000000" w:themeColor="text1"/>
                <w:lang w:val="sv-FI"/>
              </w:rPr>
              <w:t>re</w:t>
            </w:r>
            <w:r w:rsidRPr="00773EF3">
              <w:rPr>
                <w:rFonts w:asciiTheme="minorHAnsi" w:hAnsiTheme="minorHAnsi" w:cstheme="minorHAnsi"/>
                <w:color w:val="000000" w:themeColor="text1"/>
                <w:spacing w:val="-1"/>
                <w:lang w:val="sv-FI"/>
              </w:rPr>
              <w:t>e</w:t>
            </w:r>
            <w:r w:rsidRPr="00773EF3">
              <w:rPr>
                <w:rFonts w:asciiTheme="minorHAnsi" w:hAnsiTheme="minorHAnsi" w:cstheme="minorHAnsi"/>
                <w:color w:val="000000" w:themeColor="text1"/>
                <w:lang w:val="sv-FI"/>
              </w:rPr>
              <w:t>ritud v</w:t>
            </w:r>
            <w:r w:rsidRPr="00773EF3">
              <w:rPr>
                <w:rFonts w:asciiTheme="minorHAnsi" w:hAnsiTheme="minorHAnsi" w:cstheme="minorHAnsi"/>
                <w:color w:val="000000" w:themeColor="text1"/>
                <w:spacing w:val="-1"/>
                <w:lang w:val="sv-FI"/>
              </w:rPr>
              <w:t>ä</w:t>
            </w:r>
            <w:r w:rsidRPr="00773EF3">
              <w:rPr>
                <w:rFonts w:asciiTheme="minorHAnsi" w:hAnsiTheme="minorHAnsi" w:cstheme="minorHAnsi"/>
                <w:color w:val="000000" w:themeColor="text1"/>
                <w:lang w:val="sv-FI"/>
              </w:rPr>
              <w:t>h</w:t>
            </w:r>
            <w:r w:rsidRPr="00773EF3">
              <w:rPr>
                <w:rFonts w:asciiTheme="minorHAnsi" w:hAnsiTheme="minorHAnsi" w:cstheme="minorHAnsi"/>
                <w:color w:val="000000" w:themeColor="text1"/>
                <w:spacing w:val="-1"/>
                <w:lang w:val="sv-FI"/>
              </w:rPr>
              <w:t>e</w:t>
            </w:r>
            <w:r w:rsidRPr="00773EF3">
              <w:rPr>
                <w:rFonts w:asciiTheme="minorHAnsi" w:hAnsiTheme="minorHAnsi" w:cstheme="minorHAnsi"/>
                <w:color w:val="000000" w:themeColor="text1"/>
                <w:spacing w:val="3"/>
                <w:lang w:val="sv-FI"/>
              </w:rPr>
              <w:t>m</w:t>
            </w:r>
            <w:r w:rsidRPr="00773EF3">
              <w:rPr>
                <w:rFonts w:asciiTheme="minorHAnsi" w:hAnsiTheme="minorHAnsi" w:cstheme="minorHAnsi"/>
                <w:color w:val="000000" w:themeColor="text1"/>
                <w:spacing w:val="-1"/>
                <w:lang w:val="sv-FI"/>
              </w:rPr>
              <w:t>a</w:t>
            </w:r>
            <w:r w:rsidRPr="00773EF3">
              <w:rPr>
                <w:rFonts w:asciiTheme="minorHAnsi" w:hAnsiTheme="minorHAnsi" w:cstheme="minorHAnsi"/>
                <w:color w:val="000000" w:themeColor="text1"/>
                <w:lang w:val="sv-FI"/>
              </w:rPr>
              <w:t>lt</w:t>
            </w:r>
            <w:r w:rsidRPr="00773EF3">
              <w:rPr>
                <w:rFonts w:asciiTheme="minorHAnsi" w:hAnsiTheme="minorHAnsi" w:cstheme="minorHAnsi"/>
                <w:color w:val="000000" w:themeColor="text1"/>
                <w:spacing w:val="1"/>
                <w:lang w:val="sv-FI"/>
              </w:rPr>
              <w:t xml:space="preserve"> </w:t>
            </w:r>
            <w:r w:rsidRPr="00773EF3">
              <w:rPr>
                <w:rFonts w:asciiTheme="minorHAnsi" w:hAnsiTheme="minorHAnsi" w:cstheme="minorHAnsi"/>
                <w:color w:val="000000" w:themeColor="text1"/>
                <w:lang w:val="sv-FI"/>
              </w:rPr>
              <w:t xml:space="preserve">12 kuud </w:t>
            </w:r>
            <w:r w:rsidRPr="00773EF3">
              <w:rPr>
                <w:rFonts w:asciiTheme="minorHAnsi" w:hAnsiTheme="minorHAnsi" w:cstheme="minorHAnsi"/>
                <w:color w:val="000000" w:themeColor="text1"/>
                <w:spacing w:val="-1"/>
                <w:lang w:val="sv-FI"/>
              </w:rPr>
              <w:t>e</w:t>
            </w:r>
            <w:r w:rsidRPr="00773EF3">
              <w:rPr>
                <w:rFonts w:asciiTheme="minorHAnsi" w:hAnsiTheme="minorHAnsi" w:cstheme="minorHAnsi"/>
                <w:color w:val="000000" w:themeColor="text1"/>
                <w:lang w:val="sv-FI"/>
              </w:rPr>
              <w:t>nne</w:t>
            </w:r>
            <w:r w:rsidRPr="00773EF3">
              <w:rPr>
                <w:rFonts w:asciiTheme="minorHAnsi" w:hAnsiTheme="minorHAnsi" w:cstheme="minorHAnsi"/>
                <w:color w:val="000000" w:themeColor="text1"/>
                <w:spacing w:val="-1"/>
                <w:lang w:val="sv-FI"/>
              </w:rPr>
              <w:t xml:space="preserve"> </w:t>
            </w:r>
            <w:r w:rsidRPr="00773EF3">
              <w:rPr>
                <w:rFonts w:asciiTheme="minorHAnsi" w:hAnsiTheme="minorHAnsi" w:cstheme="minorHAnsi"/>
                <w:color w:val="000000" w:themeColor="text1"/>
                <w:lang w:val="sv-FI"/>
              </w:rPr>
              <w:t>taotluse</w:t>
            </w:r>
            <w:r w:rsidRPr="00773EF3">
              <w:rPr>
                <w:rFonts w:asciiTheme="minorHAnsi" w:hAnsiTheme="minorHAnsi" w:cstheme="minorHAnsi"/>
                <w:color w:val="000000" w:themeColor="text1"/>
                <w:spacing w:val="-1"/>
                <w:lang w:val="sv-FI"/>
              </w:rPr>
              <w:t xml:space="preserve"> e</w:t>
            </w:r>
            <w:r w:rsidRPr="00773EF3">
              <w:rPr>
                <w:rFonts w:asciiTheme="minorHAnsi" w:hAnsiTheme="minorHAnsi" w:cstheme="minorHAnsi"/>
                <w:color w:val="000000" w:themeColor="text1"/>
                <w:lang w:val="sv-FI"/>
              </w:rPr>
              <w:t>s</w:t>
            </w:r>
            <w:r w:rsidRPr="00773EF3">
              <w:rPr>
                <w:rFonts w:asciiTheme="minorHAnsi" w:hAnsiTheme="minorHAnsi" w:cstheme="minorHAnsi"/>
                <w:color w:val="000000" w:themeColor="text1"/>
                <w:spacing w:val="3"/>
                <w:lang w:val="sv-FI"/>
              </w:rPr>
              <w:t>i</w:t>
            </w:r>
            <w:r w:rsidRPr="00773EF3">
              <w:rPr>
                <w:rFonts w:asciiTheme="minorHAnsi" w:hAnsiTheme="minorHAnsi" w:cstheme="minorHAnsi"/>
                <w:color w:val="000000" w:themeColor="text1"/>
                <w:lang w:val="sv-FI"/>
              </w:rPr>
              <w:t>tamist</w:t>
            </w:r>
          </w:p>
          <w:p w14:paraId="7DC73013" w14:textId="275F8F73" w:rsidR="002972DC" w:rsidRPr="00773EF3" w:rsidRDefault="002972DC" w:rsidP="002C4F6F">
            <w:pPr>
              <w:pStyle w:val="ListParagraph"/>
              <w:numPr>
                <w:ilvl w:val="0"/>
                <w:numId w:val="25"/>
              </w:numPr>
              <w:ind w:left="466" w:hanging="284"/>
              <w:rPr>
                <w:rFonts w:asciiTheme="minorHAnsi" w:hAnsiTheme="minorHAnsi" w:cstheme="minorHAnsi"/>
                <w:color w:val="000000" w:themeColor="text1"/>
              </w:rPr>
            </w:pPr>
            <w:r w:rsidRPr="00773EF3">
              <w:rPr>
                <w:rFonts w:asciiTheme="minorHAnsi" w:hAnsiTheme="minorHAnsi" w:cstheme="minorHAnsi"/>
                <w:lang w:val="sv-FI"/>
              </w:rPr>
              <w:t>T</w:t>
            </w:r>
            <w:r w:rsidRPr="00773EF3">
              <w:rPr>
                <w:rFonts w:asciiTheme="minorHAnsi" w:hAnsiTheme="minorHAnsi" w:cstheme="minorHAnsi"/>
                <w:spacing w:val="-1"/>
                <w:lang w:val="sv-FI"/>
              </w:rPr>
              <w:t>a</w:t>
            </w:r>
            <w:r w:rsidRPr="00773EF3">
              <w:rPr>
                <w:rFonts w:asciiTheme="minorHAnsi" w:hAnsiTheme="minorHAnsi" w:cstheme="minorHAnsi"/>
                <w:lang w:val="sv-FI"/>
              </w:rPr>
              <w:t>ot</w:t>
            </w:r>
            <w:r w:rsidRPr="00773EF3">
              <w:rPr>
                <w:rFonts w:asciiTheme="minorHAnsi" w:hAnsiTheme="minorHAnsi" w:cstheme="minorHAnsi"/>
                <w:spacing w:val="1"/>
                <w:lang w:val="sv-FI"/>
              </w:rPr>
              <w:t>l</w:t>
            </w:r>
            <w:r w:rsidRPr="00773EF3">
              <w:rPr>
                <w:rFonts w:asciiTheme="minorHAnsi" w:hAnsiTheme="minorHAnsi" w:cstheme="minorHAnsi"/>
                <w:spacing w:val="-1"/>
                <w:lang w:val="sv-FI"/>
              </w:rPr>
              <w:t>e</w:t>
            </w:r>
            <w:r w:rsidRPr="00773EF3">
              <w:rPr>
                <w:rFonts w:asciiTheme="minorHAnsi" w:hAnsiTheme="minorHAnsi" w:cstheme="minorHAnsi"/>
                <w:lang w:val="sv-FI"/>
              </w:rPr>
              <w:t>m</w:t>
            </w:r>
            <w:r w:rsidRPr="00773EF3">
              <w:rPr>
                <w:rFonts w:asciiTheme="minorHAnsi" w:hAnsiTheme="minorHAnsi" w:cstheme="minorHAnsi"/>
                <w:spacing w:val="1"/>
                <w:lang w:val="sv-FI"/>
              </w:rPr>
              <w:t>i</w:t>
            </w:r>
            <w:r w:rsidRPr="00773EF3">
              <w:rPr>
                <w:rFonts w:asciiTheme="minorHAnsi" w:hAnsiTheme="minorHAnsi" w:cstheme="minorHAnsi"/>
                <w:lang w:val="sv-FI"/>
              </w:rPr>
              <w:t>s</w:t>
            </w:r>
            <w:r w:rsidRPr="00773EF3">
              <w:rPr>
                <w:rFonts w:asciiTheme="minorHAnsi" w:hAnsiTheme="minorHAnsi" w:cstheme="minorHAnsi"/>
                <w:spacing w:val="-1"/>
                <w:lang w:val="sv-FI"/>
              </w:rPr>
              <w:t>e</w:t>
            </w:r>
            <w:r w:rsidRPr="00773EF3">
              <w:rPr>
                <w:rFonts w:asciiTheme="minorHAnsi" w:hAnsiTheme="minorHAnsi" w:cstheme="minorHAnsi"/>
                <w:lang w:val="sv-FI"/>
              </w:rPr>
              <w:t xml:space="preserve">le </w:t>
            </w:r>
            <w:r w:rsidRPr="00773EF3">
              <w:rPr>
                <w:rFonts w:asciiTheme="minorHAnsi" w:hAnsiTheme="minorHAnsi" w:cstheme="minorHAnsi"/>
                <w:spacing w:val="-1"/>
                <w:lang w:val="sv-FI"/>
              </w:rPr>
              <w:t>ee</w:t>
            </w:r>
            <w:r w:rsidRPr="00773EF3">
              <w:rPr>
                <w:rFonts w:asciiTheme="minorHAnsi" w:hAnsiTheme="minorHAnsi" w:cstheme="minorHAnsi"/>
                <w:lang w:val="sv-FI"/>
              </w:rPr>
              <w:t>lne</w:t>
            </w:r>
            <w:r w:rsidRPr="00773EF3">
              <w:rPr>
                <w:rFonts w:asciiTheme="minorHAnsi" w:hAnsiTheme="minorHAnsi" w:cstheme="minorHAnsi"/>
                <w:spacing w:val="2"/>
                <w:lang w:val="sv-FI"/>
              </w:rPr>
              <w:t>v</w:t>
            </w:r>
            <w:r w:rsidRPr="00773EF3">
              <w:rPr>
                <w:rFonts w:asciiTheme="minorHAnsi" w:hAnsiTheme="minorHAnsi" w:cstheme="minorHAnsi"/>
                <w:lang w:val="sv-FI"/>
              </w:rPr>
              <w:t>a 12</w:t>
            </w:r>
            <w:r w:rsidRPr="00773EF3">
              <w:rPr>
                <w:rFonts w:asciiTheme="minorHAnsi" w:hAnsiTheme="minorHAnsi" w:cstheme="minorHAnsi"/>
                <w:spacing w:val="2"/>
                <w:lang w:val="sv-FI"/>
              </w:rPr>
              <w:t xml:space="preserve"> </w:t>
            </w:r>
            <w:r w:rsidRPr="00773EF3">
              <w:rPr>
                <w:rFonts w:asciiTheme="minorHAnsi" w:hAnsiTheme="minorHAnsi" w:cstheme="minorHAnsi"/>
                <w:lang w:val="sv-FI"/>
              </w:rPr>
              <w:t>kuu k</w:t>
            </w:r>
            <w:r w:rsidRPr="00773EF3">
              <w:rPr>
                <w:rFonts w:asciiTheme="minorHAnsi" w:hAnsiTheme="minorHAnsi" w:cstheme="minorHAnsi"/>
                <w:spacing w:val="-1"/>
                <w:lang w:val="sv-FI"/>
              </w:rPr>
              <w:t>ä</w:t>
            </w:r>
            <w:r w:rsidRPr="00773EF3">
              <w:rPr>
                <w:rFonts w:asciiTheme="minorHAnsi" w:hAnsiTheme="minorHAnsi" w:cstheme="minorHAnsi"/>
                <w:lang w:val="sv-FI"/>
              </w:rPr>
              <w:t>ive p</w:t>
            </w:r>
            <w:r w:rsidRPr="00773EF3">
              <w:rPr>
                <w:rFonts w:asciiTheme="minorHAnsi" w:hAnsiTheme="minorHAnsi" w:cstheme="minorHAnsi"/>
                <w:spacing w:val="-1"/>
                <w:lang w:val="sv-FI"/>
              </w:rPr>
              <w:t>ea</w:t>
            </w:r>
            <w:r w:rsidRPr="00773EF3">
              <w:rPr>
                <w:rFonts w:asciiTheme="minorHAnsi" w:hAnsiTheme="minorHAnsi" w:cstheme="minorHAnsi"/>
                <w:lang w:val="sv-FI"/>
              </w:rPr>
              <w:t>b o</w:t>
            </w:r>
            <w:r w:rsidRPr="00773EF3">
              <w:rPr>
                <w:rFonts w:asciiTheme="minorHAnsi" w:hAnsiTheme="minorHAnsi" w:cstheme="minorHAnsi"/>
                <w:spacing w:val="3"/>
                <w:lang w:val="sv-FI"/>
              </w:rPr>
              <w:t>l</w:t>
            </w:r>
            <w:r w:rsidRPr="00773EF3">
              <w:rPr>
                <w:rFonts w:asciiTheme="minorHAnsi" w:hAnsiTheme="minorHAnsi" w:cstheme="minorHAnsi"/>
                <w:spacing w:val="-1"/>
                <w:lang w:val="sv-FI"/>
              </w:rPr>
              <w:t>e</w:t>
            </w:r>
            <w:r w:rsidRPr="00773EF3">
              <w:rPr>
                <w:rFonts w:asciiTheme="minorHAnsi" w:hAnsiTheme="minorHAnsi" w:cstheme="minorHAnsi"/>
                <w:lang w:val="sv-FI"/>
              </w:rPr>
              <w:t>ma v</w:t>
            </w:r>
            <w:r w:rsidRPr="00773EF3">
              <w:rPr>
                <w:rFonts w:asciiTheme="minorHAnsi" w:hAnsiTheme="minorHAnsi" w:cstheme="minorHAnsi"/>
                <w:spacing w:val="1"/>
                <w:lang w:val="sv-FI"/>
              </w:rPr>
              <w:t>ä</w:t>
            </w:r>
            <w:r w:rsidRPr="00773EF3">
              <w:rPr>
                <w:rFonts w:asciiTheme="minorHAnsi" w:hAnsiTheme="minorHAnsi" w:cstheme="minorHAnsi"/>
                <w:lang w:val="sv-FI"/>
              </w:rPr>
              <w:t>h</w:t>
            </w:r>
            <w:r w:rsidRPr="00773EF3">
              <w:rPr>
                <w:rFonts w:asciiTheme="minorHAnsi" w:hAnsiTheme="minorHAnsi" w:cstheme="minorHAnsi"/>
                <w:spacing w:val="-1"/>
                <w:lang w:val="sv-FI"/>
              </w:rPr>
              <w:t>e</w:t>
            </w:r>
            <w:r w:rsidRPr="00773EF3">
              <w:rPr>
                <w:rFonts w:asciiTheme="minorHAnsi" w:hAnsiTheme="minorHAnsi" w:cstheme="minorHAnsi"/>
                <w:lang w:val="sv-FI"/>
              </w:rPr>
              <w:t>malt</w:t>
            </w:r>
            <w:r w:rsidRPr="00773EF3">
              <w:rPr>
                <w:rFonts w:asciiTheme="minorHAnsi" w:hAnsiTheme="minorHAnsi" w:cstheme="minorHAnsi"/>
                <w:spacing w:val="1"/>
                <w:lang w:val="sv-FI"/>
              </w:rPr>
              <w:t xml:space="preserve"> 5000</w:t>
            </w:r>
            <w:r w:rsidRPr="00773EF3">
              <w:rPr>
                <w:rFonts w:asciiTheme="minorHAnsi" w:hAnsiTheme="minorHAnsi" w:cstheme="minorHAnsi"/>
                <w:color w:val="000000" w:themeColor="text1"/>
                <w:spacing w:val="1"/>
                <w:lang w:val="sv-FI"/>
              </w:rPr>
              <w:t xml:space="preserve"> </w:t>
            </w:r>
            <w:r w:rsidRPr="00773EF3">
              <w:rPr>
                <w:rFonts w:asciiTheme="minorHAnsi" w:hAnsiTheme="minorHAnsi" w:cstheme="minorHAnsi"/>
                <w:color w:val="000000" w:themeColor="text1"/>
                <w:spacing w:val="-1"/>
                <w:lang w:val="sv-FI"/>
              </w:rPr>
              <w:t>e</w:t>
            </w:r>
            <w:r w:rsidRPr="00773EF3">
              <w:rPr>
                <w:rFonts w:asciiTheme="minorHAnsi" w:hAnsiTheme="minorHAnsi" w:cstheme="minorHAnsi"/>
                <w:color w:val="000000" w:themeColor="text1"/>
                <w:lang w:val="sv-FI"/>
              </w:rPr>
              <w:t>urot</w:t>
            </w:r>
          </w:p>
          <w:p w14:paraId="5D8C3D57" w14:textId="2C3D3EB5" w:rsidR="002972DC" w:rsidRPr="00773EF3" w:rsidRDefault="002972DC" w:rsidP="002C4F6F">
            <w:pPr>
              <w:pStyle w:val="ListParagraph"/>
              <w:numPr>
                <w:ilvl w:val="0"/>
                <w:numId w:val="25"/>
              </w:numPr>
              <w:ind w:left="466" w:hanging="284"/>
              <w:rPr>
                <w:rFonts w:asciiTheme="minorHAnsi" w:hAnsiTheme="minorHAnsi" w:cstheme="minorHAnsi"/>
                <w:color w:val="000000" w:themeColor="text1"/>
              </w:rPr>
            </w:pPr>
            <w:r w:rsidRPr="00773EF3">
              <w:rPr>
                <w:rFonts w:asciiTheme="minorHAnsi" w:hAnsiTheme="minorHAnsi" w:cstheme="minorHAnsi"/>
                <w:color w:val="000000" w:themeColor="text1"/>
                <w:lang w:val="et-EE"/>
              </w:rPr>
              <w:t>Taotlusele tuleb lisada finantsprognoos kui toetuse summa ületab 10 000 eurot</w:t>
            </w:r>
            <w:r w:rsidR="00702CFD" w:rsidRPr="00773EF3">
              <w:rPr>
                <w:rFonts w:asciiTheme="minorHAnsi" w:hAnsiTheme="minorHAnsi" w:cstheme="minorHAnsi"/>
                <w:color w:val="000000" w:themeColor="text1"/>
                <w:lang w:val="et-EE"/>
              </w:rPr>
              <w:t xml:space="preserve">, alla 10 000 </w:t>
            </w:r>
            <w:proofErr w:type="spellStart"/>
            <w:r w:rsidR="00702CFD" w:rsidRPr="00773EF3">
              <w:rPr>
                <w:rFonts w:asciiTheme="minorHAnsi" w:hAnsiTheme="minorHAnsi" w:cstheme="minorHAnsi"/>
                <w:color w:val="000000" w:themeColor="text1"/>
                <w:lang w:val="et-EE"/>
              </w:rPr>
              <w:t>eurose</w:t>
            </w:r>
            <w:proofErr w:type="spellEnd"/>
            <w:r w:rsidR="00702CFD" w:rsidRPr="00773EF3">
              <w:rPr>
                <w:rFonts w:asciiTheme="minorHAnsi" w:hAnsiTheme="minorHAnsi" w:cstheme="minorHAnsi"/>
                <w:color w:val="000000" w:themeColor="text1"/>
                <w:lang w:val="et-EE"/>
              </w:rPr>
              <w:t xml:space="preserve"> toetuse puhul tulude-kulude prognoos</w:t>
            </w:r>
          </w:p>
          <w:p w14:paraId="681A16EF" w14:textId="7C5213F0" w:rsidR="002972DC" w:rsidRPr="00773EF3" w:rsidRDefault="002972DC" w:rsidP="002C4F6F">
            <w:pPr>
              <w:pStyle w:val="ListParagraph"/>
              <w:numPr>
                <w:ilvl w:val="0"/>
                <w:numId w:val="25"/>
              </w:numPr>
              <w:ind w:left="466" w:hanging="284"/>
              <w:rPr>
                <w:rFonts w:asciiTheme="minorHAnsi" w:hAnsiTheme="minorHAnsi" w:cstheme="minorHAnsi"/>
                <w:color w:val="000000" w:themeColor="text1"/>
              </w:rPr>
            </w:pPr>
            <w:proofErr w:type="spellStart"/>
            <w:r w:rsidRPr="00773EF3">
              <w:rPr>
                <w:rFonts w:asciiTheme="minorHAnsi" w:hAnsiTheme="minorHAnsi" w:cstheme="minorHAnsi"/>
              </w:rPr>
              <w:t>Kõik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muud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nõud</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taotlej</w:t>
            </w:r>
            <w:r w:rsidRPr="00773EF3">
              <w:rPr>
                <w:rFonts w:asciiTheme="minorHAnsi" w:hAnsiTheme="minorHAnsi" w:cstheme="minorHAnsi"/>
                <w:spacing w:val="-1"/>
              </w:rPr>
              <w:t>a</w:t>
            </w:r>
            <w:r w:rsidRPr="00773EF3">
              <w:rPr>
                <w:rFonts w:asciiTheme="minorHAnsi" w:hAnsiTheme="minorHAnsi" w:cstheme="minorHAnsi"/>
              </w:rPr>
              <w:t>le</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tu</w:t>
            </w:r>
            <w:r w:rsidRPr="00773EF3">
              <w:rPr>
                <w:rFonts w:asciiTheme="minorHAnsi" w:hAnsiTheme="minorHAnsi" w:cstheme="minorHAnsi"/>
                <w:spacing w:val="1"/>
              </w:rPr>
              <w:t>l</w:t>
            </w:r>
            <w:r w:rsidRPr="00773EF3">
              <w:rPr>
                <w:rFonts w:asciiTheme="minorHAnsi" w:hAnsiTheme="minorHAnsi" w:cstheme="minorHAnsi"/>
                <w:spacing w:val="-1"/>
              </w:rPr>
              <w:t>e</w:t>
            </w:r>
            <w:r w:rsidRPr="00773EF3">
              <w:rPr>
                <w:rFonts w:asciiTheme="minorHAnsi" w:hAnsiTheme="minorHAnsi" w:cstheme="minorHAnsi"/>
              </w:rPr>
              <w:t>n</w:t>
            </w:r>
            <w:r w:rsidRPr="00773EF3">
              <w:rPr>
                <w:rFonts w:asciiTheme="minorHAnsi" w:hAnsiTheme="minorHAnsi" w:cstheme="minorHAnsi"/>
                <w:spacing w:val="-1"/>
              </w:rPr>
              <w:t>e</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spacing w:val="2"/>
              </w:rPr>
              <w:t xml:space="preserve"> </w:t>
            </w:r>
            <w:r w:rsidRPr="00773EF3">
              <w:rPr>
                <w:rFonts w:asciiTheme="minorHAnsi" w:hAnsiTheme="minorHAnsi" w:cstheme="minorHAnsi"/>
                <w:spacing w:val="2"/>
                <w:lang w:val="et-EE"/>
              </w:rPr>
              <w:t>LEADER</w:t>
            </w:r>
            <w:r w:rsidRPr="00773EF3">
              <w:rPr>
                <w:rFonts w:asciiTheme="minorHAnsi" w:hAnsiTheme="minorHAnsi" w:cstheme="minorHAnsi"/>
              </w:rPr>
              <w:t xml:space="preserve"> </w:t>
            </w:r>
            <w:proofErr w:type="spellStart"/>
            <w:r w:rsidRPr="00773EF3">
              <w:rPr>
                <w:rFonts w:asciiTheme="minorHAnsi" w:hAnsiTheme="minorHAnsi" w:cstheme="minorHAnsi"/>
              </w:rPr>
              <w:t>m</w:t>
            </w:r>
            <w:r w:rsidRPr="00773EF3">
              <w:rPr>
                <w:rFonts w:asciiTheme="minorHAnsi" w:hAnsiTheme="minorHAnsi" w:cstheme="minorHAnsi"/>
                <w:spacing w:val="-1"/>
              </w:rPr>
              <w:t>ää</w:t>
            </w:r>
            <w:r w:rsidRPr="00773EF3">
              <w:rPr>
                <w:rFonts w:asciiTheme="minorHAnsi" w:hAnsiTheme="minorHAnsi" w:cstheme="minorHAnsi"/>
              </w:rPr>
              <w:t>rus</w:t>
            </w:r>
            <w:r w:rsidRPr="00773EF3">
              <w:rPr>
                <w:rFonts w:asciiTheme="minorHAnsi" w:hAnsiTheme="minorHAnsi" w:cstheme="minorHAnsi"/>
                <w:spacing w:val="-1"/>
              </w:rPr>
              <w:t>e</w:t>
            </w:r>
            <w:r w:rsidRPr="00773EF3">
              <w:rPr>
                <w:rFonts w:asciiTheme="minorHAnsi" w:hAnsiTheme="minorHAnsi" w:cstheme="minorHAnsi"/>
              </w:rPr>
              <w:t>st</w:t>
            </w:r>
            <w:proofErr w:type="spellEnd"/>
          </w:p>
        </w:tc>
      </w:tr>
      <w:tr w:rsidR="002972DC" w:rsidRPr="00773EF3" w14:paraId="1F0DF501" w14:textId="77777777" w:rsidTr="00462301">
        <w:tc>
          <w:tcPr>
            <w:tcW w:w="2110" w:type="dxa"/>
          </w:tcPr>
          <w:p w14:paraId="1F086514" w14:textId="7DD5BED2" w:rsidR="002972DC" w:rsidRPr="00773EF3" w:rsidRDefault="002972DC" w:rsidP="00462301">
            <w:pPr>
              <w:rPr>
                <w:rFonts w:asciiTheme="minorHAnsi" w:hAnsiTheme="minorHAnsi" w:cstheme="minorHAnsi"/>
                <w:lang w:val="et-EE"/>
              </w:rPr>
            </w:pPr>
            <w:r w:rsidRPr="00773EF3">
              <w:rPr>
                <w:rFonts w:asciiTheme="minorHAnsi" w:hAnsiTheme="minorHAnsi" w:cstheme="minorHAnsi"/>
                <w:lang w:val="sv-FI"/>
              </w:rPr>
              <w:t>To</w:t>
            </w:r>
            <w:r w:rsidRPr="00773EF3">
              <w:rPr>
                <w:rFonts w:asciiTheme="minorHAnsi" w:hAnsiTheme="minorHAnsi" w:cstheme="minorHAnsi"/>
                <w:spacing w:val="-1"/>
                <w:lang w:val="sv-FI"/>
              </w:rPr>
              <w:t>e</w:t>
            </w:r>
            <w:r w:rsidRPr="00773EF3">
              <w:rPr>
                <w:rFonts w:asciiTheme="minorHAnsi" w:hAnsiTheme="minorHAnsi" w:cstheme="minorHAnsi"/>
                <w:lang w:val="sv-FI"/>
              </w:rPr>
              <w:t>tuse suurus</w:t>
            </w:r>
            <w:r w:rsidR="00D933EE" w:rsidRPr="00773EF3">
              <w:rPr>
                <w:rStyle w:val="FootnoteReference"/>
                <w:rFonts w:asciiTheme="minorHAnsi" w:hAnsiTheme="minorHAnsi" w:cstheme="minorHAnsi"/>
                <w:lang w:val="sv-FI"/>
              </w:rPr>
              <w:footnoteReference w:id="6"/>
            </w:r>
          </w:p>
        </w:tc>
        <w:tc>
          <w:tcPr>
            <w:tcW w:w="6420" w:type="dxa"/>
          </w:tcPr>
          <w:p w14:paraId="201A6637" w14:textId="0E66CD9D" w:rsidR="002972DC" w:rsidRPr="00773EF3" w:rsidRDefault="00074245" w:rsidP="002C4F6F">
            <w:pPr>
              <w:pStyle w:val="ListParagraph"/>
              <w:numPr>
                <w:ilvl w:val="0"/>
                <w:numId w:val="26"/>
              </w:numPr>
              <w:tabs>
                <w:tab w:val="left" w:pos="460"/>
              </w:tabs>
              <w:ind w:left="458" w:right="215" w:hanging="283"/>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M</w:t>
            </w:r>
            <w:r w:rsidR="002972DC" w:rsidRPr="00773EF3">
              <w:rPr>
                <w:rFonts w:asciiTheme="minorHAnsi" w:hAnsiTheme="minorHAnsi" w:cstheme="minorHAnsi"/>
                <w:color w:val="000000" w:themeColor="text1"/>
                <w:lang w:val="sv-FI"/>
              </w:rPr>
              <w:t>inimaalne 5</w:t>
            </w:r>
            <w:r w:rsidR="0001257B" w:rsidRPr="00773EF3">
              <w:rPr>
                <w:rFonts w:asciiTheme="minorHAnsi" w:hAnsiTheme="minorHAnsi" w:cstheme="minorHAnsi"/>
                <w:color w:val="000000" w:themeColor="text1"/>
                <w:lang w:val="sv-FI"/>
              </w:rPr>
              <w:t xml:space="preserve"> </w:t>
            </w:r>
            <w:r w:rsidR="002972DC" w:rsidRPr="00773EF3">
              <w:rPr>
                <w:rFonts w:asciiTheme="minorHAnsi" w:hAnsiTheme="minorHAnsi" w:cstheme="minorHAnsi"/>
                <w:color w:val="000000" w:themeColor="text1"/>
                <w:lang w:val="sv-FI"/>
              </w:rPr>
              <w:t>000€</w:t>
            </w:r>
          </w:p>
          <w:p w14:paraId="5E05C972" w14:textId="4259F1A6" w:rsidR="002972DC" w:rsidRPr="00773EF3" w:rsidRDefault="00074245" w:rsidP="002C4F6F">
            <w:pPr>
              <w:pStyle w:val="ListParagraph"/>
              <w:numPr>
                <w:ilvl w:val="0"/>
                <w:numId w:val="26"/>
              </w:numPr>
              <w:tabs>
                <w:tab w:val="left" w:pos="460"/>
              </w:tabs>
              <w:ind w:left="458" w:right="215" w:hanging="283"/>
              <w:rPr>
                <w:rFonts w:asciiTheme="minorHAnsi" w:hAnsiTheme="minorHAnsi" w:cstheme="minorHAnsi"/>
                <w:color w:val="000000" w:themeColor="text1"/>
                <w:lang w:val="sv-FI"/>
              </w:rPr>
            </w:pPr>
            <w:r w:rsidRPr="00773EF3">
              <w:rPr>
                <w:rFonts w:asciiTheme="minorHAnsi" w:hAnsiTheme="minorHAnsi" w:cstheme="minorHAnsi"/>
                <w:spacing w:val="1"/>
                <w:lang w:val="sv-FI"/>
              </w:rPr>
              <w:t>M</w:t>
            </w:r>
            <w:r w:rsidR="002972DC" w:rsidRPr="00773EF3">
              <w:rPr>
                <w:rFonts w:asciiTheme="minorHAnsi" w:hAnsiTheme="minorHAnsi" w:cstheme="minorHAnsi"/>
                <w:spacing w:val="1"/>
                <w:lang w:val="sv-FI"/>
              </w:rPr>
              <w:t xml:space="preserve">aksimaalne </w:t>
            </w:r>
            <w:r w:rsidR="002972DC" w:rsidRPr="00773EF3">
              <w:rPr>
                <w:rFonts w:asciiTheme="minorHAnsi" w:hAnsiTheme="minorHAnsi" w:cstheme="minorHAnsi"/>
                <w:spacing w:val="-1"/>
                <w:lang w:val="sv-FI"/>
              </w:rPr>
              <w:t>80 000€</w:t>
            </w:r>
            <w:r w:rsidR="002972DC" w:rsidRPr="00773EF3">
              <w:rPr>
                <w:rFonts w:asciiTheme="minorHAnsi" w:hAnsiTheme="minorHAnsi" w:cstheme="minorHAnsi"/>
                <w:lang w:val="sv-FI"/>
              </w:rPr>
              <w:t>, suurp</w:t>
            </w:r>
            <w:r w:rsidR="002972DC" w:rsidRPr="00773EF3">
              <w:rPr>
                <w:rFonts w:asciiTheme="minorHAnsi" w:hAnsiTheme="minorHAnsi" w:cstheme="minorHAnsi"/>
                <w:spacing w:val="-1"/>
                <w:lang w:val="sv-FI"/>
              </w:rPr>
              <w:t>r</w:t>
            </w:r>
            <w:r w:rsidR="002972DC" w:rsidRPr="00773EF3">
              <w:rPr>
                <w:rFonts w:asciiTheme="minorHAnsi" w:hAnsiTheme="minorHAnsi" w:cstheme="minorHAnsi"/>
                <w:lang w:val="sv-FI"/>
              </w:rPr>
              <w:t>ojektid</w:t>
            </w:r>
            <w:r w:rsidR="002972DC" w:rsidRPr="00773EF3">
              <w:rPr>
                <w:rFonts w:asciiTheme="minorHAnsi" w:hAnsiTheme="minorHAnsi" w:cstheme="minorHAnsi"/>
                <w:spacing w:val="2"/>
                <w:lang w:val="sv-FI"/>
              </w:rPr>
              <w:t>e</w:t>
            </w:r>
            <w:r w:rsidR="00886F53" w:rsidRPr="00773EF3">
              <w:rPr>
                <w:rFonts w:asciiTheme="minorHAnsi" w:hAnsiTheme="minorHAnsi" w:cstheme="minorHAnsi"/>
                <w:spacing w:val="2"/>
                <w:lang w:val="sv-FI"/>
              </w:rPr>
              <w:t>l</w:t>
            </w:r>
            <w:r w:rsidR="002972DC" w:rsidRPr="00773EF3">
              <w:rPr>
                <w:rStyle w:val="FootnoteReference"/>
                <w:rFonts w:asciiTheme="minorHAnsi" w:hAnsiTheme="minorHAnsi" w:cstheme="minorHAnsi"/>
                <w:spacing w:val="2"/>
                <w:lang w:val="sv-FI"/>
              </w:rPr>
              <w:footnoteReference w:id="7"/>
            </w:r>
            <w:r w:rsidR="00886F53" w:rsidRPr="00773EF3">
              <w:rPr>
                <w:rFonts w:asciiTheme="minorHAnsi" w:hAnsiTheme="minorHAnsi" w:cstheme="minorHAnsi"/>
                <w:spacing w:val="2"/>
                <w:lang w:val="sv-FI"/>
              </w:rPr>
              <w:t xml:space="preserve"> </w:t>
            </w:r>
            <w:r w:rsidR="002972DC" w:rsidRPr="00773EF3">
              <w:rPr>
                <w:rFonts w:asciiTheme="minorHAnsi" w:hAnsiTheme="minorHAnsi" w:cstheme="minorHAnsi"/>
                <w:color w:val="000000" w:themeColor="text1"/>
                <w:lang w:val="sv-FI"/>
              </w:rPr>
              <w:t>160 000€</w:t>
            </w:r>
          </w:p>
        </w:tc>
      </w:tr>
      <w:tr w:rsidR="002972DC" w:rsidRPr="00773EF3" w14:paraId="1AEA2854" w14:textId="77777777" w:rsidTr="00462301">
        <w:tc>
          <w:tcPr>
            <w:tcW w:w="2110" w:type="dxa"/>
          </w:tcPr>
          <w:p w14:paraId="757CF1FD" w14:textId="77777777" w:rsidR="002972DC" w:rsidRPr="00773EF3" w:rsidRDefault="002972DC" w:rsidP="00462301">
            <w:pPr>
              <w:rPr>
                <w:rFonts w:asciiTheme="minorHAnsi" w:hAnsiTheme="minorHAnsi" w:cstheme="minorHAnsi"/>
                <w:lang w:val="et-EE"/>
              </w:rPr>
            </w:pPr>
            <w:r w:rsidRPr="00773EF3">
              <w:rPr>
                <w:rFonts w:asciiTheme="minorHAnsi" w:hAnsiTheme="minorHAnsi" w:cstheme="minorHAnsi"/>
                <w:lang w:val="sv-FI"/>
              </w:rPr>
              <w:t>Toetuse määr</w:t>
            </w:r>
          </w:p>
        </w:tc>
        <w:tc>
          <w:tcPr>
            <w:tcW w:w="6420" w:type="dxa"/>
          </w:tcPr>
          <w:p w14:paraId="555C73D1" w14:textId="23509457" w:rsidR="002972DC" w:rsidRPr="00773EF3" w:rsidRDefault="00074245" w:rsidP="002C4F6F">
            <w:pPr>
              <w:pStyle w:val="ListParagraph"/>
              <w:numPr>
                <w:ilvl w:val="0"/>
                <w:numId w:val="27"/>
              </w:numPr>
              <w:ind w:left="458" w:hanging="283"/>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spacing w:val="-1"/>
                <w:position w:val="-1"/>
              </w:rPr>
              <w:t>M</w:t>
            </w:r>
            <w:r w:rsidR="002972DC" w:rsidRPr="00773EF3">
              <w:rPr>
                <w:rFonts w:asciiTheme="minorHAnsi" w:hAnsiTheme="minorHAnsi" w:cstheme="minorHAnsi"/>
                <w:color w:val="000000" w:themeColor="text1"/>
                <w:spacing w:val="-1"/>
                <w:position w:val="-1"/>
              </w:rPr>
              <w:t>a</w:t>
            </w:r>
            <w:r w:rsidR="002972DC" w:rsidRPr="00773EF3">
              <w:rPr>
                <w:rFonts w:asciiTheme="minorHAnsi" w:hAnsiTheme="minorHAnsi" w:cstheme="minorHAnsi"/>
                <w:color w:val="000000" w:themeColor="text1"/>
                <w:position w:val="-1"/>
              </w:rPr>
              <w:t>ksi</w:t>
            </w:r>
            <w:r w:rsidR="002972DC" w:rsidRPr="00773EF3">
              <w:rPr>
                <w:rFonts w:asciiTheme="minorHAnsi" w:hAnsiTheme="minorHAnsi" w:cstheme="minorHAnsi"/>
                <w:color w:val="000000" w:themeColor="text1"/>
                <w:spacing w:val="1"/>
                <w:position w:val="-1"/>
              </w:rPr>
              <w:t>m</w:t>
            </w:r>
            <w:r w:rsidR="002972DC" w:rsidRPr="00773EF3">
              <w:rPr>
                <w:rFonts w:asciiTheme="minorHAnsi" w:hAnsiTheme="minorHAnsi" w:cstheme="minorHAnsi"/>
                <w:color w:val="000000" w:themeColor="text1"/>
                <w:spacing w:val="-1"/>
                <w:position w:val="-1"/>
              </w:rPr>
              <w:t>aa</w:t>
            </w:r>
            <w:r w:rsidR="002972DC" w:rsidRPr="00773EF3">
              <w:rPr>
                <w:rFonts w:asciiTheme="minorHAnsi" w:hAnsiTheme="minorHAnsi" w:cstheme="minorHAnsi"/>
                <w:color w:val="000000" w:themeColor="text1"/>
                <w:position w:val="-1"/>
              </w:rPr>
              <w:t>l</w:t>
            </w:r>
            <w:r w:rsidR="00656894" w:rsidRPr="00773EF3">
              <w:rPr>
                <w:rFonts w:asciiTheme="minorHAnsi" w:hAnsiTheme="minorHAnsi" w:cstheme="minorHAnsi"/>
                <w:color w:val="000000" w:themeColor="text1"/>
                <w:position w:val="-1"/>
              </w:rPr>
              <w:t>selt</w:t>
            </w:r>
            <w:proofErr w:type="spellEnd"/>
            <w:r w:rsidR="002972DC" w:rsidRPr="00773EF3">
              <w:rPr>
                <w:rFonts w:asciiTheme="minorHAnsi" w:hAnsiTheme="minorHAnsi" w:cstheme="minorHAnsi"/>
                <w:color w:val="000000" w:themeColor="text1"/>
                <w:position w:val="-1"/>
              </w:rPr>
              <w:t xml:space="preserve"> </w:t>
            </w:r>
            <w:r w:rsidR="002972DC" w:rsidRPr="00773EF3">
              <w:rPr>
                <w:rFonts w:asciiTheme="minorHAnsi" w:hAnsiTheme="minorHAnsi" w:cstheme="minorHAnsi"/>
                <w:color w:val="000000" w:themeColor="text1"/>
                <w:spacing w:val="-1"/>
                <w:position w:val="-1"/>
              </w:rPr>
              <w:t>6</w:t>
            </w:r>
            <w:r w:rsidR="002972DC" w:rsidRPr="00773EF3">
              <w:rPr>
                <w:rFonts w:asciiTheme="minorHAnsi" w:hAnsiTheme="minorHAnsi" w:cstheme="minorHAnsi"/>
                <w:color w:val="000000" w:themeColor="text1"/>
                <w:position w:val="-1"/>
              </w:rPr>
              <w:t>0%</w:t>
            </w:r>
          </w:p>
          <w:p w14:paraId="5B5F75CE" w14:textId="77777777" w:rsidR="002972DC" w:rsidRPr="00773EF3" w:rsidRDefault="00074245" w:rsidP="002C4F6F">
            <w:pPr>
              <w:pStyle w:val="ListParagraph"/>
              <w:numPr>
                <w:ilvl w:val="0"/>
                <w:numId w:val="27"/>
              </w:numPr>
              <w:ind w:left="458" w:hanging="283"/>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position w:val="-1"/>
              </w:rPr>
              <w:t>K</w:t>
            </w:r>
            <w:r w:rsidR="002972DC" w:rsidRPr="00773EF3">
              <w:rPr>
                <w:rFonts w:asciiTheme="minorHAnsi" w:hAnsiTheme="minorHAnsi" w:cstheme="minorHAnsi"/>
                <w:color w:val="000000" w:themeColor="text1"/>
                <w:position w:val="-1"/>
              </w:rPr>
              <w:t>ogukonnateenuse</w:t>
            </w:r>
            <w:proofErr w:type="spellEnd"/>
            <w:r w:rsidR="002972DC" w:rsidRPr="00773EF3">
              <w:rPr>
                <w:rStyle w:val="FootnoteReference"/>
                <w:rFonts w:asciiTheme="minorHAnsi" w:hAnsiTheme="minorHAnsi" w:cstheme="minorHAnsi"/>
                <w:color w:val="000000" w:themeColor="text1"/>
                <w:position w:val="-1"/>
              </w:rPr>
              <w:footnoteReference w:id="8"/>
            </w:r>
            <w:r w:rsidR="002972DC" w:rsidRPr="00773EF3">
              <w:rPr>
                <w:rFonts w:asciiTheme="minorHAnsi" w:hAnsiTheme="minorHAnsi" w:cstheme="minorHAnsi"/>
                <w:color w:val="000000" w:themeColor="text1"/>
                <w:position w:val="-1"/>
              </w:rPr>
              <w:t xml:space="preserve"> </w:t>
            </w:r>
            <w:proofErr w:type="spellStart"/>
            <w:r w:rsidR="002972DC" w:rsidRPr="00773EF3">
              <w:rPr>
                <w:rFonts w:asciiTheme="minorHAnsi" w:hAnsiTheme="minorHAnsi" w:cstheme="minorHAnsi"/>
                <w:color w:val="000000" w:themeColor="text1"/>
                <w:position w:val="-1"/>
              </w:rPr>
              <w:t>puhul</w:t>
            </w:r>
            <w:proofErr w:type="spellEnd"/>
            <w:r w:rsidR="002972DC" w:rsidRPr="00773EF3">
              <w:rPr>
                <w:rFonts w:asciiTheme="minorHAnsi" w:hAnsiTheme="minorHAnsi" w:cstheme="minorHAnsi"/>
                <w:color w:val="000000" w:themeColor="text1"/>
                <w:position w:val="-1"/>
              </w:rPr>
              <w:t xml:space="preserve"> </w:t>
            </w:r>
            <w:proofErr w:type="spellStart"/>
            <w:r w:rsidR="002972DC" w:rsidRPr="00773EF3">
              <w:rPr>
                <w:rFonts w:asciiTheme="minorHAnsi" w:hAnsiTheme="minorHAnsi" w:cstheme="minorHAnsi"/>
                <w:color w:val="000000" w:themeColor="text1"/>
                <w:position w:val="-1"/>
              </w:rPr>
              <w:t>maksimaal</w:t>
            </w:r>
            <w:r w:rsidR="00656894" w:rsidRPr="00773EF3">
              <w:rPr>
                <w:rFonts w:asciiTheme="minorHAnsi" w:hAnsiTheme="minorHAnsi" w:cstheme="minorHAnsi"/>
                <w:color w:val="000000" w:themeColor="text1"/>
                <w:position w:val="-1"/>
              </w:rPr>
              <w:t>selt</w:t>
            </w:r>
            <w:proofErr w:type="spellEnd"/>
            <w:r w:rsidR="002972DC" w:rsidRPr="00773EF3">
              <w:rPr>
                <w:rFonts w:asciiTheme="minorHAnsi" w:hAnsiTheme="minorHAnsi" w:cstheme="minorHAnsi"/>
                <w:color w:val="000000" w:themeColor="text1"/>
                <w:position w:val="-1"/>
              </w:rPr>
              <w:t xml:space="preserve"> 90%</w:t>
            </w:r>
          </w:p>
          <w:p w14:paraId="56D3EAF9" w14:textId="78373999" w:rsidR="00656894" w:rsidRPr="00773EF3" w:rsidRDefault="00656894" w:rsidP="002C4F6F">
            <w:pPr>
              <w:pStyle w:val="ListParagraph"/>
              <w:numPr>
                <w:ilvl w:val="0"/>
                <w:numId w:val="27"/>
              </w:numPr>
              <w:ind w:left="458" w:hanging="283"/>
              <w:rPr>
                <w:rFonts w:asciiTheme="minorHAnsi" w:hAnsiTheme="minorHAnsi" w:cstheme="minorHAnsi"/>
                <w:color w:val="000000" w:themeColor="text1"/>
              </w:rPr>
            </w:pPr>
            <w:proofErr w:type="spellStart"/>
            <w:r w:rsidRPr="00773EF3">
              <w:rPr>
                <w:rFonts w:asciiTheme="minorHAnsi" w:hAnsiTheme="minorHAnsi" w:cstheme="minorHAnsi"/>
              </w:rPr>
              <w:t>Väikelaeva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maastiku</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mootorsõiduki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välja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arvatud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liikurmasina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soetamisel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maksimaalselt</w:t>
            </w:r>
            <w:proofErr w:type="spellEnd"/>
            <w:r w:rsidRPr="00773EF3">
              <w:rPr>
                <w:rFonts w:asciiTheme="minorHAnsi" w:hAnsiTheme="minorHAnsi" w:cstheme="minorHAnsi"/>
              </w:rPr>
              <w:t xml:space="preserve"> 30%</w:t>
            </w:r>
          </w:p>
        </w:tc>
      </w:tr>
      <w:tr w:rsidR="002972DC" w:rsidRPr="00773EF3" w14:paraId="212BAD97" w14:textId="77777777" w:rsidTr="00462301">
        <w:tc>
          <w:tcPr>
            <w:tcW w:w="2110" w:type="dxa"/>
          </w:tcPr>
          <w:p w14:paraId="2419D823" w14:textId="0FB5E0F5" w:rsidR="002972DC" w:rsidRPr="00773EF3" w:rsidRDefault="002972DC" w:rsidP="00462301">
            <w:pPr>
              <w:rPr>
                <w:rFonts w:asciiTheme="minorHAnsi" w:hAnsiTheme="minorHAnsi" w:cstheme="minorHAnsi"/>
                <w:lang w:val="et-EE"/>
              </w:rPr>
            </w:pPr>
            <w:r w:rsidRPr="00773EF3">
              <w:rPr>
                <w:rFonts w:asciiTheme="minorHAnsi" w:hAnsiTheme="minorHAnsi" w:cstheme="minorHAnsi"/>
                <w:lang w:val="sv-FI"/>
              </w:rPr>
              <w:t>Väljundnäitajad</w:t>
            </w:r>
            <w:r w:rsidR="00D933EE" w:rsidRPr="00773EF3">
              <w:rPr>
                <w:rStyle w:val="FootnoteReference"/>
                <w:rFonts w:asciiTheme="minorHAnsi" w:hAnsiTheme="minorHAnsi" w:cstheme="minorHAnsi"/>
                <w:lang w:val="sv-FI"/>
              </w:rPr>
              <w:footnoteReference w:id="9"/>
            </w:r>
          </w:p>
        </w:tc>
        <w:tc>
          <w:tcPr>
            <w:tcW w:w="6420" w:type="dxa"/>
          </w:tcPr>
          <w:p w14:paraId="0E858458" w14:textId="77777777"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Säilitatud töökohtade arv</w:t>
            </w:r>
          </w:p>
          <w:p w14:paraId="3332DE57" w14:textId="02E2A3DF"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Innova</w:t>
            </w:r>
            <w:r w:rsidR="000C2BBC" w:rsidRPr="00773EF3">
              <w:rPr>
                <w:rFonts w:asciiTheme="minorHAnsi" w:hAnsiTheme="minorHAnsi" w:cstheme="minorHAnsi"/>
                <w:lang w:val="et-EE"/>
              </w:rPr>
              <w:t>atiliste</w:t>
            </w:r>
            <w:r w:rsidRPr="00773EF3">
              <w:rPr>
                <w:rFonts w:asciiTheme="minorHAnsi" w:hAnsiTheme="minorHAnsi" w:cstheme="minorHAnsi"/>
                <w:lang w:val="et-EE"/>
              </w:rPr>
              <w:t xml:space="preserve"> lahenduste arv</w:t>
            </w:r>
          </w:p>
          <w:p w14:paraId="41887630" w14:textId="15E0EB76"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Noorte aktiivsuse tõstmisele</w:t>
            </w:r>
            <w:r w:rsidR="000C2BBC" w:rsidRPr="00773EF3">
              <w:rPr>
                <w:rStyle w:val="FootnoteReference"/>
                <w:rFonts w:asciiTheme="minorHAnsi" w:hAnsiTheme="minorHAnsi" w:cstheme="minorHAnsi"/>
                <w:lang w:val="et-EE"/>
              </w:rPr>
              <w:footnoteReference w:id="10"/>
            </w:r>
            <w:r w:rsidRPr="00773EF3">
              <w:rPr>
                <w:rFonts w:asciiTheme="minorHAnsi" w:hAnsiTheme="minorHAnsi" w:cstheme="minorHAnsi"/>
                <w:lang w:val="et-EE"/>
              </w:rPr>
              <w:t xml:space="preserve"> suunatud projektide arv</w:t>
            </w:r>
          </w:p>
          <w:p w14:paraId="2B2AED53" w14:textId="3B9D5769"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Koostöövõrgustike loomise</w:t>
            </w:r>
            <w:r w:rsidR="0001257B" w:rsidRPr="00773EF3">
              <w:rPr>
                <w:rFonts w:asciiTheme="minorHAnsi" w:hAnsiTheme="minorHAnsi" w:cstheme="minorHAnsi"/>
                <w:lang w:val="et-EE"/>
              </w:rPr>
              <w:t>l</w:t>
            </w:r>
            <w:r w:rsidRPr="00773EF3">
              <w:rPr>
                <w:rFonts w:asciiTheme="minorHAnsi" w:hAnsiTheme="minorHAnsi" w:cstheme="minorHAnsi"/>
                <w:lang w:val="et-EE"/>
              </w:rPr>
              <w:t>e ja arendamisele suunatud projektide arv</w:t>
            </w:r>
          </w:p>
          <w:p w14:paraId="1A9276B8" w14:textId="20BA2F3E" w:rsidR="002972DC" w:rsidRPr="00773EF3" w:rsidRDefault="002972DC" w:rsidP="002C4F6F">
            <w:pPr>
              <w:pStyle w:val="ListParagraph"/>
              <w:numPr>
                <w:ilvl w:val="0"/>
                <w:numId w:val="32"/>
              </w:numPr>
              <w:ind w:left="464" w:hanging="284"/>
              <w:rPr>
                <w:rFonts w:asciiTheme="minorHAnsi" w:hAnsiTheme="minorHAnsi" w:cstheme="minorHAnsi"/>
                <w:lang w:val="et-EE"/>
              </w:rPr>
            </w:pPr>
            <w:proofErr w:type="spellStart"/>
            <w:r w:rsidRPr="00773EF3">
              <w:rPr>
                <w:rFonts w:asciiTheme="minorHAnsi" w:hAnsiTheme="minorHAnsi" w:cstheme="minorHAnsi"/>
              </w:rPr>
              <w:t>Toetust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saanud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ettevõtete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lisandväärtuse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kasv</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töötaja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kohta</w:t>
            </w:r>
            <w:proofErr w:type="spellEnd"/>
            <w:r w:rsidR="00EE2524" w:rsidRPr="00773EF3">
              <w:rPr>
                <w:rStyle w:val="FootnoteReference"/>
                <w:rFonts w:asciiTheme="minorHAnsi" w:hAnsiTheme="minorHAnsi" w:cstheme="minorHAnsi"/>
              </w:rPr>
              <w:footnoteReference w:id="11"/>
            </w:r>
          </w:p>
          <w:p w14:paraId="7FE12CEF" w14:textId="1E2F39AE"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Uute/parendatud teenuste</w:t>
            </w:r>
            <w:r w:rsidR="0001257B" w:rsidRPr="00773EF3">
              <w:rPr>
                <w:rFonts w:asciiTheme="minorHAnsi" w:hAnsiTheme="minorHAnsi" w:cstheme="minorHAnsi"/>
                <w:lang w:val="et-EE"/>
              </w:rPr>
              <w:t>,</w:t>
            </w:r>
            <w:r w:rsidRPr="00773EF3">
              <w:rPr>
                <w:rFonts w:asciiTheme="minorHAnsi" w:hAnsiTheme="minorHAnsi" w:cstheme="minorHAnsi"/>
                <w:lang w:val="et-EE"/>
              </w:rPr>
              <w:t xml:space="preserve"> sh kogukonnateenuste arv</w:t>
            </w:r>
          </w:p>
          <w:p w14:paraId="7C85C096" w14:textId="6BB7B8EF" w:rsidR="002972DC" w:rsidRPr="00773EF3" w:rsidRDefault="002972DC" w:rsidP="002C4F6F">
            <w:pPr>
              <w:pStyle w:val="ListParagraph"/>
              <w:numPr>
                <w:ilvl w:val="0"/>
                <w:numId w:val="32"/>
              </w:numPr>
              <w:ind w:left="464" w:hanging="284"/>
              <w:rPr>
                <w:rFonts w:asciiTheme="minorHAnsi" w:hAnsiTheme="minorHAnsi" w:cstheme="minorHAnsi"/>
                <w:lang w:val="et-EE"/>
              </w:rPr>
            </w:pPr>
            <w:proofErr w:type="spellStart"/>
            <w:r w:rsidRPr="00773EF3">
              <w:rPr>
                <w:rFonts w:asciiTheme="minorHAnsi" w:hAnsiTheme="minorHAnsi" w:cstheme="minorHAnsi"/>
                <w:color w:val="000000" w:themeColor="text1"/>
              </w:rPr>
              <w:t>Uut</w:t>
            </w:r>
            <w:r w:rsidRPr="00773EF3">
              <w:rPr>
                <w:rFonts w:asciiTheme="minorHAnsi" w:hAnsiTheme="minorHAnsi" w:cstheme="minorHAnsi"/>
                <w:color w:val="000000" w:themeColor="text1"/>
                <w:spacing w:val="-1"/>
              </w:rPr>
              <w:t>e</w:t>
            </w:r>
            <w:proofErr w:type="spellEnd"/>
            <w:r w:rsidRPr="00773EF3">
              <w:rPr>
                <w:rFonts w:asciiTheme="minorHAnsi" w:hAnsiTheme="minorHAnsi" w:cstheme="minorHAnsi"/>
                <w:color w:val="000000" w:themeColor="text1"/>
              </w:rPr>
              <w:t>/</w:t>
            </w:r>
            <w:proofErr w:type="spellStart"/>
            <w:r w:rsidRPr="00773EF3">
              <w:rPr>
                <w:rFonts w:asciiTheme="minorHAnsi" w:hAnsiTheme="minorHAnsi" w:cstheme="minorHAnsi"/>
                <w:color w:val="000000" w:themeColor="text1"/>
              </w:rPr>
              <w:t>pa</w:t>
            </w:r>
            <w:r w:rsidRPr="00773EF3">
              <w:rPr>
                <w:rFonts w:asciiTheme="minorHAnsi" w:hAnsiTheme="minorHAnsi" w:cstheme="minorHAnsi"/>
                <w:color w:val="000000" w:themeColor="text1"/>
                <w:spacing w:val="-1"/>
              </w:rPr>
              <w:t>re</w:t>
            </w:r>
            <w:r w:rsidRPr="00773EF3">
              <w:rPr>
                <w:rFonts w:asciiTheme="minorHAnsi" w:hAnsiTheme="minorHAnsi" w:cstheme="minorHAnsi"/>
                <w:color w:val="000000" w:themeColor="text1"/>
              </w:rPr>
              <w:t>n</w:t>
            </w:r>
            <w:r w:rsidRPr="00773EF3">
              <w:rPr>
                <w:rFonts w:asciiTheme="minorHAnsi" w:hAnsiTheme="minorHAnsi" w:cstheme="minorHAnsi"/>
                <w:color w:val="000000" w:themeColor="text1"/>
                <w:spacing w:val="2"/>
              </w:rPr>
              <w:t>d</w:t>
            </w:r>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kohalikul</w:t>
            </w:r>
            <w:proofErr w:type="spellEnd"/>
            <w:r w:rsidRPr="00773EF3">
              <w:rPr>
                <w:rFonts w:asciiTheme="minorHAnsi" w:hAnsiTheme="minorHAnsi" w:cstheme="minorHAnsi"/>
                <w:color w:val="000000" w:themeColor="text1"/>
                <w:spacing w:val="1"/>
                <w:lang w:val="et-EE"/>
              </w:rPr>
              <w:t xml:space="preserve"> eripäral</w:t>
            </w:r>
            <w:r w:rsidR="00AC713C" w:rsidRPr="00773EF3">
              <w:rPr>
                <w:rStyle w:val="FootnoteReference"/>
                <w:rFonts w:asciiTheme="minorHAnsi" w:hAnsiTheme="minorHAnsi" w:cstheme="minorHAnsi"/>
                <w:color w:val="000000" w:themeColor="text1"/>
                <w:spacing w:val="1"/>
                <w:lang w:val="et-EE"/>
              </w:rPr>
              <w:footnoteReference w:id="12"/>
            </w:r>
            <w:r w:rsidRPr="00773EF3">
              <w:rPr>
                <w:rFonts w:asciiTheme="minorHAnsi" w:hAnsiTheme="minorHAnsi" w:cstheme="minorHAnsi"/>
                <w:color w:val="000000" w:themeColor="text1"/>
                <w:spacing w:val="1"/>
                <w:lang w:val="et-EE"/>
              </w:rPr>
              <w:t>/ressursil</w:t>
            </w:r>
            <w:r w:rsidRPr="00773EF3">
              <w:rPr>
                <w:rStyle w:val="FootnoteReference"/>
                <w:rFonts w:asciiTheme="minorHAnsi" w:hAnsiTheme="minorHAnsi" w:cstheme="minorHAnsi"/>
                <w:color w:val="000000" w:themeColor="text1"/>
                <w:spacing w:val="1"/>
                <w:lang w:val="et-EE"/>
              </w:rPr>
              <w:footnoteReference w:id="13"/>
            </w:r>
            <w:r w:rsidRPr="00773EF3">
              <w:rPr>
                <w:rFonts w:asciiTheme="minorHAnsi" w:hAnsiTheme="minorHAnsi" w:cstheme="minorHAnsi"/>
                <w:color w:val="000000" w:themeColor="text1"/>
                <w:spacing w:val="1"/>
                <w:lang w:val="et-EE"/>
              </w:rPr>
              <w:t xml:space="preserve"> baseeruvate </w:t>
            </w:r>
            <w:proofErr w:type="spellStart"/>
            <w:r w:rsidRPr="00773EF3">
              <w:rPr>
                <w:rFonts w:asciiTheme="minorHAnsi" w:hAnsiTheme="minorHAnsi" w:cstheme="minorHAnsi"/>
                <w:color w:val="000000" w:themeColor="text1"/>
                <w:spacing w:val="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rv</w:t>
            </w:r>
            <w:proofErr w:type="spellEnd"/>
          </w:p>
          <w:p w14:paraId="323A2CC2" w14:textId="77777777" w:rsidR="002972DC" w:rsidRPr="00773EF3" w:rsidRDefault="002972DC" w:rsidP="002C4F6F">
            <w:pPr>
              <w:pStyle w:val="ListParagraph"/>
              <w:numPr>
                <w:ilvl w:val="0"/>
                <w:numId w:val="32"/>
              </w:numPr>
              <w:ind w:left="464" w:hanging="284"/>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Uut</w:t>
            </w:r>
            <w:r w:rsidRPr="00773EF3">
              <w:rPr>
                <w:rFonts w:asciiTheme="minorHAnsi" w:hAnsiTheme="minorHAnsi" w:cstheme="minorHAnsi"/>
                <w:color w:val="000000" w:themeColor="text1"/>
                <w:spacing w:val="-1"/>
              </w:rPr>
              <w:t>e</w:t>
            </w:r>
            <w:proofErr w:type="spellEnd"/>
            <w:r w:rsidRPr="00773EF3">
              <w:rPr>
                <w:rFonts w:asciiTheme="minorHAnsi" w:hAnsiTheme="minorHAnsi" w:cstheme="minorHAnsi"/>
                <w:color w:val="000000" w:themeColor="text1"/>
              </w:rPr>
              <w:t>/</w:t>
            </w:r>
            <w:proofErr w:type="spellStart"/>
            <w:r w:rsidRPr="00773EF3">
              <w:rPr>
                <w:rFonts w:asciiTheme="minorHAnsi" w:hAnsiTheme="minorHAnsi" w:cstheme="minorHAnsi"/>
                <w:color w:val="000000" w:themeColor="text1"/>
              </w:rPr>
              <w:t>pa</w:t>
            </w:r>
            <w:r w:rsidRPr="00773EF3">
              <w:rPr>
                <w:rFonts w:asciiTheme="minorHAnsi" w:hAnsiTheme="minorHAnsi" w:cstheme="minorHAnsi"/>
                <w:color w:val="000000" w:themeColor="text1"/>
                <w:spacing w:val="-1"/>
              </w:rPr>
              <w:t>re</w:t>
            </w:r>
            <w:r w:rsidRPr="00773EF3">
              <w:rPr>
                <w:rFonts w:asciiTheme="minorHAnsi" w:hAnsiTheme="minorHAnsi" w:cstheme="minorHAnsi"/>
                <w:color w:val="000000" w:themeColor="text1"/>
              </w:rPr>
              <w:t>n</w:t>
            </w:r>
            <w:r w:rsidRPr="00773EF3">
              <w:rPr>
                <w:rFonts w:asciiTheme="minorHAnsi" w:hAnsiTheme="minorHAnsi" w:cstheme="minorHAnsi"/>
                <w:color w:val="000000" w:themeColor="text1"/>
                <w:spacing w:val="2"/>
              </w:rPr>
              <w:t>d</w:t>
            </w:r>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tud</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spacing w:val="1"/>
              </w:rPr>
              <w:t>t</w:t>
            </w:r>
            <w:r w:rsidRPr="00773EF3">
              <w:rPr>
                <w:rFonts w:asciiTheme="minorHAnsi" w:hAnsiTheme="minorHAnsi" w:cstheme="minorHAnsi"/>
                <w:color w:val="000000" w:themeColor="text1"/>
                <w:spacing w:val="-1"/>
                <w:lang w:val="et-EE"/>
              </w:rPr>
              <w:t>oodete</w:t>
            </w:r>
            <w:r w:rsidRPr="00773EF3">
              <w:rPr>
                <w:rFonts w:asciiTheme="minorHAnsi" w:hAnsiTheme="minorHAnsi" w:cstheme="minorHAnsi"/>
                <w:color w:val="000000" w:themeColor="text1"/>
                <w:spacing w:val="-1"/>
              </w:rPr>
              <w:t xml:space="preserve"> </w:t>
            </w:r>
            <w:proofErr w:type="spellStart"/>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rv</w:t>
            </w:r>
            <w:proofErr w:type="spellEnd"/>
          </w:p>
          <w:p w14:paraId="7CD3E876" w14:textId="77777777"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Uute/parendatud kohalikul ressursil baseeruvate toodete arv</w:t>
            </w:r>
          </w:p>
          <w:p w14:paraId="6889FCD6" w14:textId="77777777"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Korrastatud/rajatud taristuobjektide arv</w:t>
            </w:r>
          </w:p>
          <w:p w14:paraId="10B59542" w14:textId="77777777" w:rsidR="002972DC" w:rsidRPr="00773EF3" w:rsidRDefault="002972DC"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color w:val="000000" w:themeColor="text1"/>
                <w:position w:val="-1"/>
                <w:lang w:val="et-EE"/>
              </w:rPr>
              <w:lastRenderedPageBreak/>
              <w:t>Ühistegevustes osalenute arv</w:t>
            </w:r>
          </w:p>
        </w:tc>
      </w:tr>
    </w:tbl>
    <w:p w14:paraId="33D63D8E" w14:textId="77777777" w:rsidR="001178FA" w:rsidRPr="00773EF3" w:rsidRDefault="001178FA" w:rsidP="001178FA">
      <w:pPr>
        <w:rPr>
          <w:rFonts w:asciiTheme="minorHAnsi" w:hAnsiTheme="minorHAnsi" w:cstheme="minorHAnsi"/>
          <w:lang w:val="et-EE"/>
        </w:rPr>
      </w:pPr>
    </w:p>
    <w:p w14:paraId="619D3337" w14:textId="23833FB5" w:rsidR="004A5CFE" w:rsidRPr="00773EF3" w:rsidRDefault="003278B3" w:rsidP="002C4F6F">
      <w:pPr>
        <w:pStyle w:val="Heading3"/>
        <w:numPr>
          <w:ilvl w:val="2"/>
          <w:numId w:val="22"/>
        </w:numPr>
        <w:rPr>
          <w:rFonts w:asciiTheme="minorHAnsi" w:hAnsiTheme="minorHAnsi" w:cstheme="minorHAnsi"/>
          <w:color w:val="C0504D" w:themeColor="accent2"/>
          <w:lang w:val="et-EE"/>
        </w:rPr>
      </w:pPr>
      <w:bookmarkStart w:id="11" w:name="_Toc136438868"/>
      <w:r w:rsidRPr="00773EF3">
        <w:rPr>
          <w:rFonts w:asciiTheme="minorHAnsi" w:hAnsiTheme="minorHAnsi" w:cstheme="minorHAnsi"/>
          <w:color w:val="C0504D" w:themeColor="accent2"/>
          <w:lang w:val="et-EE"/>
        </w:rPr>
        <w:t>Elukeskkonna arendamine</w:t>
      </w:r>
      <w:bookmarkEnd w:id="11"/>
    </w:p>
    <w:p w14:paraId="03024B5D" w14:textId="77777777" w:rsidR="00324E54" w:rsidRPr="00773EF3" w:rsidRDefault="009E64CC" w:rsidP="00324E54">
      <w:pPr>
        <w:jc w:val="both"/>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vajaduse kirjeldus</w:t>
      </w:r>
    </w:p>
    <w:p w14:paraId="6C6F6703" w14:textId="5E03A1ED" w:rsidR="00324E54" w:rsidRPr="00773EF3" w:rsidRDefault="00324E54" w:rsidP="00324E54">
      <w:pPr>
        <w:jc w:val="both"/>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Kodukant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Läänemaa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rahvaarv</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püsinud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perioodil</w:t>
      </w:r>
      <w:proofErr w:type="spellEnd"/>
      <w:r w:rsidRPr="00773EF3">
        <w:rPr>
          <w:rFonts w:asciiTheme="minorHAnsi" w:hAnsiTheme="minorHAnsi" w:cstheme="minorHAnsi"/>
          <w:color w:val="000000" w:themeColor="text1"/>
        </w:rPr>
        <w:t xml:space="preserve"> 2014-2021 </w:t>
      </w:r>
      <w:proofErr w:type="spellStart"/>
      <w:r w:rsidRPr="00773EF3">
        <w:rPr>
          <w:rFonts w:asciiTheme="minorHAnsi" w:hAnsiTheme="minorHAnsi" w:cstheme="minorHAnsi"/>
          <w:color w:val="000000" w:themeColor="text1"/>
        </w:rPr>
        <w:t>praktiliselt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stabiilsena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Elanikkond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vananev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mistõttu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surve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tööealisele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elanikkonnale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kasvab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Väljakutseks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piirkonna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parendamine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elu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mis </w:t>
      </w:r>
      <w:proofErr w:type="spellStart"/>
      <w:r w:rsidRPr="00773EF3">
        <w:rPr>
          <w:rFonts w:asciiTheme="minorHAnsi" w:hAnsiTheme="minorHAnsi" w:cstheme="minorHAnsi"/>
          <w:color w:val="000000" w:themeColor="text1"/>
        </w:rPr>
        <w:t>tooks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tööealisi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kui</w:t>
      </w:r>
      <w:proofErr w:type="spellEnd"/>
      <w:r w:rsidRPr="00773EF3">
        <w:rPr>
          <w:rFonts w:asciiTheme="minorHAnsi" w:hAnsiTheme="minorHAnsi" w:cstheme="minorHAnsi"/>
          <w:color w:val="000000" w:themeColor="text1"/>
        </w:rPr>
        <w:t xml:space="preserve"> ka </w:t>
      </w:r>
      <w:proofErr w:type="spellStart"/>
      <w:r w:rsidRPr="00773EF3">
        <w:rPr>
          <w:rFonts w:asciiTheme="minorHAnsi" w:hAnsiTheme="minorHAnsi" w:cstheme="minorHAnsi"/>
          <w:color w:val="000000" w:themeColor="text1"/>
        </w:rPr>
        <w:t>parendaks</w:t>
      </w:r>
      <w:proofErr w:type="spellEnd"/>
      <w:r w:rsidRPr="00773EF3">
        <w:rPr>
          <w:rFonts w:asciiTheme="minorHAnsi" w:hAnsiTheme="minorHAnsi" w:cstheme="minorHAnsi"/>
          <w:color w:val="000000" w:themeColor="text1"/>
        </w:rPr>
        <w:t xml:space="preserve"> juba </w:t>
      </w:r>
      <w:proofErr w:type="spellStart"/>
      <w:r w:rsidRPr="00773EF3">
        <w:rPr>
          <w:rFonts w:asciiTheme="minorHAnsi" w:hAnsiTheme="minorHAnsi" w:cstheme="minorHAnsi"/>
          <w:color w:val="000000" w:themeColor="text1"/>
        </w:rPr>
        <w:t>olemasolevate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elutingimusi</w:t>
      </w:r>
      <w:proofErr w:type="spellEnd"/>
      <w:r w:rsidRPr="00773EF3">
        <w:rPr>
          <w:rFonts w:asciiTheme="minorHAnsi" w:hAnsiTheme="minorHAnsi" w:cstheme="minorHAnsi"/>
          <w:color w:val="000000" w:themeColor="text1"/>
        </w:rPr>
        <w:t xml:space="preserve">. </w:t>
      </w:r>
    </w:p>
    <w:p w14:paraId="248A72DE" w14:textId="77777777" w:rsidR="00324E54" w:rsidRPr="00773EF3" w:rsidRDefault="00324E54" w:rsidP="00324E54">
      <w:pPr>
        <w:jc w:val="both"/>
        <w:rPr>
          <w:rFonts w:asciiTheme="minorHAnsi" w:hAnsiTheme="minorHAnsi" w:cstheme="minorHAnsi"/>
          <w:color w:val="000000" w:themeColor="text1"/>
        </w:rPr>
      </w:pPr>
    </w:p>
    <w:p w14:paraId="0FF0200B" w14:textId="2AEA225B" w:rsidR="004A5CFE" w:rsidRPr="00773EF3" w:rsidRDefault="00324E54" w:rsidP="00324E54">
      <w:pPr>
        <w:jc w:val="both"/>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P</w:t>
      </w:r>
      <w:r w:rsidR="00C10F73" w:rsidRPr="00773EF3">
        <w:rPr>
          <w:rFonts w:asciiTheme="minorHAnsi" w:hAnsiTheme="minorHAnsi" w:cstheme="minorHAnsi"/>
          <w:color w:val="000000" w:themeColor="text1"/>
        </w:rPr>
        <w:t>iirkond</w:t>
      </w:r>
      <w:proofErr w:type="spellEnd"/>
      <w:r w:rsidR="00C10F73" w:rsidRPr="00773EF3">
        <w:rPr>
          <w:rFonts w:asciiTheme="minorHAnsi" w:hAnsiTheme="minorHAnsi" w:cstheme="minorHAnsi"/>
          <w:color w:val="000000" w:themeColor="text1"/>
        </w:rPr>
        <w:t xml:space="preserve"> </w:t>
      </w:r>
      <w:r w:rsidR="00D80A87" w:rsidRPr="00773EF3">
        <w:rPr>
          <w:rFonts w:asciiTheme="minorHAnsi" w:hAnsiTheme="minorHAnsi" w:cstheme="minorHAnsi"/>
          <w:color w:val="000000" w:themeColor="text1"/>
        </w:rPr>
        <w:t xml:space="preserve">on </w:t>
      </w:r>
      <w:proofErr w:type="spellStart"/>
      <w:r w:rsidR="00C10F73" w:rsidRPr="00773EF3">
        <w:rPr>
          <w:rFonts w:asciiTheme="minorHAnsi" w:hAnsiTheme="minorHAnsi" w:cstheme="minorHAnsi"/>
          <w:color w:val="000000" w:themeColor="text1"/>
        </w:rPr>
        <w:t>omanäoline</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nii</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loodusressursside</w:t>
      </w:r>
      <w:proofErr w:type="spellEnd"/>
      <w:r w:rsidR="00C10F73" w:rsidRPr="00773EF3">
        <w:rPr>
          <w:rFonts w:asciiTheme="minorHAnsi" w:hAnsiTheme="minorHAnsi" w:cstheme="minorHAnsi"/>
          <w:color w:val="000000" w:themeColor="text1"/>
        </w:rPr>
        <w:t xml:space="preserve"> (meri, </w:t>
      </w:r>
      <w:proofErr w:type="spellStart"/>
      <w:r w:rsidR="00C10F73" w:rsidRPr="00773EF3">
        <w:rPr>
          <w:rFonts w:asciiTheme="minorHAnsi" w:hAnsiTheme="minorHAnsi" w:cstheme="minorHAnsi"/>
          <w:color w:val="000000" w:themeColor="text1"/>
        </w:rPr>
        <w:t>rannaalad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väikesaared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mets</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kaitsealad</w:t>
      </w:r>
      <w:proofErr w:type="spellEnd"/>
      <w:r w:rsidR="00C10F73" w:rsidRPr="00773EF3">
        <w:rPr>
          <w:rFonts w:asciiTheme="minorHAnsi" w:hAnsiTheme="minorHAnsi" w:cstheme="minorHAnsi"/>
          <w:color w:val="000000" w:themeColor="text1"/>
        </w:rPr>
        <w:t xml:space="preserve">, </w:t>
      </w:r>
      <w:proofErr w:type="spellStart"/>
      <w:r w:rsidR="00600E75" w:rsidRPr="00773EF3">
        <w:rPr>
          <w:rFonts w:asciiTheme="minorHAnsi" w:hAnsiTheme="minorHAnsi" w:cstheme="minorHAnsi"/>
          <w:color w:val="000000" w:themeColor="text1"/>
        </w:rPr>
        <w:t>pärandniidud</w:t>
      </w:r>
      <w:proofErr w:type="spellEnd"/>
      <w:r w:rsidR="00600E75"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märgalad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jne</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kui</w:t>
      </w:r>
      <w:proofErr w:type="spellEnd"/>
      <w:r w:rsidR="00C10F73" w:rsidRPr="00773EF3">
        <w:rPr>
          <w:rFonts w:asciiTheme="minorHAnsi" w:hAnsiTheme="minorHAnsi" w:cstheme="minorHAnsi"/>
          <w:color w:val="000000" w:themeColor="text1"/>
        </w:rPr>
        <w:t xml:space="preserve"> ka </w:t>
      </w:r>
      <w:proofErr w:type="spellStart"/>
      <w:r w:rsidR="00C10F73" w:rsidRPr="00773EF3">
        <w:rPr>
          <w:rFonts w:asciiTheme="minorHAnsi" w:hAnsiTheme="minorHAnsi" w:cstheme="minorHAnsi"/>
          <w:color w:val="000000" w:themeColor="text1"/>
        </w:rPr>
        <w:t>traditsioonide</w:t>
      </w:r>
      <w:proofErr w:type="spellEnd"/>
      <w:r w:rsidR="00C10F73" w:rsidRPr="00773EF3">
        <w:rPr>
          <w:rFonts w:asciiTheme="minorHAnsi" w:hAnsiTheme="minorHAnsi" w:cstheme="minorHAnsi"/>
          <w:color w:val="000000" w:themeColor="text1"/>
        </w:rPr>
        <w:t xml:space="preserve"> ja </w:t>
      </w:r>
      <w:proofErr w:type="spellStart"/>
      <w:r w:rsidR="00C10F73" w:rsidRPr="00773EF3">
        <w:rPr>
          <w:rFonts w:asciiTheme="minorHAnsi" w:hAnsiTheme="minorHAnsi" w:cstheme="minorHAnsi"/>
          <w:color w:val="000000" w:themeColor="text1"/>
        </w:rPr>
        <w:t>kultuuripärandi</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poolest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rannarootslased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kohalik</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käsitöo</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taluarhitektuur</w:t>
      </w:r>
      <w:proofErr w:type="spellEnd"/>
      <w:r w:rsidR="00600E75" w:rsidRPr="00773EF3">
        <w:rPr>
          <w:rFonts w:asciiTheme="minorHAnsi" w:hAnsiTheme="minorHAnsi" w:cstheme="minorHAnsi"/>
          <w:color w:val="000000" w:themeColor="text1"/>
        </w:rPr>
        <w:t xml:space="preserve"> ja </w:t>
      </w:r>
      <w:proofErr w:type="spellStart"/>
      <w:r w:rsidR="00600E75" w:rsidRPr="00773EF3">
        <w:rPr>
          <w:rFonts w:asciiTheme="minorHAnsi" w:hAnsiTheme="minorHAnsi" w:cstheme="minorHAnsi"/>
          <w:color w:val="000000" w:themeColor="text1"/>
        </w:rPr>
        <w:t>töövõtted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kohalikud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muuseumid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pärandkultuuri</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objektid</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jmt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Piironna</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eripära</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vajab</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hoidmist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edasiarendamist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ning</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senisest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tulemuslikumat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rakendamist</w:t>
      </w:r>
      <w:proofErr w:type="spellEnd"/>
      <w:r w:rsidR="00C10F73" w:rsidRPr="00773EF3">
        <w:rPr>
          <w:rFonts w:asciiTheme="minorHAnsi" w:hAnsiTheme="minorHAnsi" w:cstheme="minorHAnsi"/>
          <w:color w:val="000000" w:themeColor="text1"/>
        </w:rPr>
        <w:t xml:space="preserve"> ja </w:t>
      </w:r>
      <w:proofErr w:type="spellStart"/>
      <w:r w:rsidR="00C10F73" w:rsidRPr="00773EF3">
        <w:rPr>
          <w:rFonts w:asciiTheme="minorHAnsi" w:hAnsiTheme="minorHAnsi" w:cstheme="minorHAnsi"/>
          <w:color w:val="000000" w:themeColor="text1"/>
        </w:rPr>
        <w:t>eksponeerimist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nt</w:t>
      </w:r>
      <w:proofErr w:type="spellEnd"/>
      <w:r w:rsidR="00C10F73" w:rsidRPr="00773EF3">
        <w:rPr>
          <w:rFonts w:asciiTheme="minorHAnsi" w:hAnsiTheme="minorHAnsi" w:cstheme="minorHAnsi"/>
          <w:color w:val="000000" w:themeColor="text1"/>
        </w:rPr>
        <w:t xml:space="preserve"> </w:t>
      </w:r>
      <w:proofErr w:type="spellStart"/>
      <w:r w:rsidR="00C10F73" w:rsidRPr="00773EF3">
        <w:rPr>
          <w:rFonts w:asciiTheme="minorHAnsi" w:hAnsiTheme="minorHAnsi" w:cstheme="minorHAnsi"/>
          <w:color w:val="000000" w:themeColor="text1"/>
        </w:rPr>
        <w:t>turismis</w:t>
      </w:r>
      <w:proofErr w:type="spellEnd"/>
      <w:r w:rsidR="00C10F73" w:rsidRPr="00773EF3">
        <w:rPr>
          <w:rFonts w:asciiTheme="minorHAnsi" w:hAnsiTheme="minorHAnsi" w:cstheme="minorHAnsi"/>
          <w:color w:val="000000" w:themeColor="text1"/>
        </w:rPr>
        <w:t xml:space="preserve">). </w:t>
      </w:r>
    </w:p>
    <w:p w14:paraId="1B0D27E5" w14:textId="77777777" w:rsidR="00324E54" w:rsidRPr="00773EF3" w:rsidRDefault="00324E54" w:rsidP="00324E54">
      <w:pPr>
        <w:rPr>
          <w:rFonts w:asciiTheme="minorHAnsi" w:hAnsiTheme="minorHAnsi" w:cstheme="minorHAnsi"/>
          <w:b/>
          <w:bCs/>
          <w:lang w:val="et-EE"/>
        </w:rPr>
      </w:pPr>
    </w:p>
    <w:p w14:paraId="47547FD9" w14:textId="1FADB2FB" w:rsidR="009E64CC" w:rsidRPr="00773EF3" w:rsidRDefault="009E64CC" w:rsidP="004A5CFE">
      <w:pPr>
        <w:rPr>
          <w:rFonts w:asciiTheme="minorHAnsi" w:hAnsiTheme="minorHAnsi" w:cstheme="minorHAnsi"/>
          <w:b/>
          <w:bCs/>
          <w:lang w:val="et-EE"/>
        </w:rPr>
      </w:pPr>
      <w:r w:rsidRPr="00773EF3">
        <w:rPr>
          <w:rFonts w:asciiTheme="minorHAnsi" w:hAnsiTheme="minorHAnsi" w:cstheme="minorHAnsi"/>
          <w:b/>
          <w:bCs/>
          <w:lang w:val="et-EE"/>
        </w:rPr>
        <w:t>Meetme rakendamise eesmär</w:t>
      </w:r>
      <w:r w:rsidR="008B425A" w:rsidRPr="00773EF3">
        <w:rPr>
          <w:rFonts w:asciiTheme="minorHAnsi" w:hAnsiTheme="minorHAnsi" w:cstheme="minorHAnsi"/>
          <w:b/>
          <w:bCs/>
          <w:lang w:val="et-EE"/>
        </w:rPr>
        <w:t>gid</w:t>
      </w:r>
    </w:p>
    <w:p w14:paraId="1DFE450E" w14:textId="2C5F4BD4" w:rsidR="005A55EA" w:rsidRPr="00773EF3" w:rsidRDefault="005A55EA" w:rsidP="005A55EA">
      <w:pPr>
        <w:rPr>
          <w:rFonts w:asciiTheme="minorHAnsi" w:hAnsiTheme="minorHAnsi" w:cstheme="minorHAnsi"/>
          <w:color w:val="000000" w:themeColor="text1"/>
          <w:lang w:val="et-EE"/>
        </w:rPr>
      </w:pPr>
      <w:r w:rsidRPr="00773EF3">
        <w:rPr>
          <w:rFonts w:asciiTheme="minorHAnsi" w:hAnsiTheme="minorHAnsi" w:cstheme="minorHAnsi"/>
          <w:b/>
          <w:bCs/>
          <w:color w:val="000000" w:themeColor="text1"/>
          <w:lang w:val="et-EE"/>
        </w:rPr>
        <w:t>E</w:t>
      </w:r>
      <w:r w:rsidR="00E55E7D" w:rsidRPr="00773EF3">
        <w:rPr>
          <w:rFonts w:asciiTheme="minorHAnsi" w:hAnsiTheme="minorHAnsi" w:cstheme="minorHAnsi"/>
          <w:b/>
          <w:bCs/>
          <w:color w:val="000000" w:themeColor="text1"/>
          <w:lang w:val="et-EE"/>
        </w:rPr>
        <w:t>esmärk</w:t>
      </w:r>
      <w:r w:rsidRPr="00773EF3">
        <w:rPr>
          <w:rFonts w:asciiTheme="minorHAnsi" w:hAnsiTheme="minorHAnsi" w:cstheme="minorHAnsi"/>
          <w:b/>
          <w:bCs/>
          <w:color w:val="000000" w:themeColor="text1"/>
          <w:lang w:val="et-EE"/>
        </w:rPr>
        <w:t xml:space="preserve"> </w:t>
      </w:r>
      <w:r w:rsidR="00E55E7D" w:rsidRPr="00773EF3">
        <w:rPr>
          <w:rFonts w:asciiTheme="minorHAnsi" w:hAnsiTheme="minorHAnsi" w:cstheme="minorHAnsi"/>
          <w:b/>
          <w:bCs/>
          <w:color w:val="000000" w:themeColor="text1"/>
          <w:lang w:val="et-EE"/>
        </w:rPr>
        <w:t>2.</w:t>
      </w:r>
      <w:r w:rsidRPr="00773EF3">
        <w:rPr>
          <w:rFonts w:asciiTheme="minorHAnsi" w:hAnsiTheme="minorHAnsi" w:cstheme="minorHAnsi"/>
          <w:b/>
          <w:bCs/>
          <w:color w:val="000000" w:themeColor="text1"/>
          <w:lang w:val="et-EE"/>
        </w:rPr>
        <w:t>1:</w:t>
      </w:r>
      <w:r w:rsidRPr="00773EF3">
        <w:rPr>
          <w:rFonts w:asciiTheme="minorHAnsi" w:hAnsiTheme="minorHAnsi" w:cstheme="minorHAnsi"/>
          <w:color w:val="000000" w:themeColor="text1"/>
          <w:lang w:val="et-EE"/>
        </w:rPr>
        <w:t xml:space="preserve"> Piirkonnas on loodud kvaliteetne, atraktiivne, erinevate huvirühmadega arvestav avalik ruum.</w:t>
      </w:r>
    </w:p>
    <w:p w14:paraId="3C8C3B9A" w14:textId="3D9D58A1" w:rsidR="005A55EA" w:rsidRPr="00773EF3" w:rsidRDefault="005A55EA" w:rsidP="005A55EA">
      <w:pPr>
        <w:rPr>
          <w:rFonts w:asciiTheme="minorHAnsi" w:hAnsiTheme="minorHAnsi" w:cstheme="minorHAnsi"/>
          <w:color w:val="000000" w:themeColor="text1"/>
          <w:lang w:val="et-EE"/>
        </w:rPr>
      </w:pPr>
      <w:r w:rsidRPr="00773EF3">
        <w:rPr>
          <w:rFonts w:asciiTheme="minorHAnsi" w:hAnsiTheme="minorHAnsi" w:cstheme="minorHAnsi"/>
          <w:b/>
          <w:bCs/>
          <w:color w:val="000000" w:themeColor="text1"/>
          <w:lang w:val="et-EE"/>
        </w:rPr>
        <w:t>E</w:t>
      </w:r>
      <w:r w:rsidR="00E55E7D" w:rsidRPr="00773EF3">
        <w:rPr>
          <w:rFonts w:asciiTheme="minorHAnsi" w:hAnsiTheme="minorHAnsi" w:cstheme="minorHAnsi"/>
          <w:b/>
          <w:bCs/>
          <w:color w:val="000000" w:themeColor="text1"/>
          <w:lang w:val="et-EE"/>
        </w:rPr>
        <w:t>esmärk</w:t>
      </w:r>
      <w:r w:rsidRPr="00773EF3">
        <w:rPr>
          <w:rFonts w:asciiTheme="minorHAnsi" w:hAnsiTheme="minorHAnsi" w:cstheme="minorHAnsi"/>
          <w:b/>
          <w:bCs/>
          <w:color w:val="000000" w:themeColor="text1"/>
          <w:lang w:val="et-EE"/>
        </w:rPr>
        <w:t xml:space="preserve"> </w:t>
      </w:r>
      <w:r w:rsidR="00E55E7D" w:rsidRPr="00773EF3">
        <w:rPr>
          <w:rFonts w:asciiTheme="minorHAnsi" w:hAnsiTheme="minorHAnsi" w:cstheme="minorHAnsi"/>
          <w:b/>
          <w:bCs/>
          <w:color w:val="000000" w:themeColor="text1"/>
          <w:lang w:val="et-EE"/>
        </w:rPr>
        <w:t>2.</w:t>
      </w:r>
      <w:r w:rsidRPr="00773EF3">
        <w:rPr>
          <w:rFonts w:asciiTheme="minorHAnsi" w:hAnsiTheme="minorHAnsi" w:cstheme="minorHAnsi"/>
          <w:b/>
          <w:bCs/>
          <w:color w:val="000000" w:themeColor="text1"/>
          <w:lang w:val="et-EE"/>
        </w:rPr>
        <w:t>2:</w:t>
      </w:r>
      <w:r w:rsidRPr="00773EF3">
        <w:rPr>
          <w:rFonts w:asciiTheme="minorHAnsi" w:hAnsiTheme="minorHAnsi" w:cstheme="minorHAnsi"/>
          <w:color w:val="000000" w:themeColor="text1"/>
          <w:lang w:val="et-EE"/>
        </w:rPr>
        <w:t xml:space="preserve"> Elu toetavad teenused on aastaringselt kättesaadavad kõigis piirkondades ja kõigile </w:t>
      </w:r>
      <w:proofErr w:type="spellStart"/>
      <w:r w:rsidRPr="00773EF3">
        <w:rPr>
          <w:rFonts w:asciiTheme="minorHAnsi" w:hAnsiTheme="minorHAnsi" w:cstheme="minorHAnsi"/>
          <w:color w:val="000000" w:themeColor="text1"/>
          <w:lang w:val="et-EE"/>
        </w:rPr>
        <w:t>eagruppidele</w:t>
      </w:r>
      <w:proofErr w:type="spellEnd"/>
      <w:r w:rsidRPr="00773EF3">
        <w:rPr>
          <w:rFonts w:asciiTheme="minorHAnsi" w:hAnsiTheme="minorHAnsi" w:cstheme="minorHAnsi"/>
          <w:color w:val="000000" w:themeColor="text1"/>
          <w:lang w:val="et-EE"/>
        </w:rPr>
        <w:t xml:space="preserve">. </w:t>
      </w:r>
    </w:p>
    <w:p w14:paraId="6AD7621A" w14:textId="7A832689" w:rsidR="005A55EA" w:rsidRPr="00773EF3" w:rsidRDefault="005A55EA" w:rsidP="005A55EA">
      <w:pPr>
        <w:rPr>
          <w:rFonts w:asciiTheme="minorHAnsi" w:hAnsiTheme="minorHAnsi" w:cstheme="minorHAnsi"/>
          <w:color w:val="000000" w:themeColor="text1"/>
          <w:lang w:val="et-EE"/>
        </w:rPr>
      </w:pPr>
      <w:r w:rsidRPr="00773EF3">
        <w:rPr>
          <w:rFonts w:asciiTheme="minorHAnsi" w:hAnsiTheme="minorHAnsi" w:cstheme="minorHAnsi"/>
          <w:b/>
          <w:bCs/>
          <w:color w:val="000000" w:themeColor="text1"/>
          <w:spacing w:val="-3"/>
          <w:lang w:val="sv-FI"/>
        </w:rPr>
        <w:t>E</w:t>
      </w:r>
      <w:r w:rsidR="00E55E7D" w:rsidRPr="00773EF3">
        <w:rPr>
          <w:rFonts w:asciiTheme="minorHAnsi" w:hAnsiTheme="minorHAnsi" w:cstheme="minorHAnsi"/>
          <w:b/>
          <w:bCs/>
          <w:color w:val="000000" w:themeColor="text1"/>
          <w:spacing w:val="-3"/>
          <w:lang w:val="sv-FI"/>
        </w:rPr>
        <w:t>esmärk</w:t>
      </w:r>
      <w:r w:rsidRPr="00773EF3">
        <w:rPr>
          <w:rFonts w:asciiTheme="minorHAnsi" w:hAnsiTheme="minorHAnsi" w:cstheme="minorHAnsi"/>
          <w:b/>
          <w:bCs/>
          <w:color w:val="000000" w:themeColor="text1"/>
          <w:spacing w:val="-3"/>
          <w:lang w:val="sv-FI"/>
        </w:rPr>
        <w:t xml:space="preserve"> </w:t>
      </w:r>
      <w:r w:rsidR="00E55E7D" w:rsidRPr="00773EF3">
        <w:rPr>
          <w:rFonts w:asciiTheme="minorHAnsi" w:hAnsiTheme="minorHAnsi" w:cstheme="minorHAnsi"/>
          <w:b/>
          <w:bCs/>
          <w:color w:val="000000" w:themeColor="text1"/>
          <w:spacing w:val="-3"/>
          <w:lang w:val="sv-FI"/>
        </w:rPr>
        <w:t>2.3</w:t>
      </w:r>
      <w:r w:rsidRPr="00773EF3">
        <w:rPr>
          <w:rFonts w:asciiTheme="minorHAnsi" w:hAnsiTheme="minorHAnsi" w:cstheme="minorHAnsi"/>
          <w:b/>
          <w:bCs/>
          <w:color w:val="000000" w:themeColor="text1"/>
          <w:spacing w:val="-3"/>
          <w:lang w:val="sv-FI"/>
        </w:rPr>
        <w:t>:</w:t>
      </w:r>
      <w:r w:rsidRPr="00773EF3">
        <w:rPr>
          <w:rFonts w:asciiTheme="minorHAnsi" w:hAnsiTheme="minorHAnsi" w:cstheme="minorHAnsi"/>
          <w:color w:val="000000" w:themeColor="text1"/>
          <w:spacing w:val="-3"/>
          <w:lang w:val="sv-FI"/>
        </w:rPr>
        <w:t xml:space="preserve"> P</w:t>
      </w:r>
      <w:r w:rsidRPr="00773EF3">
        <w:rPr>
          <w:rFonts w:asciiTheme="minorHAnsi" w:hAnsiTheme="minorHAnsi" w:cstheme="minorHAnsi"/>
          <w:color w:val="000000" w:themeColor="text1"/>
          <w:lang w:val="sv-FI"/>
        </w:rPr>
        <w:t>i</w:t>
      </w:r>
      <w:r w:rsidRPr="00773EF3">
        <w:rPr>
          <w:rFonts w:asciiTheme="minorHAnsi" w:hAnsiTheme="minorHAnsi" w:cstheme="minorHAnsi"/>
          <w:color w:val="000000" w:themeColor="text1"/>
          <w:spacing w:val="1"/>
          <w:lang w:val="sv-FI"/>
        </w:rPr>
        <w:t>i</w:t>
      </w:r>
      <w:r w:rsidRPr="00773EF3">
        <w:rPr>
          <w:rFonts w:asciiTheme="minorHAnsi" w:hAnsiTheme="minorHAnsi" w:cstheme="minorHAnsi"/>
          <w:color w:val="000000" w:themeColor="text1"/>
          <w:spacing w:val="-1"/>
          <w:lang w:val="sv-FI"/>
        </w:rPr>
        <w:t>r</w:t>
      </w:r>
      <w:r w:rsidRPr="00773EF3">
        <w:rPr>
          <w:rFonts w:asciiTheme="minorHAnsi" w:hAnsiTheme="minorHAnsi" w:cstheme="minorHAnsi"/>
          <w:color w:val="000000" w:themeColor="text1"/>
          <w:spacing w:val="1"/>
          <w:lang w:val="sv-FI"/>
        </w:rPr>
        <w:t>k</w:t>
      </w:r>
      <w:r w:rsidRPr="00773EF3">
        <w:rPr>
          <w:rFonts w:asciiTheme="minorHAnsi" w:hAnsiTheme="minorHAnsi" w:cstheme="minorHAnsi"/>
          <w:color w:val="000000" w:themeColor="text1"/>
          <w:lang w:val="sv-FI"/>
        </w:rPr>
        <w:t>o</w:t>
      </w:r>
      <w:r w:rsidRPr="00773EF3">
        <w:rPr>
          <w:rFonts w:asciiTheme="minorHAnsi" w:hAnsiTheme="minorHAnsi" w:cstheme="minorHAnsi"/>
          <w:color w:val="000000" w:themeColor="text1"/>
          <w:spacing w:val="1"/>
          <w:lang w:val="sv-FI"/>
        </w:rPr>
        <w:t>nn</w:t>
      </w:r>
      <w:r w:rsidRPr="00773EF3">
        <w:rPr>
          <w:rFonts w:asciiTheme="minorHAnsi" w:hAnsiTheme="minorHAnsi" w:cstheme="minorHAnsi"/>
          <w:color w:val="000000" w:themeColor="text1"/>
          <w:lang w:val="sv-FI"/>
        </w:rPr>
        <w:t xml:space="preserve">a </w:t>
      </w:r>
      <w:r w:rsidRPr="00773EF3">
        <w:rPr>
          <w:rFonts w:asciiTheme="minorHAnsi" w:hAnsiTheme="minorHAnsi" w:cstheme="minorHAnsi"/>
          <w:color w:val="000000" w:themeColor="text1"/>
          <w:spacing w:val="-1"/>
          <w:lang w:val="sv-FI"/>
        </w:rPr>
        <w:t>er</w:t>
      </w:r>
      <w:r w:rsidRPr="00773EF3">
        <w:rPr>
          <w:rFonts w:asciiTheme="minorHAnsi" w:hAnsiTheme="minorHAnsi" w:cstheme="minorHAnsi"/>
          <w:color w:val="000000" w:themeColor="text1"/>
          <w:lang w:val="sv-FI"/>
        </w:rPr>
        <w:t>i</w:t>
      </w:r>
      <w:r w:rsidRPr="00773EF3">
        <w:rPr>
          <w:rFonts w:asciiTheme="minorHAnsi" w:hAnsiTheme="minorHAnsi" w:cstheme="minorHAnsi"/>
          <w:color w:val="000000" w:themeColor="text1"/>
          <w:spacing w:val="1"/>
          <w:lang w:val="sv-FI"/>
        </w:rPr>
        <w:t>p</w:t>
      </w:r>
      <w:r w:rsidRPr="00773EF3">
        <w:rPr>
          <w:rFonts w:asciiTheme="minorHAnsi" w:hAnsiTheme="minorHAnsi" w:cstheme="minorHAnsi"/>
          <w:color w:val="000000" w:themeColor="text1"/>
          <w:lang w:val="sv-FI"/>
        </w:rPr>
        <w:t>ä</w:t>
      </w:r>
      <w:r w:rsidRPr="00773EF3">
        <w:rPr>
          <w:rFonts w:asciiTheme="minorHAnsi" w:hAnsiTheme="minorHAnsi" w:cstheme="minorHAnsi"/>
          <w:color w:val="000000" w:themeColor="text1"/>
          <w:spacing w:val="-1"/>
          <w:lang w:val="sv-FI"/>
        </w:rPr>
        <w:t>r</w:t>
      </w:r>
      <w:r w:rsidRPr="00773EF3">
        <w:rPr>
          <w:rFonts w:asciiTheme="minorHAnsi" w:hAnsiTheme="minorHAnsi" w:cstheme="minorHAnsi"/>
          <w:color w:val="000000" w:themeColor="text1"/>
          <w:lang w:val="sv-FI"/>
        </w:rPr>
        <w:t xml:space="preserve">a </w:t>
      </w:r>
      <w:r w:rsidRPr="00773EF3">
        <w:rPr>
          <w:rFonts w:asciiTheme="minorHAnsi" w:hAnsiTheme="minorHAnsi" w:cstheme="minorHAnsi"/>
          <w:color w:val="000000" w:themeColor="text1"/>
          <w:spacing w:val="-2"/>
          <w:lang w:val="sv-FI"/>
        </w:rPr>
        <w:t>o</w:t>
      </w:r>
      <w:r w:rsidRPr="00773EF3">
        <w:rPr>
          <w:rFonts w:asciiTheme="minorHAnsi" w:hAnsiTheme="minorHAnsi" w:cstheme="minorHAnsi"/>
          <w:color w:val="000000" w:themeColor="text1"/>
          <w:lang w:val="sv-FI"/>
        </w:rPr>
        <w:t>n</w:t>
      </w:r>
      <w:r w:rsidRPr="00773EF3">
        <w:rPr>
          <w:rFonts w:asciiTheme="minorHAnsi" w:hAnsiTheme="minorHAnsi" w:cstheme="minorHAnsi"/>
          <w:color w:val="000000" w:themeColor="text1"/>
          <w:spacing w:val="1"/>
          <w:lang w:val="sv-FI"/>
        </w:rPr>
        <w:t xml:space="preserve"> h</w:t>
      </w:r>
      <w:r w:rsidRPr="00773EF3">
        <w:rPr>
          <w:rFonts w:asciiTheme="minorHAnsi" w:hAnsiTheme="minorHAnsi" w:cstheme="minorHAnsi"/>
          <w:color w:val="000000" w:themeColor="text1"/>
          <w:lang w:val="sv-FI"/>
        </w:rPr>
        <w:t>oit</w:t>
      </w:r>
      <w:r w:rsidRPr="00773EF3">
        <w:rPr>
          <w:rFonts w:asciiTheme="minorHAnsi" w:hAnsiTheme="minorHAnsi" w:cstheme="minorHAnsi"/>
          <w:color w:val="000000" w:themeColor="text1"/>
          <w:spacing w:val="-2"/>
          <w:lang w:val="sv-FI"/>
        </w:rPr>
        <w:t>u</w:t>
      </w:r>
      <w:r w:rsidRPr="00773EF3">
        <w:rPr>
          <w:rFonts w:asciiTheme="minorHAnsi" w:hAnsiTheme="minorHAnsi" w:cstheme="minorHAnsi"/>
          <w:color w:val="000000" w:themeColor="text1"/>
          <w:lang w:val="sv-FI"/>
        </w:rPr>
        <w:t>d</w:t>
      </w:r>
      <w:r w:rsidRPr="00773EF3">
        <w:rPr>
          <w:rFonts w:asciiTheme="minorHAnsi" w:hAnsiTheme="minorHAnsi" w:cstheme="minorHAnsi"/>
          <w:color w:val="000000" w:themeColor="text1"/>
          <w:spacing w:val="-2"/>
          <w:lang w:val="sv-FI"/>
        </w:rPr>
        <w:t xml:space="preserve"> </w:t>
      </w:r>
      <w:r w:rsidRPr="00773EF3">
        <w:rPr>
          <w:rFonts w:asciiTheme="minorHAnsi" w:hAnsiTheme="minorHAnsi" w:cstheme="minorHAnsi"/>
          <w:color w:val="000000" w:themeColor="text1"/>
          <w:lang w:val="sv-FI"/>
        </w:rPr>
        <w:t>ja a</w:t>
      </w:r>
      <w:r w:rsidRPr="00773EF3">
        <w:rPr>
          <w:rFonts w:asciiTheme="minorHAnsi" w:hAnsiTheme="minorHAnsi" w:cstheme="minorHAnsi"/>
          <w:color w:val="000000" w:themeColor="text1"/>
          <w:spacing w:val="-2"/>
          <w:lang w:val="sv-FI"/>
        </w:rPr>
        <w:t>r</w:t>
      </w:r>
      <w:r w:rsidRPr="00773EF3">
        <w:rPr>
          <w:rFonts w:asciiTheme="minorHAnsi" w:hAnsiTheme="minorHAnsi" w:cstheme="minorHAnsi"/>
          <w:color w:val="000000" w:themeColor="text1"/>
          <w:spacing w:val="-1"/>
          <w:lang w:val="sv-FI"/>
        </w:rPr>
        <w:t>e</w:t>
      </w:r>
      <w:r w:rsidRPr="00773EF3">
        <w:rPr>
          <w:rFonts w:asciiTheme="minorHAnsi" w:hAnsiTheme="minorHAnsi" w:cstheme="minorHAnsi"/>
          <w:color w:val="000000" w:themeColor="text1"/>
          <w:spacing w:val="1"/>
          <w:lang w:val="sv-FI"/>
        </w:rPr>
        <w:t>nd</w:t>
      </w:r>
      <w:r w:rsidRPr="00773EF3">
        <w:rPr>
          <w:rFonts w:asciiTheme="minorHAnsi" w:hAnsiTheme="minorHAnsi" w:cstheme="minorHAnsi"/>
          <w:color w:val="000000" w:themeColor="text1"/>
          <w:lang w:val="sv-FI"/>
        </w:rPr>
        <w:t>atud</w:t>
      </w:r>
      <w:r w:rsidRPr="00773EF3">
        <w:rPr>
          <w:rFonts w:asciiTheme="minorHAnsi" w:hAnsiTheme="minorHAnsi" w:cstheme="minorHAnsi"/>
          <w:color w:val="000000" w:themeColor="text1"/>
          <w:lang w:val="et-EE"/>
        </w:rPr>
        <w:t xml:space="preserve"> ning piirkond on tuntud üle Eesti ja </w:t>
      </w:r>
      <w:r w:rsidR="009C3F8C" w:rsidRPr="00773EF3">
        <w:rPr>
          <w:rFonts w:asciiTheme="minorHAnsi" w:hAnsiTheme="minorHAnsi" w:cstheme="minorHAnsi"/>
          <w:color w:val="000000" w:themeColor="text1"/>
          <w:lang w:val="et-EE"/>
        </w:rPr>
        <w:t>piiriüleselt.</w:t>
      </w:r>
    </w:p>
    <w:p w14:paraId="4775E421" w14:textId="77777777" w:rsidR="00E55E7D" w:rsidRPr="00773EF3" w:rsidRDefault="00E55E7D" w:rsidP="005A55EA">
      <w:pPr>
        <w:rPr>
          <w:rFonts w:asciiTheme="minorHAnsi" w:hAnsiTheme="minorHAnsi" w:cstheme="minorHAnsi"/>
          <w:color w:val="000000" w:themeColor="text1"/>
          <w:lang w:val="et-EE"/>
        </w:rPr>
      </w:pPr>
    </w:p>
    <w:p w14:paraId="5C3A454D" w14:textId="1F4341F7" w:rsidR="0055220E" w:rsidRPr="00773EF3" w:rsidRDefault="00C10F73" w:rsidP="00E55E7D">
      <w:pPr>
        <w:pStyle w:val="NormalWeb"/>
        <w:spacing w:before="0" w:beforeAutospacing="0" w:after="0" w:afterAutospacing="0"/>
        <w:rPr>
          <w:rFonts w:asciiTheme="minorHAnsi" w:hAnsiTheme="minorHAnsi" w:cstheme="minorHAnsi"/>
        </w:rPr>
      </w:pPr>
      <w:proofErr w:type="spellStart"/>
      <w:r w:rsidRPr="00773EF3">
        <w:rPr>
          <w:rFonts w:asciiTheme="minorHAnsi" w:hAnsiTheme="minorHAnsi" w:cstheme="minorHAnsi"/>
        </w:rPr>
        <w:t>Eelistatakse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projekte</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00A103AD"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peamistele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vastavad</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eesmärkidele</w:t>
      </w:r>
      <w:proofErr w:type="spellEnd"/>
      <w:r w:rsidRPr="00773EF3">
        <w:rPr>
          <w:rFonts w:asciiTheme="minorHAnsi" w:hAnsiTheme="minorHAnsi" w:cstheme="minorHAnsi"/>
        </w:rPr>
        <w:t xml:space="preserve">: </w:t>
      </w:r>
    </w:p>
    <w:p w14:paraId="41FF1C83" w14:textId="40076D53" w:rsidR="00856D0E" w:rsidRPr="00773EF3" w:rsidRDefault="00856D0E"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rakendamine</w:t>
      </w:r>
      <w:proofErr w:type="spellEnd"/>
      <w:r w:rsidRPr="00773EF3">
        <w:rPr>
          <w:rFonts w:asciiTheme="minorHAnsi" w:hAnsiTheme="minorHAnsi" w:cstheme="minorHAnsi"/>
          <w:lang w:eastAsia="et-EE"/>
        </w:rPr>
        <w:t>;</w:t>
      </w:r>
    </w:p>
    <w:p w14:paraId="193A9F72" w14:textId="1C45EF6E" w:rsidR="0055220E" w:rsidRPr="00773EF3" w:rsidRDefault="0055220E"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rPr>
        <w:t>innovaatiliste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rakendamine</w:t>
      </w:r>
      <w:proofErr w:type="spellEnd"/>
      <w:r w:rsidRPr="00773EF3">
        <w:rPr>
          <w:rFonts w:asciiTheme="minorHAnsi" w:hAnsiTheme="minorHAnsi" w:cstheme="minorHAnsi"/>
        </w:rPr>
        <w:t>;</w:t>
      </w:r>
    </w:p>
    <w:p w14:paraId="20F14584" w14:textId="77777777" w:rsidR="0055220E" w:rsidRPr="00773EF3" w:rsidRDefault="0055220E"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rPr>
        <w:t>k</w:t>
      </w:r>
      <w:r w:rsidRPr="00773EF3">
        <w:rPr>
          <w:rFonts w:asciiTheme="minorHAnsi" w:hAnsiTheme="minorHAnsi" w:cstheme="minorHAnsi"/>
          <w:color w:val="000000" w:themeColor="text1"/>
          <w:lang w:eastAsia="et-EE"/>
        </w:rPr>
        <w:t>oostöövõrgustike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loomine</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arendamine</w:t>
      </w:r>
      <w:proofErr w:type="spellEnd"/>
      <w:r w:rsidRPr="00773EF3">
        <w:rPr>
          <w:rFonts w:asciiTheme="minorHAnsi" w:hAnsiTheme="minorHAnsi" w:cstheme="minorHAnsi"/>
          <w:color w:val="000000" w:themeColor="text1"/>
          <w:lang w:eastAsia="et-EE"/>
        </w:rPr>
        <w:t>;</w:t>
      </w:r>
    </w:p>
    <w:p w14:paraId="4F8BB5FA" w14:textId="7A360883" w:rsidR="0055220E" w:rsidRPr="00773EF3" w:rsidRDefault="0055220E" w:rsidP="002C4F6F">
      <w:pPr>
        <w:pStyle w:val="NormalWeb"/>
        <w:numPr>
          <w:ilvl w:val="0"/>
          <w:numId w:val="30"/>
        </w:numPr>
        <w:spacing w:before="0" w:beforeAutospacing="0" w:after="0" w:afterAutospacing="0"/>
        <w:rPr>
          <w:rFonts w:asciiTheme="minorHAnsi" w:hAnsiTheme="minorHAnsi" w:cstheme="minorHAnsi"/>
        </w:rPr>
      </w:pPr>
      <w:proofErr w:type="spellStart"/>
      <w:r w:rsidRPr="00773EF3">
        <w:rPr>
          <w:rFonts w:asciiTheme="minorHAnsi" w:hAnsiTheme="minorHAnsi" w:cstheme="minorHAnsi"/>
        </w:rPr>
        <w:t>n</w:t>
      </w:r>
      <w:r w:rsidRPr="00773EF3">
        <w:rPr>
          <w:rFonts w:asciiTheme="minorHAnsi" w:hAnsiTheme="minorHAnsi" w:cstheme="minorHAnsi"/>
          <w:color w:val="000000" w:themeColor="text1"/>
          <w:lang w:eastAsia="et-EE"/>
        </w:rPr>
        <w:t>oorte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aktiivsuse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tõstmine</w:t>
      </w:r>
      <w:proofErr w:type="spellEnd"/>
      <w:r w:rsidR="002C55F9" w:rsidRPr="00773EF3">
        <w:rPr>
          <w:rFonts w:asciiTheme="minorHAnsi" w:hAnsiTheme="minorHAnsi" w:cstheme="minorHAnsi"/>
          <w:color w:val="000000" w:themeColor="text1"/>
          <w:lang w:eastAsia="et-EE"/>
        </w:rPr>
        <w:t>.</w:t>
      </w:r>
    </w:p>
    <w:p w14:paraId="5DC36B02" w14:textId="77777777" w:rsidR="00FE421B" w:rsidRPr="00773EF3" w:rsidRDefault="00FE421B" w:rsidP="00E000F2">
      <w:pPr>
        <w:pStyle w:val="NormalWeb"/>
        <w:spacing w:before="0" w:beforeAutospacing="0" w:after="0" w:afterAutospacing="0"/>
        <w:rPr>
          <w:rFonts w:asciiTheme="minorHAnsi" w:hAnsiTheme="minorHAnsi" w:cstheme="minorHAnsi"/>
        </w:rPr>
      </w:pPr>
    </w:p>
    <w:p w14:paraId="43EE8A3E" w14:textId="77777777" w:rsidR="006A41B8" w:rsidRPr="00773EF3" w:rsidRDefault="006A41B8" w:rsidP="006A41B8">
      <w:pPr>
        <w:pStyle w:val="NormalWeb"/>
        <w:spacing w:before="0" w:beforeAutospacing="0" w:after="0" w:afterAutospacing="0"/>
        <w:rPr>
          <w:rFonts w:asciiTheme="minorHAnsi" w:hAnsiTheme="minorHAnsi" w:cstheme="minorHAnsi"/>
        </w:rPr>
      </w:pPr>
      <w:r w:rsidRPr="00773EF3">
        <w:rPr>
          <w:rFonts w:asciiTheme="minorHAnsi" w:hAnsiTheme="minorHAnsi" w:cstheme="minorHAnsi"/>
          <w:color w:val="000000" w:themeColor="text1"/>
          <w:lang w:val="et-EE"/>
        </w:rPr>
        <w:t>Meetme tegevuste lõppsihtrühm on tegevuspiirkonna elanikud ja külastajad.</w:t>
      </w:r>
    </w:p>
    <w:p w14:paraId="35B2D92D" w14:textId="77777777" w:rsidR="00E000F2" w:rsidRPr="00773EF3" w:rsidRDefault="00E000F2" w:rsidP="00E000F2">
      <w:pPr>
        <w:pStyle w:val="NormalWeb"/>
        <w:spacing w:before="0" w:beforeAutospacing="0" w:after="0" w:afterAutospacing="0"/>
        <w:rPr>
          <w:rFonts w:asciiTheme="minorHAnsi" w:hAnsiTheme="minorHAnsi" w:cstheme="minorHAnsi"/>
        </w:rPr>
      </w:pPr>
    </w:p>
    <w:p w14:paraId="136827A0" w14:textId="0D57B607" w:rsidR="00FE421B" w:rsidRPr="00773EF3" w:rsidRDefault="00FE421B" w:rsidP="00FE421B">
      <w:pPr>
        <w:pStyle w:val="Caption"/>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r w:rsidR="008B425A" w:rsidRPr="00773EF3">
        <w:rPr>
          <w:rFonts w:asciiTheme="minorHAnsi" w:hAnsiTheme="minorHAnsi" w:cstheme="minorHAnsi"/>
        </w:rPr>
        <w:t>3</w:t>
      </w:r>
      <w:r w:rsidRPr="00773EF3">
        <w:rPr>
          <w:rFonts w:asciiTheme="minorHAnsi" w:hAnsiTheme="minorHAnsi" w:cstheme="minorHAnsi"/>
        </w:rPr>
        <w:t>.</w:t>
      </w:r>
      <w:r w:rsidR="00BF3D9A" w:rsidRPr="00773EF3">
        <w:rPr>
          <w:rFonts w:asciiTheme="minorHAnsi" w:hAnsiTheme="minorHAnsi" w:cstheme="minorHAnsi"/>
        </w:rPr>
        <w:t xml:space="preserve"> </w:t>
      </w:r>
      <w:proofErr w:type="spellStart"/>
      <w:r w:rsidR="00BF3D9A" w:rsidRPr="00773EF3">
        <w:rPr>
          <w:rFonts w:asciiTheme="minorHAnsi" w:hAnsiTheme="minorHAnsi" w:cstheme="minorHAnsi"/>
        </w:rPr>
        <w:t>E</w:t>
      </w:r>
      <w:r w:rsidR="00DB73D5" w:rsidRPr="00773EF3">
        <w:rPr>
          <w:rFonts w:asciiTheme="minorHAnsi" w:hAnsiTheme="minorHAnsi" w:cstheme="minorHAnsi"/>
        </w:rPr>
        <w:t>esmärkide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tulemusnäitajad</w:t>
      </w:r>
      <w:proofErr w:type="spellEnd"/>
    </w:p>
    <w:tbl>
      <w:tblPr>
        <w:tblStyle w:val="TableGrid"/>
        <w:tblW w:w="0" w:type="auto"/>
        <w:tblLook w:val="04A0" w:firstRow="1" w:lastRow="0" w:firstColumn="1" w:lastColumn="0" w:noHBand="0" w:noVBand="1"/>
      </w:tblPr>
      <w:tblGrid>
        <w:gridCol w:w="3474"/>
        <w:gridCol w:w="1981"/>
        <w:gridCol w:w="1403"/>
        <w:gridCol w:w="1672"/>
      </w:tblGrid>
      <w:tr w:rsidR="00FE421B" w:rsidRPr="00773EF3" w14:paraId="583E1F27" w14:textId="77777777" w:rsidTr="00886F53">
        <w:tc>
          <w:tcPr>
            <w:tcW w:w="3474" w:type="dxa"/>
            <w:vAlign w:val="center"/>
          </w:tcPr>
          <w:p w14:paraId="1DC4E557" w14:textId="77777777" w:rsidR="00FE421B" w:rsidRPr="00773EF3" w:rsidRDefault="00FE421B"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Mõõdik</w:t>
            </w:r>
            <w:proofErr w:type="spellEnd"/>
          </w:p>
        </w:tc>
        <w:tc>
          <w:tcPr>
            <w:tcW w:w="1981" w:type="dxa"/>
            <w:vAlign w:val="center"/>
          </w:tcPr>
          <w:p w14:paraId="259F07A2" w14:textId="77777777" w:rsidR="00FE421B" w:rsidRPr="00773EF3" w:rsidRDefault="00FE421B"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Algtase</w:t>
            </w:r>
            <w:proofErr w:type="spellEnd"/>
            <w:r w:rsidRPr="00773EF3">
              <w:rPr>
                <w:rFonts w:asciiTheme="minorHAnsi" w:hAnsiTheme="minorHAnsi" w:cstheme="minorHAnsi"/>
                <w:b/>
                <w:bCs/>
                <w:color w:val="000000" w:themeColor="text1"/>
              </w:rPr>
              <w:t xml:space="preserve"> 2024</w:t>
            </w:r>
          </w:p>
        </w:tc>
        <w:tc>
          <w:tcPr>
            <w:tcW w:w="1403" w:type="dxa"/>
            <w:vAlign w:val="center"/>
          </w:tcPr>
          <w:p w14:paraId="60F4A133" w14:textId="77777777" w:rsidR="00FE421B" w:rsidRPr="00773EF3" w:rsidRDefault="00FE421B"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Sihttase</w:t>
            </w:r>
            <w:proofErr w:type="spellEnd"/>
            <w:r w:rsidRPr="00773EF3">
              <w:rPr>
                <w:rFonts w:asciiTheme="minorHAnsi" w:hAnsiTheme="minorHAnsi" w:cstheme="minorHAnsi"/>
                <w:b/>
                <w:bCs/>
                <w:color w:val="000000" w:themeColor="text1"/>
              </w:rPr>
              <w:t xml:space="preserve"> 2029</w:t>
            </w:r>
          </w:p>
        </w:tc>
        <w:tc>
          <w:tcPr>
            <w:tcW w:w="1672" w:type="dxa"/>
            <w:vAlign w:val="center"/>
          </w:tcPr>
          <w:p w14:paraId="23D90915" w14:textId="77777777" w:rsidR="00FE421B" w:rsidRPr="00773EF3" w:rsidRDefault="00FE421B"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Allikas</w:t>
            </w:r>
            <w:proofErr w:type="spellEnd"/>
          </w:p>
        </w:tc>
      </w:tr>
      <w:tr w:rsidR="00FE421B" w:rsidRPr="00773EF3" w14:paraId="73F1106E" w14:textId="77777777" w:rsidTr="00886F53">
        <w:tc>
          <w:tcPr>
            <w:tcW w:w="3474" w:type="dxa"/>
            <w:vAlign w:val="center"/>
          </w:tcPr>
          <w:p w14:paraId="623E01AB" w14:textId="77777777" w:rsidR="00FE421B" w:rsidRPr="00773EF3" w:rsidRDefault="00FE421B" w:rsidP="00462301">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Selliste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projektide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w:t>
            </w:r>
            <w:proofErr w:type="spellEnd"/>
            <w:r w:rsidRPr="00773EF3">
              <w:rPr>
                <w:rFonts w:asciiTheme="minorHAnsi" w:hAnsiTheme="minorHAnsi" w:cstheme="minorHAnsi"/>
                <w:color w:val="000000" w:themeColor="text1"/>
              </w:rPr>
              <w:t xml:space="preserve">, mis </w:t>
            </w:r>
            <w:proofErr w:type="spellStart"/>
            <w:r w:rsidRPr="00773EF3">
              <w:rPr>
                <w:rFonts w:asciiTheme="minorHAnsi" w:hAnsiTheme="minorHAnsi" w:cstheme="minorHAnsi"/>
                <w:color w:val="000000" w:themeColor="text1"/>
              </w:rPr>
              <w:t>aitavad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kaasa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keskkonnasäästlikkusele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kliimamuutuste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leevendamise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nendega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kohanemise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eesmärkide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saavutamisele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maapiirkondades</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b/>
                <w:bCs/>
                <w:color w:val="000000" w:themeColor="text1"/>
              </w:rPr>
              <w:t>(R.27)</w:t>
            </w:r>
          </w:p>
        </w:tc>
        <w:tc>
          <w:tcPr>
            <w:tcW w:w="1981" w:type="dxa"/>
            <w:vAlign w:val="center"/>
          </w:tcPr>
          <w:p w14:paraId="7FD2E98A" w14:textId="77777777" w:rsidR="00FE421B" w:rsidRPr="00773EF3" w:rsidRDefault="00FE421B"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0</w:t>
            </w:r>
          </w:p>
        </w:tc>
        <w:tc>
          <w:tcPr>
            <w:tcW w:w="1403" w:type="dxa"/>
            <w:vAlign w:val="center"/>
          </w:tcPr>
          <w:p w14:paraId="59564CF7" w14:textId="7640110D" w:rsidR="00FE421B" w:rsidRPr="00773EF3" w:rsidRDefault="00CB27E6"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5</w:t>
            </w:r>
          </w:p>
        </w:tc>
        <w:tc>
          <w:tcPr>
            <w:tcW w:w="1672" w:type="dxa"/>
            <w:vAlign w:val="center"/>
          </w:tcPr>
          <w:p w14:paraId="5ED3870E" w14:textId="77777777" w:rsidR="00FE421B" w:rsidRPr="00773EF3" w:rsidRDefault="00FE421B" w:rsidP="00462301">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Projektide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elluviijate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tagasiside</w:t>
            </w:r>
            <w:proofErr w:type="spellEnd"/>
            <w:r w:rsidRPr="00773EF3">
              <w:rPr>
                <w:rFonts w:asciiTheme="minorHAnsi" w:hAnsiTheme="minorHAnsi" w:cstheme="minorHAnsi"/>
                <w:color w:val="000000" w:themeColor="text1"/>
              </w:rPr>
              <w:t xml:space="preserve"> (e-PRIA)</w:t>
            </w:r>
          </w:p>
        </w:tc>
      </w:tr>
    </w:tbl>
    <w:p w14:paraId="4786B154" w14:textId="77777777" w:rsidR="00324E54" w:rsidRPr="00773EF3" w:rsidRDefault="00324E54" w:rsidP="009547E9">
      <w:pPr>
        <w:pStyle w:val="Caption"/>
        <w:keepNext/>
        <w:rPr>
          <w:rFonts w:asciiTheme="minorHAnsi" w:hAnsiTheme="minorHAnsi" w:cstheme="minorHAnsi"/>
        </w:rPr>
      </w:pPr>
    </w:p>
    <w:p w14:paraId="200539D9" w14:textId="01196D67" w:rsidR="009547E9" w:rsidRPr="00773EF3" w:rsidRDefault="009547E9" w:rsidP="009547E9">
      <w:pPr>
        <w:pStyle w:val="Caption"/>
        <w:keepNext/>
        <w:rPr>
          <w:rFonts w:asciiTheme="minorHAnsi" w:hAnsiTheme="minorHAnsi" w:cstheme="minorHAnsi"/>
          <w:lang w:val="et-EE"/>
        </w:rPr>
      </w:pPr>
      <w:r w:rsidRPr="00773EF3">
        <w:rPr>
          <w:rFonts w:asciiTheme="minorHAnsi" w:hAnsiTheme="minorHAnsi" w:cstheme="minorHAnsi"/>
        </w:rPr>
        <w:t>Tab</w:t>
      </w:r>
      <w:proofErr w:type="spellStart"/>
      <w:r w:rsidRPr="00773EF3">
        <w:rPr>
          <w:rFonts w:asciiTheme="minorHAnsi" w:hAnsiTheme="minorHAnsi" w:cstheme="minorHAnsi"/>
          <w:lang w:val="et-EE"/>
        </w:rPr>
        <w:t>el</w:t>
      </w:r>
      <w:proofErr w:type="spellEnd"/>
      <w:r w:rsidRPr="00773EF3">
        <w:rPr>
          <w:rFonts w:asciiTheme="minorHAnsi" w:hAnsiTheme="minorHAnsi" w:cstheme="minorHAnsi"/>
        </w:rPr>
        <w:t xml:space="preserve"> </w:t>
      </w:r>
      <w:r w:rsidR="00FE421B" w:rsidRPr="00773EF3">
        <w:rPr>
          <w:rFonts w:asciiTheme="minorHAnsi" w:hAnsiTheme="minorHAnsi" w:cstheme="minorHAnsi"/>
        </w:rPr>
        <w:t>4</w:t>
      </w:r>
      <w:r w:rsidRPr="00773EF3">
        <w:rPr>
          <w:rFonts w:asciiTheme="minorHAnsi" w:hAnsiTheme="minorHAnsi" w:cstheme="minorHAnsi"/>
          <w:lang w:val="et-EE"/>
        </w:rPr>
        <w:t>. Meede 2: Elukeskkonna arendamine</w:t>
      </w:r>
    </w:p>
    <w:tbl>
      <w:tblPr>
        <w:tblStyle w:val="TableGrid"/>
        <w:tblW w:w="0" w:type="auto"/>
        <w:tblLook w:val="04A0" w:firstRow="1" w:lastRow="0" w:firstColumn="1" w:lastColumn="0" w:noHBand="0" w:noVBand="1"/>
      </w:tblPr>
      <w:tblGrid>
        <w:gridCol w:w="2110"/>
        <w:gridCol w:w="6420"/>
      </w:tblGrid>
      <w:tr w:rsidR="00203A83" w:rsidRPr="00773EF3" w14:paraId="2CDBD09F" w14:textId="77777777" w:rsidTr="00FE421B">
        <w:tc>
          <w:tcPr>
            <w:tcW w:w="2110" w:type="dxa"/>
          </w:tcPr>
          <w:p w14:paraId="33D7E5AD" w14:textId="48FFC1D0" w:rsidR="00203A83" w:rsidRPr="00773EF3" w:rsidRDefault="00203A83" w:rsidP="00446294">
            <w:pPr>
              <w:rPr>
                <w:rFonts w:asciiTheme="minorHAnsi" w:hAnsiTheme="minorHAnsi" w:cstheme="minorHAnsi"/>
                <w:lang w:val="sv-FI"/>
              </w:rPr>
            </w:pPr>
            <w:r w:rsidRPr="00773EF3">
              <w:rPr>
                <w:rFonts w:asciiTheme="minorHAnsi" w:hAnsiTheme="minorHAnsi" w:cstheme="minorHAnsi"/>
                <w:lang w:val="sv-FI"/>
              </w:rPr>
              <w:t xml:space="preserve">Meetme osakaal </w:t>
            </w:r>
            <w:r w:rsidR="00B0045A" w:rsidRPr="00773EF3">
              <w:rPr>
                <w:rFonts w:asciiTheme="minorHAnsi" w:hAnsiTheme="minorHAnsi" w:cstheme="minorHAnsi"/>
                <w:lang w:val="sv-FI"/>
              </w:rPr>
              <w:t>projektitoetuste eelarvest</w:t>
            </w:r>
          </w:p>
        </w:tc>
        <w:tc>
          <w:tcPr>
            <w:tcW w:w="6420" w:type="dxa"/>
          </w:tcPr>
          <w:p w14:paraId="7C92F55C" w14:textId="058A4218" w:rsidR="00CA4FF8" w:rsidRPr="00773EF3" w:rsidRDefault="00B0045A" w:rsidP="00446294">
            <w:pPr>
              <w:rPr>
                <w:rFonts w:asciiTheme="minorHAnsi" w:hAnsiTheme="minorHAnsi" w:cstheme="minorHAnsi"/>
                <w:lang w:val="et-EE"/>
              </w:rPr>
            </w:pPr>
            <w:r w:rsidRPr="00773EF3">
              <w:rPr>
                <w:rFonts w:asciiTheme="minorHAnsi" w:hAnsiTheme="minorHAnsi" w:cstheme="minorHAnsi"/>
                <w:lang w:val="et-EE"/>
              </w:rPr>
              <w:t>4</w:t>
            </w:r>
            <w:r w:rsidR="00AC51D5" w:rsidRPr="00773EF3">
              <w:rPr>
                <w:rFonts w:asciiTheme="minorHAnsi" w:hAnsiTheme="minorHAnsi" w:cstheme="minorHAnsi"/>
                <w:lang w:val="et-EE"/>
              </w:rPr>
              <w:t>2</w:t>
            </w:r>
            <w:r w:rsidR="00D80A87" w:rsidRPr="00773EF3">
              <w:rPr>
                <w:rFonts w:asciiTheme="minorHAnsi" w:hAnsiTheme="minorHAnsi" w:cstheme="minorHAnsi"/>
                <w:lang w:val="et-EE"/>
              </w:rPr>
              <w:t>%</w:t>
            </w:r>
          </w:p>
        </w:tc>
      </w:tr>
      <w:tr w:rsidR="00F127A6" w:rsidRPr="00773EF3" w14:paraId="18159809" w14:textId="77777777" w:rsidTr="00FE421B">
        <w:tc>
          <w:tcPr>
            <w:tcW w:w="2110" w:type="dxa"/>
          </w:tcPr>
          <w:p w14:paraId="09CF0DC9" w14:textId="4D46CDEB" w:rsidR="00F127A6" w:rsidRPr="00773EF3" w:rsidRDefault="00F127A6" w:rsidP="00446294">
            <w:pPr>
              <w:rPr>
                <w:rFonts w:asciiTheme="minorHAnsi" w:hAnsiTheme="minorHAnsi" w:cstheme="minorHAnsi"/>
                <w:lang w:val="sv-FI"/>
              </w:rPr>
            </w:pPr>
            <w:r w:rsidRPr="00773EF3">
              <w:rPr>
                <w:rFonts w:asciiTheme="minorHAnsi" w:hAnsiTheme="minorHAnsi" w:cstheme="minorHAnsi"/>
                <w:lang w:val="sv-FI"/>
              </w:rPr>
              <w:t>Toetatavad tegevusvaldkonnad</w:t>
            </w:r>
          </w:p>
        </w:tc>
        <w:tc>
          <w:tcPr>
            <w:tcW w:w="6420" w:type="dxa"/>
          </w:tcPr>
          <w:p w14:paraId="7A8B13D8" w14:textId="18B2DBDA" w:rsidR="005A55EA" w:rsidRPr="00773EF3" w:rsidRDefault="005A55EA" w:rsidP="002C4F6F">
            <w:pPr>
              <w:pStyle w:val="NormalWeb"/>
              <w:numPr>
                <w:ilvl w:val="0"/>
                <w:numId w:val="28"/>
              </w:numPr>
              <w:shd w:val="clear" w:color="auto" w:fill="FFFFFF"/>
              <w:spacing w:before="0" w:beforeAutospacing="0" w:after="0" w:afterAutospacing="0"/>
              <w:ind w:left="464" w:hanging="284"/>
              <w:rPr>
                <w:rFonts w:asciiTheme="minorHAnsi" w:hAnsiTheme="minorHAnsi" w:cstheme="minorHAnsi"/>
                <w:color w:val="000000" w:themeColor="text1"/>
                <w:lang w:val="et-EE"/>
              </w:rPr>
            </w:pPr>
            <w:r w:rsidRPr="00773EF3">
              <w:rPr>
                <w:rFonts w:asciiTheme="minorHAnsi" w:hAnsiTheme="minorHAnsi" w:cstheme="minorHAnsi"/>
                <w:b/>
                <w:color w:val="000000" w:themeColor="text1"/>
                <w:lang w:val="et-EE"/>
              </w:rPr>
              <w:t>Avaliku ruumi parendamine</w:t>
            </w:r>
            <w:r w:rsidRPr="00773EF3">
              <w:rPr>
                <w:rFonts w:asciiTheme="minorHAnsi" w:hAnsiTheme="minorHAnsi" w:cstheme="minorHAnsi"/>
                <w:color w:val="000000" w:themeColor="text1"/>
                <w:lang w:val="et-EE"/>
              </w:rPr>
              <w:t xml:space="preserve"> (sh pargid, mänguväljakud, spordirajatised jne)</w:t>
            </w:r>
          </w:p>
          <w:p w14:paraId="44853F74" w14:textId="077587FC" w:rsidR="005A55EA" w:rsidRPr="00773EF3" w:rsidRDefault="005A55EA" w:rsidP="002C4F6F">
            <w:pPr>
              <w:pStyle w:val="NormalWeb"/>
              <w:numPr>
                <w:ilvl w:val="0"/>
                <w:numId w:val="28"/>
              </w:numPr>
              <w:shd w:val="clear" w:color="auto" w:fill="FFFFFF"/>
              <w:spacing w:before="0" w:beforeAutospacing="0" w:after="0" w:afterAutospacing="0"/>
              <w:ind w:left="464" w:hanging="284"/>
              <w:rPr>
                <w:rFonts w:asciiTheme="minorHAnsi" w:hAnsiTheme="minorHAnsi" w:cstheme="minorHAnsi"/>
                <w:color w:val="000000" w:themeColor="text1"/>
                <w:lang w:val="et-EE"/>
              </w:rPr>
            </w:pPr>
            <w:r w:rsidRPr="00773EF3">
              <w:rPr>
                <w:rFonts w:asciiTheme="minorHAnsi" w:hAnsiTheme="minorHAnsi" w:cstheme="minorHAnsi"/>
                <w:b/>
                <w:color w:val="000000" w:themeColor="text1"/>
                <w:lang w:val="et-EE"/>
              </w:rPr>
              <w:t xml:space="preserve">Küla- ja seltsimajade </w:t>
            </w:r>
            <w:proofErr w:type="spellStart"/>
            <w:r w:rsidRPr="00773EF3">
              <w:rPr>
                <w:rFonts w:asciiTheme="minorHAnsi" w:hAnsiTheme="minorHAnsi" w:cstheme="minorHAnsi"/>
                <w:b/>
                <w:color w:val="000000" w:themeColor="text1"/>
                <w:lang w:val="et-EE"/>
              </w:rPr>
              <w:t>isemajandamisvõimekuse</w:t>
            </w:r>
            <w:proofErr w:type="spellEnd"/>
            <w:r w:rsidRPr="00773EF3">
              <w:rPr>
                <w:rFonts w:asciiTheme="minorHAnsi" w:hAnsiTheme="minorHAnsi" w:cstheme="minorHAnsi"/>
                <w:b/>
                <w:color w:val="000000" w:themeColor="text1"/>
                <w:lang w:val="et-EE"/>
              </w:rPr>
              <w:t xml:space="preserve"> tõstmine</w:t>
            </w:r>
            <w:r w:rsidRPr="00773EF3">
              <w:rPr>
                <w:rFonts w:asciiTheme="minorHAnsi" w:hAnsiTheme="minorHAnsi" w:cstheme="minorHAnsi"/>
                <w:color w:val="000000" w:themeColor="text1"/>
                <w:lang w:val="et-EE"/>
              </w:rPr>
              <w:t xml:space="preserve"> (sh investeeringud keskkonnasäästlikesse lahendustesse ja energiatõhususe parandamisse) </w:t>
            </w:r>
          </w:p>
          <w:p w14:paraId="46E013E4" w14:textId="42EE7BA7" w:rsidR="005A55EA" w:rsidRPr="00773EF3" w:rsidRDefault="005A55EA" w:rsidP="002C4F6F">
            <w:pPr>
              <w:pStyle w:val="NormalWeb"/>
              <w:numPr>
                <w:ilvl w:val="0"/>
                <w:numId w:val="28"/>
              </w:numPr>
              <w:shd w:val="clear" w:color="auto" w:fill="FFFFFF"/>
              <w:spacing w:before="0" w:beforeAutospacing="0" w:after="0" w:afterAutospacing="0"/>
              <w:ind w:left="464" w:hanging="284"/>
              <w:rPr>
                <w:rFonts w:asciiTheme="minorHAnsi" w:hAnsiTheme="minorHAnsi" w:cstheme="minorHAnsi"/>
                <w:b/>
                <w:color w:val="000000" w:themeColor="text1"/>
                <w:lang w:val="et-EE"/>
              </w:rPr>
            </w:pPr>
            <w:r w:rsidRPr="00773EF3">
              <w:rPr>
                <w:rFonts w:asciiTheme="minorHAnsi" w:hAnsiTheme="minorHAnsi" w:cstheme="minorHAnsi"/>
                <w:b/>
                <w:color w:val="000000" w:themeColor="text1"/>
                <w:lang w:val="et-EE"/>
              </w:rPr>
              <w:t>Piirkonna elanikele oluliste teenuste</w:t>
            </w:r>
            <w:r w:rsidR="00D80A87" w:rsidRPr="00773EF3">
              <w:rPr>
                <w:rFonts w:asciiTheme="minorHAnsi" w:hAnsiTheme="minorHAnsi" w:cstheme="minorHAnsi"/>
                <w:b/>
                <w:color w:val="000000" w:themeColor="text1"/>
                <w:lang w:val="et-EE"/>
              </w:rPr>
              <w:t>,</w:t>
            </w:r>
            <w:r w:rsidRPr="00773EF3">
              <w:rPr>
                <w:rFonts w:asciiTheme="minorHAnsi" w:hAnsiTheme="minorHAnsi" w:cstheme="minorHAnsi"/>
                <w:b/>
                <w:color w:val="000000" w:themeColor="text1"/>
                <w:lang w:val="et-EE"/>
              </w:rPr>
              <w:t xml:space="preserve"> sh kogukonnateenuste arendamine </w:t>
            </w:r>
          </w:p>
          <w:p w14:paraId="1D67E800" w14:textId="520A9CD8" w:rsidR="005A55EA" w:rsidRPr="00773EF3" w:rsidRDefault="005A55EA" w:rsidP="002C4F6F">
            <w:pPr>
              <w:pStyle w:val="ListParagraph"/>
              <w:numPr>
                <w:ilvl w:val="0"/>
                <w:numId w:val="28"/>
              </w:numPr>
              <w:tabs>
                <w:tab w:val="left" w:pos="460"/>
              </w:tabs>
              <w:ind w:left="464" w:right="410" w:hanging="284"/>
              <w:rPr>
                <w:rFonts w:asciiTheme="minorHAnsi" w:hAnsiTheme="minorHAnsi" w:cstheme="minorHAnsi"/>
                <w:b/>
                <w:color w:val="000000" w:themeColor="text1"/>
                <w:lang w:val="et-EE"/>
              </w:rPr>
            </w:pPr>
            <w:r w:rsidRPr="00773EF3">
              <w:rPr>
                <w:rFonts w:asciiTheme="minorHAnsi" w:hAnsiTheme="minorHAnsi" w:cstheme="minorHAnsi"/>
                <w:b/>
                <w:color w:val="000000" w:themeColor="text1"/>
                <w:lang w:val="et-EE"/>
              </w:rPr>
              <w:t>Elukeskkonna turvalisuse</w:t>
            </w:r>
            <w:r w:rsidR="00D80A87" w:rsidRPr="00773EF3">
              <w:rPr>
                <w:rFonts w:asciiTheme="minorHAnsi" w:hAnsiTheme="minorHAnsi" w:cstheme="minorHAnsi"/>
                <w:b/>
                <w:color w:val="000000" w:themeColor="text1"/>
                <w:lang w:val="et-EE"/>
              </w:rPr>
              <w:t>,</w:t>
            </w:r>
            <w:r w:rsidRPr="00773EF3">
              <w:rPr>
                <w:rFonts w:asciiTheme="minorHAnsi" w:hAnsiTheme="minorHAnsi" w:cstheme="minorHAnsi"/>
                <w:b/>
                <w:color w:val="000000" w:themeColor="text1"/>
                <w:lang w:val="et-EE"/>
              </w:rPr>
              <w:t xml:space="preserve"> sh kriisidega valmisoleku suurendamine</w:t>
            </w:r>
          </w:p>
          <w:p w14:paraId="3584907E" w14:textId="399A376F" w:rsidR="005A55EA" w:rsidRPr="00773EF3" w:rsidRDefault="005A55EA" w:rsidP="002C4F6F">
            <w:pPr>
              <w:pStyle w:val="NormalWeb"/>
              <w:numPr>
                <w:ilvl w:val="0"/>
                <w:numId w:val="28"/>
              </w:numPr>
              <w:shd w:val="clear" w:color="auto" w:fill="FFFFFF"/>
              <w:spacing w:before="0" w:beforeAutospacing="0" w:after="0" w:afterAutospacing="0"/>
              <w:ind w:left="464" w:hanging="284"/>
              <w:rPr>
                <w:rFonts w:asciiTheme="minorHAnsi" w:hAnsiTheme="minorHAnsi" w:cstheme="minorHAnsi"/>
                <w:b/>
                <w:color w:val="000000" w:themeColor="text1"/>
                <w:lang w:val="et-EE"/>
              </w:rPr>
            </w:pPr>
            <w:r w:rsidRPr="00773EF3">
              <w:rPr>
                <w:rFonts w:asciiTheme="minorHAnsi" w:hAnsiTheme="minorHAnsi" w:cstheme="minorHAnsi"/>
                <w:b/>
                <w:color w:val="000000" w:themeColor="text1"/>
                <w:lang w:val="et-EE"/>
              </w:rPr>
              <w:t>Noorte aktiivsuse tõstmine</w:t>
            </w:r>
          </w:p>
          <w:p w14:paraId="39A81401" w14:textId="77777777" w:rsidR="005A55EA" w:rsidRPr="00773EF3" w:rsidRDefault="005A55EA" w:rsidP="002C4F6F">
            <w:pPr>
              <w:pStyle w:val="ListParagraph"/>
              <w:numPr>
                <w:ilvl w:val="0"/>
                <w:numId w:val="28"/>
              </w:numPr>
              <w:tabs>
                <w:tab w:val="left" w:pos="460"/>
              </w:tabs>
              <w:ind w:left="464" w:right="413" w:hanging="284"/>
              <w:rPr>
                <w:rFonts w:asciiTheme="minorHAnsi" w:hAnsiTheme="minorHAnsi" w:cstheme="minorHAnsi"/>
                <w:color w:val="000000" w:themeColor="text1"/>
                <w:lang w:val="et-EE"/>
              </w:rPr>
            </w:pPr>
            <w:r w:rsidRPr="00773EF3">
              <w:rPr>
                <w:rFonts w:asciiTheme="minorHAnsi" w:hAnsiTheme="minorHAnsi" w:cstheme="minorHAnsi"/>
                <w:b/>
                <w:color w:val="000000" w:themeColor="text1"/>
                <w:lang w:val="et-EE"/>
              </w:rPr>
              <w:t>Loodus- ja kultuuripärandi säilitamine, arendamine ja esitlemine</w:t>
            </w:r>
            <w:r w:rsidRPr="00773EF3">
              <w:rPr>
                <w:rFonts w:asciiTheme="minorHAnsi" w:hAnsiTheme="minorHAnsi" w:cstheme="minorHAnsi"/>
                <w:color w:val="000000" w:themeColor="text1"/>
                <w:lang w:val="et-EE"/>
              </w:rPr>
              <w:t xml:space="preserve"> (sh objektide konserveerimine, taastamine, eksponeerimine jms)</w:t>
            </w:r>
          </w:p>
          <w:p w14:paraId="67508BF1" w14:textId="5E844337" w:rsidR="00F127A6" w:rsidRPr="00773EF3" w:rsidRDefault="005A55EA" w:rsidP="002C4F6F">
            <w:pPr>
              <w:pStyle w:val="ListParagraph"/>
              <w:numPr>
                <w:ilvl w:val="0"/>
                <w:numId w:val="28"/>
              </w:numPr>
              <w:tabs>
                <w:tab w:val="left" w:pos="460"/>
              </w:tabs>
              <w:ind w:left="464" w:right="410" w:hanging="284"/>
              <w:rPr>
                <w:rFonts w:asciiTheme="minorHAnsi" w:hAnsiTheme="minorHAnsi" w:cstheme="minorHAnsi"/>
                <w:color w:val="000000" w:themeColor="text1"/>
                <w:lang w:val="et-EE"/>
              </w:rPr>
            </w:pPr>
            <w:r w:rsidRPr="00773EF3">
              <w:rPr>
                <w:rFonts w:asciiTheme="minorHAnsi" w:hAnsiTheme="minorHAnsi" w:cstheme="minorHAnsi"/>
                <w:b/>
                <w:color w:val="000000" w:themeColor="text1"/>
                <w:lang w:val="et-EE"/>
              </w:rPr>
              <w:t>Mainekujundusprojektide tegemine</w:t>
            </w:r>
            <w:r w:rsidRPr="00773EF3">
              <w:rPr>
                <w:rFonts w:asciiTheme="minorHAnsi" w:hAnsiTheme="minorHAnsi" w:cstheme="minorHAnsi"/>
                <w:color w:val="000000" w:themeColor="text1"/>
                <w:lang w:val="et-EE"/>
              </w:rPr>
              <w:t xml:space="preserve"> (sh piirkonna eripära tutvustavate sündmuste korraldamine jms)</w:t>
            </w:r>
          </w:p>
        </w:tc>
      </w:tr>
      <w:tr w:rsidR="005A55EA" w:rsidRPr="00773EF3" w14:paraId="21EBD84D" w14:textId="77777777" w:rsidTr="00FE421B">
        <w:tc>
          <w:tcPr>
            <w:tcW w:w="2110" w:type="dxa"/>
          </w:tcPr>
          <w:p w14:paraId="7A1E09DF" w14:textId="63A746E7" w:rsidR="005A55EA" w:rsidRPr="00773EF3" w:rsidRDefault="005A55EA" w:rsidP="00446294">
            <w:pPr>
              <w:rPr>
                <w:rFonts w:asciiTheme="minorHAnsi" w:hAnsiTheme="minorHAnsi" w:cstheme="minorHAnsi"/>
                <w:lang w:val="sv-FI"/>
              </w:rPr>
            </w:pPr>
            <w:r w:rsidRPr="00773EF3">
              <w:rPr>
                <w:rFonts w:asciiTheme="minorHAnsi" w:hAnsiTheme="minorHAnsi" w:cstheme="minorHAnsi"/>
                <w:lang w:val="sv-FI"/>
              </w:rPr>
              <w:t>Mittetoetatavad tegevusvaldkonnad</w:t>
            </w:r>
          </w:p>
        </w:tc>
        <w:tc>
          <w:tcPr>
            <w:tcW w:w="6420" w:type="dxa"/>
          </w:tcPr>
          <w:p w14:paraId="2357FC03" w14:textId="77777777" w:rsidR="005A55EA" w:rsidRPr="00773EF3" w:rsidRDefault="005A55EA" w:rsidP="002C4F6F">
            <w:pPr>
              <w:pStyle w:val="ListParagraph"/>
              <w:numPr>
                <w:ilvl w:val="0"/>
                <w:numId w:val="28"/>
              </w:numPr>
              <w:tabs>
                <w:tab w:val="left" w:pos="460"/>
              </w:tabs>
              <w:ind w:left="464" w:right="410" w:hanging="284"/>
              <w:rPr>
                <w:rFonts w:asciiTheme="minorHAnsi" w:hAnsiTheme="minorHAnsi" w:cstheme="minorHAnsi"/>
                <w:bCs/>
                <w:i/>
                <w:lang w:val="sv-FI"/>
              </w:rPr>
            </w:pPr>
            <w:r w:rsidRPr="00773EF3">
              <w:rPr>
                <w:rFonts w:asciiTheme="minorHAnsi" w:hAnsiTheme="minorHAnsi" w:cstheme="minorHAnsi"/>
                <w:bCs/>
                <w:color w:val="000000" w:themeColor="text1"/>
                <w:lang w:val="et-EE"/>
              </w:rPr>
              <w:t xml:space="preserve">Riiklikult rahastatud </w:t>
            </w:r>
            <w:proofErr w:type="spellStart"/>
            <w:r w:rsidRPr="00773EF3">
              <w:rPr>
                <w:rFonts w:asciiTheme="minorHAnsi" w:hAnsiTheme="minorHAnsi" w:cstheme="minorHAnsi"/>
                <w:bCs/>
                <w:color w:val="000000" w:themeColor="text1"/>
                <w:lang w:val="et-EE"/>
              </w:rPr>
              <w:t>üld</w:t>
            </w:r>
            <w:proofErr w:type="spellEnd"/>
            <w:r w:rsidRPr="00773EF3">
              <w:rPr>
                <w:rFonts w:asciiTheme="minorHAnsi" w:hAnsiTheme="minorHAnsi" w:cstheme="minorHAnsi"/>
                <w:bCs/>
                <w:color w:val="000000" w:themeColor="text1"/>
                <w:lang w:val="et-EE"/>
              </w:rPr>
              <w:t>- ja huviharidusega seotud tegevused</w:t>
            </w:r>
          </w:p>
          <w:p w14:paraId="6D6DA1FA" w14:textId="016BCEBE" w:rsidR="005A55EA" w:rsidRPr="00773EF3" w:rsidRDefault="005A55EA" w:rsidP="002C4F6F">
            <w:pPr>
              <w:pStyle w:val="NormalWeb"/>
              <w:numPr>
                <w:ilvl w:val="0"/>
                <w:numId w:val="28"/>
              </w:numPr>
              <w:shd w:val="clear" w:color="auto" w:fill="FFFFFF"/>
              <w:spacing w:before="0" w:beforeAutospacing="0" w:after="0" w:afterAutospacing="0"/>
              <w:ind w:left="464" w:hanging="284"/>
              <w:rPr>
                <w:rFonts w:asciiTheme="minorHAnsi" w:hAnsiTheme="minorHAnsi" w:cstheme="minorHAnsi"/>
                <w:b/>
                <w:color w:val="000000" w:themeColor="text1"/>
                <w:lang w:val="et-EE"/>
              </w:rPr>
            </w:pPr>
            <w:r w:rsidRPr="00773EF3">
              <w:rPr>
                <w:rFonts w:asciiTheme="minorHAnsi" w:hAnsiTheme="minorHAnsi" w:cstheme="minorHAnsi"/>
                <w:bCs/>
                <w:color w:val="000000" w:themeColor="text1"/>
                <w:lang w:val="et-EE"/>
              </w:rPr>
              <w:t xml:space="preserve">Riiklikult rahastatud sotsiaal- ja </w:t>
            </w:r>
            <w:r w:rsidRPr="00773EF3">
              <w:rPr>
                <w:rFonts w:asciiTheme="minorHAnsi" w:hAnsiTheme="minorHAnsi" w:cstheme="minorHAnsi"/>
                <w:bCs/>
                <w:spacing w:val="-2"/>
                <w:lang w:val="sv-FI"/>
              </w:rPr>
              <w:t>tervishoiuteenustega seotud tegevused</w:t>
            </w:r>
          </w:p>
        </w:tc>
      </w:tr>
      <w:tr w:rsidR="009547E9" w:rsidRPr="00773EF3" w14:paraId="56843881" w14:textId="77777777" w:rsidTr="00FE421B">
        <w:tc>
          <w:tcPr>
            <w:tcW w:w="2110" w:type="dxa"/>
          </w:tcPr>
          <w:p w14:paraId="3F27A187" w14:textId="676420FD" w:rsidR="009547E9" w:rsidRPr="00773EF3" w:rsidRDefault="00F127A6" w:rsidP="00446294">
            <w:pPr>
              <w:rPr>
                <w:rFonts w:asciiTheme="minorHAnsi" w:hAnsiTheme="minorHAnsi" w:cstheme="minorHAnsi"/>
                <w:lang w:val="sv-FI"/>
              </w:rPr>
            </w:pPr>
            <w:r w:rsidRPr="00773EF3">
              <w:rPr>
                <w:rFonts w:asciiTheme="minorHAnsi" w:hAnsiTheme="minorHAnsi" w:cstheme="minorHAnsi"/>
                <w:lang w:val="sv-FI"/>
              </w:rPr>
              <w:t xml:space="preserve">Abikõlbulikud </w:t>
            </w:r>
            <w:r w:rsidR="009547E9" w:rsidRPr="00773EF3">
              <w:rPr>
                <w:rFonts w:asciiTheme="minorHAnsi" w:hAnsiTheme="minorHAnsi" w:cstheme="minorHAnsi"/>
                <w:lang w:val="sv-FI"/>
              </w:rPr>
              <w:t>tegevused</w:t>
            </w:r>
          </w:p>
        </w:tc>
        <w:tc>
          <w:tcPr>
            <w:tcW w:w="6420" w:type="dxa"/>
          </w:tcPr>
          <w:p w14:paraId="20E7E44F" w14:textId="4A40FA42" w:rsidR="00886F53" w:rsidRPr="00773EF3" w:rsidRDefault="00886F53" w:rsidP="002C4F6F">
            <w:pPr>
              <w:pStyle w:val="ListParagraph"/>
              <w:numPr>
                <w:ilvl w:val="0"/>
                <w:numId w:val="31"/>
              </w:numPr>
              <w:ind w:left="466" w:hanging="284"/>
              <w:rPr>
                <w:rFonts w:asciiTheme="minorHAnsi" w:hAnsiTheme="minorHAnsi" w:cstheme="minorHAnsi"/>
                <w:lang w:val="et-EE"/>
              </w:rPr>
            </w:pPr>
            <w:r w:rsidRPr="00773EF3">
              <w:rPr>
                <w:rFonts w:asciiTheme="minorHAnsi" w:hAnsiTheme="minorHAnsi" w:cstheme="minorHAnsi"/>
                <w:lang w:val="et-EE"/>
              </w:rPr>
              <w:t xml:space="preserve">Investeeringud materiaalsesse või immateriaalsesse varasse (taristusse, hoonetesse, seadmetesse, tarkvarasse jne), sh taastuvenergia lahendustesse </w:t>
            </w:r>
            <w:r w:rsidR="00D80A87" w:rsidRPr="00773EF3">
              <w:rPr>
                <w:rFonts w:asciiTheme="minorHAnsi" w:hAnsiTheme="minorHAnsi" w:cstheme="minorHAnsi"/>
                <w:lang w:val="et-EE"/>
              </w:rPr>
              <w:t>taotleja</w:t>
            </w:r>
            <w:r w:rsidRPr="00773EF3">
              <w:rPr>
                <w:rFonts w:asciiTheme="minorHAnsi" w:hAnsiTheme="minorHAnsi" w:cstheme="minorHAnsi"/>
                <w:lang w:val="et-EE"/>
              </w:rPr>
              <w:t xml:space="preserve"> </w:t>
            </w:r>
            <w:r w:rsidR="000C2BBC" w:rsidRPr="00773EF3">
              <w:rPr>
                <w:rFonts w:asciiTheme="minorHAnsi" w:hAnsiTheme="minorHAnsi" w:cstheme="minorHAnsi"/>
                <w:lang w:val="et-EE"/>
              </w:rPr>
              <w:t xml:space="preserve">enda </w:t>
            </w:r>
            <w:r w:rsidRPr="00773EF3">
              <w:rPr>
                <w:rFonts w:asciiTheme="minorHAnsi" w:hAnsiTheme="minorHAnsi" w:cstheme="minorHAnsi"/>
                <w:lang w:val="et-EE"/>
              </w:rPr>
              <w:t>tarbeks</w:t>
            </w:r>
          </w:p>
          <w:p w14:paraId="7B2E6178" w14:textId="77777777" w:rsidR="00886F53" w:rsidRPr="00773EF3" w:rsidRDefault="00886F53" w:rsidP="002C4F6F">
            <w:pPr>
              <w:pStyle w:val="ListParagraph"/>
              <w:numPr>
                <w:ilvl w:val="0"/>
                <w:numId w:val="31"/>
              </w:numPr>
              <w:ind w:left="466" w:hanging="284"/>
              <w:rPr>
                <w:rFonts w:asciiTheme="minorHAnsi" w:hAnsiTheme="minorHAnsi" w:cstheme="minorHAnsi"/>
                <w:lang w:val="et-EE"/>
              </w:rPr>
            </w:pPr>
            <w:r w:rsidRPr="00773EF3">
              <w:rPr>
                <w:rFonts w:asciiTheme="minorHAnsi" w:hAnsiTheme="minorHAnsi" w:cstheme="minorHAnsi"/>
                <w:lang w:val="et-EE"/>
              </w:rPr>
              <w:t xml:space="preserve">Investeeringuga otseselt seotud kaasnevad tegevused, mis moodustavad kuni 10% investeeringu maksumusest sh: </w:t>
            </w:r>
          </w:p>
          <w:p w14:paraId="3D5E3054" w14:textId="77777777" w:rsidR="00886F53" w:rsidRPr="00773EF3" w:rsidRDefault="00886F53" w:rsidP="002C4F6F">
            <w:pPr>
              <w:pStyle w:val="ListParagraph"/>
              <w:numPr>
                <w:ilvl w:val="0"/>
                <w:numId w:val="43"/>
              </w:numPr>
              <w:ind w:hanging="256"/>
              <w:rPr>
                <w:rFonts w:asciiTheme="minorHAnsi" w:hAnsiTheme="minorHAnsi" w:cstheme="minorHAnsi"/>
                <w:lang w:val="et-EE"/>
              </w:rPr>
            </w:pPr>
            <w:r w:rsidRPr="00773EF3">
              <w:rPr>
                <w:rFonts w:asciiTheme="minorHAnsi" w:hAnsiTheme="minorHAnsi" w:cstheme="minorHAnsi"/>
                <w:lang w:val="et-EE"/>
              </w:rPr>
              <w:t xml:space="preserve">ehitamisega kaasnev keskkonnamõju hindamine, ehitusgeoloogiline ja -geodeetiline uurimistöö, teostatavusuuring, projekteerimine, energiaaudit, omanikujärelevalve, </w:t>
            </w:r>
            <w:proofErr w:type="spellStart"/>
            <w:r w:rsidRPr="00773EF3">
              <w:rPr>
                <w:rFonts w:asciiTheme="minorHAnsi" w:hAnsiTheme="minorHAnsi" w:cstheme="minorHAnsi"/>
                <w:lang w:val="et-EE"/>
              </w:rPr>
              <w:t>muinsuskaitseline</w:t>
            </w:r>
            <w:proofErr w:type="spellEnd"/>
            <w:r w:rsidRPr="00773EF3">
              <w:rPr>
                <w:rFonts w:asciiTheme="minorHAnsi" w:hAnsiTheme="minorHAnsi" w:cstheme="minorHAnsi"/>
                <w:lang w:val="et-EE"/>
              </w:rPr>
              <w:t xml:space="preserve"> järelevalve</w:t>
            </w:r>
          </w:p>
          <w:p w14:paraId="6170EA8B" w14:textId="77777777" w:rsidR="00886F53" w:rsidRPr="00773EF3" w:rsidRDefault="00886F53" w:rsidP="002C4F6F">
            <w:pPr>
              <w:pStyle w:val="ListParagraph"/>
              <w:numPr>
                <w:ilvl w:val="0"/>
                <w:numId w:val="43"/>
              </w:numPr>
              <w:ind w:hanging="256"/>
              <w:rPr>
                <w:rFonts w:asciiTheme="minorHAnsi" w:hAnsiTheme="minorHAnsi" w:cstheme="minorHAnsi"/>
                <w:lang w:val="et-EE"/>
              </w:rPr>
            </w:pPr>
            <w:r w:rsidRPr="00773EF3">
              <w:rPr>
                <w:rFonts w:asciiTheme="minorHAnsi" w:hAnsiTheme="minorHAnsi" w:cstheme="minorHAnsi"/>
                <w:lang w:val="et-EE"/>
              </w:rPr>
              <w:t>objekti tähistamine</w:t>
            </w:r>
          </w:p>
          <w:p w14:paraId="43E2C324" w14:textId="77777777" w:rsidR="00886F53" w:rsidRPr="00773EF3" w:rsidRDefault="00886F53" w:rsidP="002C4F6F">
            <w:pPr>
              <w:pStyle w:val="ListParagraph"/>
              <w:numPr>
                <w:ilvl w:val="0"/>
                <w:numId w:val="43"/>
              </w:numPr>
              <w:ind w:hanging="256"/>
              <w:rPr>
                <w:rFonts w:asciiTheme="minorHAnsi" w:hAnsiTheme="minorHAnsi" w:cstheme="minorHAnsi"/>
                <w:lang w:val="et-EE"/>
              </w:rPr>
            </w:pPr>
            <w:r w:rsidRPr="00773EF3">
              <w:rPr>
                <w:rFonts w:asciiTheme="minorHAnsi" w:hAnsiTheme="minorHAnsi" w:cstheme="minorHAnsi"/>
                <w:lang w:val="et-EE"/>
              </w:rPr>
              <w:t>koolitus</w:t>
            </w:r>
          </w:p>
          <w:p w14:paraId="6D652473" w14:textId="77777777" w:rsidR="00886F53" w:rsidRPr="00773EF3" w:rsidRDefault="00886F53" w:rsidP="002C4F6F">
            <w:pPr>
              <w:pStyle w:val="ListParagraph"/>
              <w:numPr>
                <w:ilvl w:val="0"/>
                <w:numId w:val="43"/>
              </w:numPr>
              <w:ind w:hanging="256"/>
              <w:rPr>
                <w:rFonts w:asciiTheme="minorHAnsi" w:hAnsiTheme="minorHAnsi" w:cstheme="minorHAnsi"/>
                <w:lang w:val="et-EE"/>
              </w:rPr>
            </w:pPr>
            <w:r w:rsidRPr="00773EF3">
              <w:rPr>
                <w:rFonts w:asciiTheme="minorHAnsi" w:hAnsiTheme="minorHAnsi" w:cstheme="minorHAnsi"/>
                <w:lang w:val="et-EE"/>
              </w:rPr>
              <w:t>turundustegevus</w:t>
            </w:r>
          </w:p>
          <w:p w14:paraId="6E6C945A" w14:textId="218002AE" w:rsidR="00DC6E6D" w:rsidRPr="00773EF3" w:rsidRDefault="00886F53" w:rsidP="002C4F6F">
            <w:pPr>
              <w:pStyle w:val="ListParagraph"/>
              <w:numPr>
                <w:ilvl w:val="0"/>
                <w:numId w:val="31"/>
              </w:numPr>
              <w:ind w:left="470" w:hanging="284"/>
              <w:rPr>
                <w:rFonts w:asciiTheme="minorHAnsi" w:hAnsiTheme="minorHAnsi" w:cstheme="minorHAnsi"/>
                <w:lang w:val="et-EE"/>
              </w:rPr>
            </w:pPr>
            <w:r w:rsidRPr="00773EF3">
              <w:rPr>
                <w:rFonts w:asciiTheme="minorHAnsi" w:hAnsiTheme="minorHAnsi" w:cstheme="minorHAnsi"/>
                <w:lang w:val="et-EE"/>
              </w:rPr>
              <w:t>Ühistegevuse</w:t>
            </w:r>
            <w:r w:rsidRPr="00773EF3">
              <w:rPr>
                <w:rStyle w:val="FootnoteReference"/>
                <w:rFonts w:asciiTheme="minorHAnsi" w:hAnsiTheme="minorHAnsi" w:cstheme="minorHAnsi"/>
                <w:lang w:val="et-EE"/>
              </w:rPr>
              <w:footnoteReference w:id="14"/>
            </w:r>
            <w:r w:rsidRPr="00773EF3">
              <w:rPr>
                <w:rFonts w:asciiTheme="minorHAnsi" w:hAnsiTheme="minorHAnsi" w:cstheme="minorHAnsi"/>
                <w:lang w:val="et-EE"/>
              </w:rPr>
              <w:t xml:space="preserve"> raames elluviidavad mitte-investeeringud (koolitustegevus, turundus, sündmuste korraldamine, projektijuhtimine)</w:t>
            </w:r>
          </w:p>
        </w:tc>
      </w:tr>
      <w:tr w:rsidR="009547E9" w:rsidRPr="00773EF3" w14:paraId="02487051" w14:textId="77777777" w:rsidTr="00FE421B">
        <w:trPr>
          <w:trHeight w:val="1536"/>
        </w:trPr>
        <w:tc>
          <w:tcPr>
            <w:tcW w:w="2110" w:type="dxa"/>
          </w:tcPr>
          <w:p w14:paraId="25767EA2" w14:textId="77777777" w:rsidR="00F127A6" w:rsidRPr="00773EF3" w:rsidRDefault="009547E9" w:rsidP="00446294">
            <w:pPr>
              <w:rPr>
                <w:rFonts w:asciiTheme="minorHAnsi" w:hAnsiTheme="minorHAnsi" w:cstheme="minorHAnsi"/>
                <w:lang w:val="sv-FI"/>
              </w:rPr>
            </w:pPr>
            <w:r w:rsidRPr="00773EF3">
              <w:rPr>
                <w:rFonts w:asciiTheme="minorHAnsi" w:hAnsiTheme="minorHAnsi" w:cstheme="minorHAnsi"/>
                <w:lang w:val="sv-FI"/>
              </w:rPr>
              <w:lastRenderedPageBreak/>
              <w:t>Mitte</w:t>
            </w:r>
            <w:r w:rsidR="00F127A6" w:rsidRPr="00773EF3">
              <w:rPr>
                <w:rFonts w:asciiTheme="minorHAnsi" w:hAnsiTheme="minorHAnsi" w:cstheme="minorHAnsi"/>
                <w:lang w:val="sv-FI"/>
              </w:rPr>
              <w:t>-</w:t>
            </w:r>
          </w:p>
          <w:p w14:paraId="297897CA" w14:textId="11A37268" w:rsidR="009547E9" w:rsidRPr="00773EF3" w:rsidRDefault="00F127A6" w:rsidP="00446294">
            <w:pPr>
              <w:rPr>
                <w:rFonts w:asciiTheme="minorHAnsi" w:hAnsiTheme="minorHAnsi" w:cstheme="minorHAnsi"/>
                <w:lang w:val="et-EE"/>
              </w:rPr>
            </w:pPr>
            <w:r w:rsidRPr="00773EF3">
              <w:rPr>
                <w:rFonts w:asciiTheme="minorHAnsi" w:hAnsiTheme="minorHAnsi" w:cstheme="minorHAnsi"/>
                <w:lang w:val="sv-FI"/>
              </w:rPr>
              <w:t>abikõlbulikud</w:t>
            </w:r>
            <w:r w:rsidR="009547E9" w:rsidRPr="00773EF3">
              <w:rPr>
                <w:rFonts w:asciiTheme="minorHAnsi" w:hAnsiTheme="minorHAnsi" w:cstheme="minorHAnsi"/>
                <w:lang w:val="sv-FI"/>
              </w:rPr>
              <w:t xml:space="preserve"> tegevused</w:t>
            </w:r>
          </w:p>
        </w:tc>
        <w:tc>
          <w:tcPr>
            <w:tcW w:w="6420" w:type="dxa"/>
          </w:tcPr>
          <w:p w14:paraId="490D04F4" w14:textId="742D5AD8" w:rsidR="00886F53" w:rsidRPr="00773EF3" w:rsidRDefault="00886F53" w:rsidP="002C4F6F">
            <w:pPr>
              <w:pStyle w:val="ListParagraph"/>
              <w:numPr>
                <w:ilvl w:val="0"/>
                <w:numId w:val="23"/>
              </w:numPr>
              <w:ind w:left="466" w:hanging="284"/>
              <w:rPr>
                <w:rFonts w:asciiTheme="minorHAnsi" w:hAnsiTheme="minorHAnsi" w:cstheme="minorHAnsi"/>
              </w:rPr>
            </w:pPr>
            <w:proofErr w:type="spellStart"/>
            <w:r w:rsidRPr="00773EF3">
              <w:rPr>
                <w:rFonts w:asciiTheme="minorHAnsi" w:hAnsiTheme="minorHAnsi" w:cstheme="minorHAnsi"/>
              </w:rPr>
              <w:t>Investeeringut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ettevalmistavad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kui</w:t>
            </w:r>
            <w:proofErr w:type="spellEnd"/>
            <w:r w:rsidRPr="00773EF3">
              <w:rPr>
                <w:rFonts w:asciiTheme="minorHAnsi" w:hAnsiTheme="minorHAnsi" w:cstheme="minorHAnsi"/>
              </w:rPr>
              <w:t xml:space="preserve"> need </w:t>
            </w:r>
            <w:proofErr w:type="spellStart"/>
            <w:r w:rsidRPr="00773EF3">
              <w:rPr>
                <w:rFonts w:asciiTheme="minorHAnsi" w:hAnsiTheme="minorHAnsi" w:cstheme="minorHAnsi"/>
              </w:rPr>
              <w:t>viiakse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eraldiseisva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projektina</w:t>
            </w:r>
            <w:proofErr w:type="spellEnd"/>
          </w:p>
          <w:p w14:paraId="1383F39D" w14:textId="77777777" w:rsidR="00886F53" w:rsidRPr="00773EF3" w:rsidRDefault="00886F53" w:rsidP="002C4F6F">
            <w:pPr>
              <w:pStyle w:val="NormalWeb"/>
              <w:numPr>
                <w:ilvl w:val="0"/>
                <w:numId w:val="23"/>
              </w:numPr>
              <w:shd w:val="clear" w:color="auto" w:fill="FFFFFF"/>
              <w:spacing w:before="0" w:beforeAutospacing="0" w:after="0" w:afterAutospacing="0"/>
              <w:ind w:left="466" w:hanging="284"/>
              <w:rPr>
                <w:rFonts w:asciiTheme="minorHAnsi" w:hAnsiTheme="minorHAnsi" w:cstheme="minorHAnsi"/>
                <w:lang w:val="et-EE"/>
              </w:rPr>
            </w:pPr>
            <w:r w:rsidRPr="00773EF3">
              <w:rPr>
                <w:rFonts w:asciiTheme="minorHAnsi" w:hAnsiTheme="minorHAnsi" w:cstheme="minorHAnsi"/>
                <w:lang w:val="et-EE"/>
              </w:rPr>
              <w:t>Vabatahtliku töö arvestamine omafinantseeringuna</w:t>
            </w:r>
          </w:p>
          <w:p w14:paraId="482581E3" w14:textId="22E888A5" w:rsidR="00886F53" w:rsidRPr="00773EF3" w:rsidRDefault="00886F53" w:rsidP="002C4F6F">
            <w:pPr>
              <w:pStyle w:val="NormalWeb"/>
              <w:numPr>
                <w:ilvl w:val="0"/>
                <w:numId w:val="23"/>
              </w:numPr>
              <w:shd w:val="clear" w:color="auto" w:fill="FFFFFF"/>
              <w:spacing w:before="0" w:beforeAutospacing="0" w:after="0" w:afterAutospacing="0"/>
              <w:ind w:left="466" w:hanging="284"/>
              <w:rPr>
                <w:rFonts w:asciiTheme="minorHAnsi" w:hAnsiTheme="minorHAnsi" w:cstheme="minorHAnsi"/>
                <w:lang w:val="et-EE"/>
              </w:rPr>
            </w:pPr>
            <w:r w:rsidRPr="00773EF3">
              <w:rPr>
                <w:rFonts w:asciiTheme="minorHAnsi" w:hAnsiTheme="minorHAnsi" w:cstheme="minorHAnsi"/>
                <w:lang w:val="et-EE"/>
              </w:rPr>
              <w:t>Projektijuhtimine</w:t>
            </w:r>
            <w:r w:rsidR="000C2BBC" w:rsidRPr="00773EF3">
              <w:rPr>
                <w:rFonts w:asciiTheme="minorHAnsi" w:hAnsiTheme="minorHAnsi" w:cstheme="minorHAnsi"/>
                <w:lang w:val="et-EE"/>
              </w:rPr>
              <w:t xml:space="preserve"> va ühistegevuse puhul</w:t>
            </w:r>
          </w:p>
          <w:p w14:paraId="61F4AF9D" w14:textId="77777777" w:rsidR="00886F53" w:rsidRPr="00773EF3" w:rsidRDefault="00886F53" w:rsidP="002C4F6F">
            <w:pPr>
              <w:pStyle w:val="NormalWeb"/>
              <w:numPr>
                <w:ilvl w:val="0"/>
                <w:numId w:val="23"/>
              </w:numPr>
              <w:shd w:val="clear" w:color="auto" w:fill="FFFFFF"/>
              <w:spacing w:before="0" w:beforeAutospacing="0" w:after="0" w:afterAutospacing="0"/>
              <w:ind w:left="466" w:hanging="284"/>
              <w:rPr>
                <w:rFonts w:asciiTheme="minorHAnsi" w:hAnsiTheme="minorHAnsi" w:cstheme="minorHAnsi"/>
                <w:lang w:val="et-EE"/>
              </w:rPr>
            </w:pPr>
            <w:proofErr w:type="spellStart"/>
            <w:r w:rsidRPr="00773EF3">
              <w:rPr>
                <w:rFonts w:asciiTheme="minorHAnsi" w:hAnsiTheme="minorHAnsi" w:cstheme="minorHAnsi"/>
              </w:rPr>
              <w:t>Kinnistu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ost</w:t>
            </w:r>
            <w:proofErr w:type="spellEnd"/>
          </w:p>
          <w:p w14:paraId="03020530" w14:textId="2FB76250" w:rsidR="00886F53" w:rsidRPr="00773EF3" w:rsidRDefault="00886F53" w:rsidP="002C4F6F">
            <w:pPr>
              <w:pStyle w:val="ListParagraph"/>
              <w:numPr>
                <w:ilvl w:val="0"/>
                <w:numId w:val="23"/>
              </w:numPr>
              <w:ind w:left="466" w:hanging="284"/>
              <w:rPr>
                <w:rFonts w:asciiTheme="minorHAnsi" w:hAnsiTheme="minorHAnsi" w:cstheme="minorHAnsi"/>
              </w:rPr>
            </w:pPr>
            <w:proofErr w:type="spellStart"/>
            <w:r w:rsidRPr="00773EF3">
              <w:rPr>
                <w:rFonts w:asciiTheme="minorHAnsi" w:hAnsiTheme="minorHAnsi" w:cstheme="minorHAnsi"/>
              </w:rPr>
              <w:t>Päikese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tuuleparkide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rajamine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eraldiseisva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ettevõtlusena</w:t>
            </w:r>
            <w:proofErr w:type="spellEnd"/>
            <w:r w:rsidR="00FB2083" w:rsidRPr="00773EF3">
              <w:rPr>
                <w:rFonts w:asciiTheme="minorHAnsi" w:hAnsiTheme="minorHAnsi" w:cstheme="minorHAnsi"/>
              </w:rPr>
              <w:t xml:space="preserve"> </w:t>
            </w:r>
            <w:proofErr w:type="spellStart"/>
            <w:r w:rsidR="00FB2083" w:rsidRPr="00773EF3">
              <w:rPr>
                <w:rFonts w:asciiTheme="minorHAnsi" w:hAnsiTheme="minorHAnsi" w:cstheme="minorHAnsi"/>
              </w:rPr>
              <w:t>tulu</w:t>
            </w:r>
            <w:proofErr w:type="spellEnd"/>
            <w:r w:rsidR="00FB2083" w:rsidRPr="00773EF3">
              <w:rPr>
                <w:rFonts w:asciiTheme="minorHAnsi" w:hAnsiTheme="minorHAnsi" w:cstheme="minorHAnsi"/>
              </w:rPr>
              <w:t xml:space="preserve"> </w:t>
            </w:r>
            <w:proofErr w:type="spellStart"/>
            <w:r w:rsidR="00FB2083" w:rsidRPr="00773EF3">
              <w:rPr>
                <w:rFonts w:asciiTheme="minorHAnsi" w:hAnsiTheme="minorHAnsi" w:cstheme="minorHAnsi"/>
              </w:rPr>
              <w:t>teenimise</w:t>
            </w:r>
            <w:proofErr w:type="spellEnd"/>
            <w:r w:rsidR="00FB2083" w:rsidRPr="00773EF3">
              <w:rPr>
                <w:rFonts w:asciiTheme="minorHAnsi" w:hAnsiTheme="minorHAnsi" w:cstheme="minorHAnsi"/>
              </w:rPr>
              <w:t xml:space="preserve"> </w:t>
            </w:r>
            <w:proofErr w:type="spellStart"/>
            <w:r w:rsidR="00FB2083" w:rsidRPr="00773EF3">
              <w:rPr>
                <w:rFonts w:asciiTheme="minorHAnsi" w:hAnsiTheme="minorHAnsi" w:cstheme="minorHAnsi"/>
              </w:rPr>
              <w:t>eesmärgil</w:t>
            </w:r>
            <w:proofErr w:type="spellEnd"/>
          </w:p>
          <w:p w14:paraId="7F8DAC2B" w14:textId="77777777" w:rsidR="00886F53" w:rsidRPr="00773EF3" w:rsidRDefault="00886F53" w:rsidP="002C4F6F">
            <w:pPr>
              <w:pStyle w:val="ListParagraph"/>
              <w:numPr>
                <w:ilvl w:val="0"/>
                <w:numId w:val="23"/>
              </w:numPr>
              <w:ind w:left="466" w:hanging="284"/>
              <w:rPr>
                <w:rFonts w:asciiTheme="minorHAnsi" w:hAnsiTheme="minorHAnsi" w:cstheme="minorHAnsi"/>
              </w:rPr>
            </w:pPr>
            <w:proofErr w:type="spellStart"/>
            <w:r w:rsidRPr="00773EF3">
              <w:rPr>
                <w:rFonts w:asciiTheme="minorHAnsi" w:hAnsiTheme="minorHAnsi" w:cstheme="minorHAnsi"/>
              </w:rPr>
              <w:t>Uue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põlvkonna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elektroonilise</w:t>
            </w:r>
            <w:proofErr w:type="spellEnd"/>
            <w:r w:rsidRPr="00773EF3">
              <w:rPr>
                <w:rFonts w:asciiTheme="minorHAnsi" w:hAnsiTheme="minorHAnsi" w:cstheme="minorHAnsi"/>
              </w:rPr>
              <w:t xml:space="preserve"> side </w:t>
            </w:r>
            <w:proofErr w:type="spellStart"/>
            <w:r w:rsidRPr="00773EF3">
              <w:rPr>
                <w:rFonts w:asciiTheme="minorHAnsi" w:hAnsiTheme="minorHAnsi" w:cstheme="minorHAnsi"/>
              </w:rPr>
              <w:t>juurdepääsuvõrgu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rajamine</w:t>
            </w:r>
            <w:proofErr w:type="spellEnd"/>
          </w:p>
          <w:p w14:paraId="71AC83C7" w14:textId="7912F47E" w:rsidR="00CA4FF8" w:rsidRPr="00773EF3" w:rsidRDefault="00886F53" w:rsidP="002C4F6F">
            <w:pPr>
              <w:pStyle w:val="NormalWeb"/>
              <w:numPr>
                <w:ilvl w:val="0"/>
                <w:numId w:val="23"/>
              </w:numPr>
              <w:shd w:val="clear" w:color="auto" w:fill="FFFFFF"/>
              <w:spacing w:before="0" w:beforeAutospacing="0" w:after="0" w:afterAutospacing="0"/>
              <w:ind w:left="466" w:hanging="284"/>
              <w:rPr>
                <w:rFonts w:asciiTheme="minorHAnsi" w:hAnsiTheme="minorHAnsi" w:cstheme="minorHAnsi"/>
                <w:lang w:val="et-EE"/>
              </w:rPr>
            </w:pPr>
            <w:proofErr w:type="spellStart"/>
            <w:r w:rsidRPr="00773EF3">
              <w:rPr>
                <w:rFonts w:asciiTheme="minorHAnsi" w:hAnsiTheme="minorHAnsi" w:cstheme="minorHAnsi"/>
              </w:rPr>
              <w:t>Kõik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muud</w:t>
            </w:r>
            <w:proofErr w:type="spellEnd"/>
            <w:r w:rsidRPr="00773EF3">
              <w:rPr>
                <w:rFonts w:asciiTheme="minorHAnsi" w:hAnsiTheme="minorHAnsi" w:cstheme="minorHAnsi"/>
                <w:spacing w:val="1"/>
              </w:rPr>
              <w:t xml:space="preserve"> </w:t>
            </w:r>
            <w:r w:rsidRPr="00773EF3">
              <w:rPr>
                <w:rFonts w:asciiTheme="minorHAnsi" w:hAnsiTheme="minorHAnsi" w:cstheme="minorHAnsi"/>
                <w:spacing w:val="1"/>
                <w:lang w:val="et-EE"/>
              </w:rPr>
              <w:t>LEADER</w:t>
            </w:r>
            <w:r w:rsidRPr="00773EF3">
              <w:rPr>
                <w:rFonts w:asciiTheme="minorHAnsi" w:hAnsiTheme="minorHAnsi" w:cstheme="minorHAnsi"/>
              </w:rPr>
              <w:t xml:space="preserve"> </w:t>
            </w:r>
            <w:proofErr w:type="spellStart"/>
            <w:r w:rsidRPr="00773EF3">
              <w:rPr>
                <w:rFonts w:asciiTheme="minorHAnsi" w:hAnsiTheme="minorHAnsi" w:cstheme="minorHAnsi"/>
              </w:rPr>
              <w:t>m</w:t>
            </w:r>
            <w:r w:rsidRPr="00773EF3">
              <w:rPr>
                <w:rFonts w:asciiTheme="minorHAnsi" w:hAnsiTheme="minorHAnsi" w:cstheme="minorHAnsi"/>
                <w:spacing w:val="-1"/>
              </w:rPr>
              <w:t>ää</w:t>
            </w:r>
            <w:r w:rsidRPr="00773EF3">
              <w:rPr>
                <w:rFonts w:asciiTheme="minorHAnsi" w:hAnsiTheme="minorHAnsi" w:cstheme="minorHAnsi"/>
              </w:rPr>
              <w:t>rus</w:t>
            </w:r>
            <w:r w:rsidRPr="00773EF3">
              <w:rPr>
                <w:rFonts w:asciiTheme="minorHAnsi" w:hAnsiTheme="minorHAnsi" w:cstheme="minorHAnsi"/>
                <w:spacing w:val="-1"/>
              </w:rPr>
              <w:t>e</w:t>
            </w:r>
            <w:r w:rsidRPr="00773EF3">
              <w:rPr>
                <w:rFonts w:asciiTheme="minorHAnsi" w:hAnsiTheme="minorHAnsi" w:cstheme="minorHAnsi"/>
              </w:rPr>
              <w:t>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spacing w:val="1"/>
              </w:rPr>
              <w:t>t</w:t>
            </w:r>
            <w:r w:rsidRPr="00773EF3">
              <w:rPr>
                <w:rFonts w:asciiTheme="minorHAnsi" w:hAnsiTheme="minorHAnsi" w:cstheme="minorHAnsi"/>
              </w:rPr>
              <w:t>ule</w:t>
            </w:r>
            <w:r w:rsidRPr="00773EF3">
              <w:rPr>
                <w:rFonts w:asciiTheme="minorHAnsi" w:hAnsiTheme="minorHAnsi" w:cstheme="minorHAnsi"/>
                <w:spacing w:val="2"/>
              </w:rPr>
              <w:t>n</w:t>
            </w:r>
            <w:r w:rsidRPr="00773EF3">
              <w:rPr>
                <w:rFonts w:asciiTheme="minorHAnsi" w:hAnsiTheme="minorHAnsi" w:cstheme="minorHAnsi"/>
                <w:spacing w:val="-1"/>
              </w:rPr>
              <w:t>e</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1"/>
              </w:rPr>
              <w:t>a</w:t>
            </w:r>
            <w:r w:rsidRPr="00773EF3">
              <w:rPr>
                <w:rFonts w:asciiTheme="minorHAnsi" w:hAnsiTheme="minorHAnsi" w:cstheme="minorHAnsi"/>
              </w:rPr>
              <w:t>b</w:t>
            </w:r>
            <w:r w:rsidRPr="00773EF3">
              <w:rPr>
                <w:rFonts w:asciiTheme="minorHAnsi" w:hAnsiTheme="minorHAnsi" w:cstheme="minorHAnsi"/>
                <w:spacing w:val="3"/>
              </w:rPr>
              <w:t>i</w:t>
            </w:r>
            <w:r w:rsidRPr="00773EF3">
              <w:rPr>
                <w:rFonts w:asciiTheme="minorHAnsi" w:hAnsiTheme="minorHAnsi" w:cstheme="minorHAnsi"/>
              </w:rPr>
              <w:t>kõlb</w:t>
            </w:r>
            <w:r w:rsidRPr="00773EF3">
              <w:rPr>
                <w:rFonts w:asciiTheme="minorHAnsi" w:hAnsiTheme="minorHAnsi" w:cstheme="minorHAnsi"/>
                <w:spacing w:val="1"/>
              </w:rPr>
              <w:t>m</w:t>
            </w:r>
            <w:r w:rsidRPr="00773EF3">
              <w:rPr>
                <w:rFonts w:asciiTheme="minorHAnsi" w:hAnsiTheme="minorHAnsi" w:cstheme="minorHAnsi"/>
                <w:spacing w:val="-1"/>
              </w:rPr>
              <w:t>a</w:t>
            </w:r>
            <w:r w:rsidRPr="00773EF3">
              <w:rPr>
                <w:rFonts w:asciiTheme="minorHAnsi" w:hAnsiTheme="minorHAnsi" w:cstheme="minorHAnsi"/>
              </w:rPr>
              <w:t>tud</w:t>
            </w:r>
            <w:proofErr w:type="spellEnd"/>
            <w:r w:rsidRPr="00773EF3">
              <w:rPr>
                <w:rFonts w:asciiTheme="minorHAnsi" w:hAnsiTheme="minorHAnsi" w:cstheme="minorHAnsi"/>
                <w:lang w:val="sv-FI"/>
              </w:rPr>
              <w:t xml:space="preserve"> </w:t>
            </w:r>
            <w:proofErr w:type="spellStart"/>
            <w:r w:rsidRPr="00773EF3">
              <w:rPr>
                <w:rFonts w:asciiTheme="minorHAnsi" w:hAnsiTheme="minorHAnsi" w:cstheme="minorHAnsi"/>
              </w:rPr>
              <w:t>teg</w:t>
            </w:r>
            <w:r w:rsidRPr="00773EF3">
              <w:rPr>
                <w:rFonts w:asciiTheme="minorHAnsi" w:hAnsiTheme="minorHAnsi" w:cstheme="minorHAnsi"/>
                <w:spacing w:val="-1"/>
              </w:rPr>
              <w:t>e</w:t>
            </w:r>
            <w:r w:rsidRPr="00773EF3">
              <w:rPr>
                <w:rFonts w:asciiTheme="minorHAnsi" w:hAnsiTheme="minorHAnsi" w:cstheme="minorHAnsi"/>
              </w:rPr>
              <w:t>vus</w:t>
            </w:r>
            <w:r w:rsidRPr="00773EF3">
              <w:rPr>
                <w:rFonts w:asciiTheme="minorHAnsi" w:hAnsiTheme="minorHAnsi" w:cstheme="minorHAnsi"/>
                <w:spacing w:val="-1"/>
              </w:rPr>
              <w:t>e</w:t>
            </w:r>
            <w:r w:rsidRPr="00773EF3">
              <w:rPr>
                <w:rFonts w:asciiTheme="minorHAnsi" w:hAnsiTheme="minorHAnsi" w:cstheme="minorHAnsi"/>
              </w:rPr>
              <w:t>d</w:t>
            </w:r>
            <w:proofErr w:type="spellEnd"/>
          </w:p>
        </w:tc>
      </w:tr>
      <w:tr w:rsidR="009547E9" w:rsidRPr="00773EF3" w14:paraId="5C7C2FA9" w14:textId="77777777" w:rsidTr="00FE421B">
        <w:tc>
          <w:tcPr>
            <w:tcW w:w="2110" w:type="dxa"/>
          </w:tcPr>
          <w:p w14:paraId="30099331" w14:textId="77777777" w:rsidR="009547E9" w:rsidRPr="00773EF3" w:rsidRDefault="009547E9" w:rsidP="00446294">
            <w:pPr>
              <w:rPr>
                <w:rFonts w:asciiTheme="minorHAnsi" w:hAnsiTheme="minorHAnsi" w:cstheme="minorHAnsi"/>
                <w:lang w:val="et-EE"/>
              </w:rPr>
            </w:pPr>
            <w:proofErr w:type="spellStart"/>
            <w:r w:rsidRPr="00773EF3">
              <w:rPr>
                <w:rFonts w:asciiTheme="minorHAnsi" w:hAnsiTheme="minorHAnsi" w:cstheme="minorHAnsi"/>
              </w:rPr>
              <w:t>To</w:t>
            </w:r>
            <w:r w:rsidRPr="00773EF3">
              <w:rPr>
                <w:rFonts w:asciiTheme="minorHAnsi" w:hAnsiTheme="minorHAnsi" w:cstheme="minorHAnsi"/>
                <w:spacing w:val="-1"/>
              </w:rPr>
              <w:t>e</w:t>
            </w:r>
            <w:r w:rsidRPr="00773EF3">
              <w:rPr>
                <w:rFonts w:asciiTheme="minorHAnsi" w:hAnsiTheme="minorHAnsi" w:cstheme="minorHAnsi"/>
              </w:rPr>
              <w:t>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aa</w:t>
            </w:r>
            <w:r w:rsidRPr="00773EF3">
              <w:rPr>
                <w:rFonts w:asciiTheme="minorHAnsi" w:hAnsiTheme="minorHAnsi" w:cstheme="minorHAnsi"/>
              </w:rPr>
              <w:t>jad</w:t>
            </w:r>
            <w:proofErr w:type="spellEnd"/>
          </w:p>
        </w:tc>
        <w:tc>
          <w:tcPr>
            <w:tcW w:w="6420" w:type="dxa"/>
          </w:tcPr>
          <w:p w14:paraId="7B17CBCA" w14:textId="2B02F38A" w:rsidR="00F127A6" w:rsidRPr="00773EF3" w:rsidRDefault="00F127A6" w:rsidP="002C4F6F">
            <w:pPr>
              <w:pStyle w:val="ListParagraph"/>
              <w:numPr>
                <w:ilvl w:val="0"/>
                <w:numId w:val="24"/>
              </w:numPr>
              <w:ind w:left="458" w:hanging="283"/>
              <w:rPr>
                <w:rFonts w:asciiTheme="minorHAnsi" w:hAnsiTheme="minorHAnsi" w:cstheme="minorHAnsi"/>
                <w:lang w:val="et-EE"/>
              </w:rPr>
            </w:pPr>
            <w:r w:rsidRPr="00773EF3">
              <w:rPr>
                <w:rFonts w:asciiTheme="minorHAnsi" w:hAnsiTheme="minorHAnsi" w:cstheme="minorHAnsi"/>
              </w:rPr>
              <w:t>MTÜ</w:t>
            </w:r>
            <w:r w:rsidRPr="00773EF3">
              <w:rPr>
                <w:rFonts w:asciiTheme="minorHAnsi" w:hAnsiTheme="minorHAnsi" w:cstheme="minorHAnsi"/>
                <w:lang w:val="et-EE"/>
              </w:rPr>
              <w:t>-</w:t>
            </w:r>
            <w:r w:rsidRPr="00773EF3">
              <w:rPr>
                <w:rFonts w:asciiTheme="minorHAnsi" w:hAnsiTheme="minorHAnsi" w:cstheme="minorHAnsi"/>
              </w:rPr>
              <w:t xml:space="preserve">d </w:t>
            </w:r>
            <w:r w:rsidRPr="00773EF3">
              <w:rPr>
                <w:rFonts w:asciiTheme="minorHAnsi" w:hAnsiTheme="minorHAnsi" w:cstheme="minorHAnsi"/>
                <w:spacing w:val="-1"/>
              </w:rPr>
              <w:t>(</w:t>
            </w:r>
            <w:proofErr w:type="spellStart"/>
            <w:r w:rsidRPr="00773EF3">
              <w:rPr>
                <w:rFonts w:asciiTheme="minorHAnsi" w:hAnsiTheme="minorHAnsi" w:cstheme="minorHAnsi"/>
              </w:rPr>
              <w:t>sh</w:t>
            </w:r>
            <w:proofErr w:type="spellEnd"/>
            <w:r w:rsidRPr="00773EF3">
              <w:rPr>
                <w:rFonts w:asciiTheme="minorHAnsi" w:hAnsiTheme="minorHAnsi" w:cstheme="minorHAnsi"/>
              </w:rPr>
              <w:t xml:space="preserve"> K</w:t>
            </w:r>
            <w:r w:rsidRPr="00773EF3">
              <w:rPr>
                <w:rFonts w:asciiTheme="minorHAnsi" w:hAnsiTheme="minorHAnsi" w:cstheme="minorHAnsi"/>
                <w:spacing w:val="1"/>
              </w:rPr>
              <w:t>K</w:t>
            </w:r>
            <w:r w:rsidRPr="00773EF3">
              <w:rPr>
                <w:rFonts w:asciiTheme="minorHAnsi" w:hAnsiTheme="minorHAnsi" w:cstheme="minorHAnsi"/>
                <w:spacing w:val="-3"/>
              </w:rPr>
              <w:t>L</w:t>
            </w:r>
            <w:r w:rsidRPr="00773EF3">
              <w:rPr>
                <w:rFonts w:asciiTheme="minorHAnsi" w:hAnsiTheme="minorHAnsi" w:cstheme="minorHAnsi"/>
              </w:rPr>
              <w:t>M)</w:t>
            </w:r>
          </w:p>
          <w:p w14:paraId="696797E0" w14:textId="6F1184A4" w:rsidR="00F127A6" w:rsidRPr="00773EF3" w:rsidRDefault="00F127A6" w:rsidP="002C4F6F">
            <w:pPr>
              <w:pStyle w:val="ListParagraph"/>
              <w:numPr>
                <w:ilvl w:val="0"/>
                <w:numId w:val="24"/>
              </w:numPr>
              <w:ind w:left="458" w:hanging="283"/>
              <w:rPr>
                <w:rFonts w:asciiTheme="minorHAnsi" w:hAnsiTheme="minorHAnsi" w:cstheme="minorHAnsi"/>
                <w:lang w:val="et-EE"/>
              </w:rPr>
            </w:pPr>
            <w:r w:rsidRPr="00773EF3">
              <w:rPr>
                <w:rFonts w:asciiTheme="minorHAnsi" w:hAnsiTheme="minorHAnsi" w:cstheme="minorHAnsi"/>
                <w:spacing w:val="1"/>
              </w:rPr>
              <w:t>S</w:t>
            </w:r>
            <w:r w:rsidRPr="00773EF3">
              <w:rPr>
                <w:rFonts w:asciiTheme="minorHAnsi" w:hAnsiTheme="minorHAnsi" w:cstheme="minorHAnsi"/>
              </w:rPr>
              <w:t>A</w:t>
            </w:r>
            <w:r w:rsidRPr="00773EF3">
              <w:rPr>
                <w:rFonts w:asciiTheme="minorHAnsi" w:hAnsiTheme="minorHAnsi" w:cstheme="minorHAnsi"/>
                <w:lang w:val="et-EE"/>
              </w:rPr>
              <w:t>-</w:t>
            </w:r>
            <w:r w:rsidRPr="00773EF3">
              <w:rPr>
                <w:rFonts w:asciiTheme="minorHAnsi" w:hAnsiTheme="minorHAnsi" w:cstheme="minorHAnsi"/>
                <w:spacing w:val="2"/>
              </w:rPr>
              <w:t>d</w:t>
            </w:r>
          </w:p>
          <w:p w14:paraId="645CF051" w14:textId="62D189E8" w:rsidR="009547E9" w:rsidRPr="00773EF3" w:rsidRDefault="006C2C88" w:rsidP="002C4F6F">
            <w:pPr>
              <w:pStyle w:val="ListParagraph"/>
              <w:numPr>
                <w:ilvl w:val="0"/>
                <w:numId w:val="24"/>
              </w:numPr>
              <w:ind w:left="458" w:hanging="283"/>
              <w:rPr>
                <w:rFonts w:asciiTheme="minorHAnsi" w:hAnsiTheme="minorHAnsi" w:cstheme="minorHAnsi"/>
                <w:lang w:val="et-EE"/>
              </w:rPr>
            </w:pPr>
            <w:proofErr w:type="spellStart"/>
            <w:r w:rsidRPr="00773EF3">
              <w:rPr>
                <w:rFonts w:asciiTheme="minorHAnsi" w:hAnsiTheme="minorHAnsi" w:cstheme="minorHAnsi"/>
              </w:rPr>
              <w:t>K</w:t>
            </w:r>
            <w:r w:rsidR="00F127A6" w:rsidRPr="00773EF3">
              <w:rPr>
                <w:rFonts w:asciiTheme="minorHAnsi" w:hAnsiTheme="minorHAnsi" w:cstheme="minorHAnsi"/>
              </w:rPr>
              <w:t>ohal</w:t>
            </w:r>
            <w:r w:rsidR="00F127A6" w:rsidRPr="00773EF3">
              <w:rPr>
                <w:rFonts w:asciiTheme="minorHAnsi" w:hAnsiTheme="minorHAnsi" w:cstheme="minorHAnsi"/>
                <w:spacing w:val="1"/>
              </w:rPr>
              <w:t>i</w:t>
            </w:r>
            <w:r w:rsidR="00F127A6" w:rsidRPr="00773EF3">
              <w:rPr>
                <w:rFonts w:asciiTheme="minorHAnsi" w:hAnsiTheme="minorHAnsi" w:cstheme="minorHAnsi"/>
              </w:rPr>
              <w:t>kud</w:t>
            </w:r>
            <w:proofErr w:type="spellEnd"/>
            <w:r w:rsidR="00F127A6" w:rsidRPr="00773EF3">
              <w:rPr>
                <w:rFonts w:asciiTheme="minorHAnsi" w:hAnsiTheme="minorHAnsi" w:cstheme="minorHAnsi"/>
              </w:rPr>
              <w:t xml:space="preserve"> </w:t>
            </w:r>
            <w:proofErr w:type="spellStart"/>
            <w:r w:rsidR="00F127A6" w:rsidRPr="00773EF3">
              <w:rPr>
                <w:rFonts w:asciiTheme="minorHAnsi" w:hAnsiTheme="minorHAnsi" w:cstheme="minorHAnsi"/>
              </w:rPr>
              <w:t>omav</w:t>
            </w:r>
            <w:r w:rsidR="00F127A6" w:rsidRPr="00773EF3">
              <w:rPr>
                <w:rFonts w:asciiTheme="minorHAnsi" w:hAnsiTheme="minorHAnsi" w:cstheme="minorHAnsi"/>
                <w:spacing w:val="-1"/>
              </w:rPr>
              <w:t>a</w:t>
            </w:r>
            <w:r w:rsidR="00F127A6" w:rsidRPr="00773EF3">
              <w:rPr>
                <w:rFonts w:asciiTheme="minorHAnsi" w:hAnsiTheme="minorHAnsi" w:cstheme="minorHAnsi"/>
              </w:rPr>
              <w:t>l</w:t>
            </w:r>
            <w:r w:rsidR="00F127A6" w:rsidRPr="00773EF3">
              <w:rPr>
                <w:rFonts w:asciiTheme="minorHAnsi" w:hAnsiTheme="minorHAnsi" w:cstheme="minorHAnsi"/>
                <w:spacing w:val="1"/>
              </w:rPr>
              <w:t>i</w:t>
            </w:r>
            <w:r w:rsidR="00F127A6" w:rsidRPr="00773EF3">
              <w:rPr>
                <w:rFonts w:asciiTheme="minorHAnsi" w:hAnsiTheme="minorHAnsi" w:cstheme="minorHAnsi"/>
              </w:rPr>
              <w:t>tsu</w:t>
            </w:r>
            <w:r w:rsidR="00F127A6" w:rsidRPr="00773EF3">
              <w:rPr>
                <w:rFonts w:asciiTheme="minorHAnsi" w:hAnsiTheme="minorHAnsi" w:cstheme="minorHAnsi"/>
                <w:spacing w:val="1"/>
              </w:rPr>
              <w:t>s</w:t>
            </w:r>
            <w:r w:rsidR="00F127A6" w:rsidRPr="00773EF3">
              <w:rPr>
                <w:rFonts w:asciiTheme="minorHAnsi" w:hAnsiTheme="minorHAnsi" w:cstheme="minorHAnsi"/>
                <w:spacing w:val="-1"/>
              </w:rPr>
              <w:t>e</w:t>
            </w:r>
            <w:r w:rsidR="00F127A6" w:rsidRPr="00773EF3">
              <w:rPr>
                <w:rFonts w:asciiTheme="minorHAnsi" w:hAnsiTheme="minorHAnsi" w:cstheme="minorHAnsi"/>
              </w:rPr>
              <w:t>d</w:t>
            </w:r>
            <w:proofErr w:type="spellEnd"/>
          </w:p>
        </w:tc>
      </w:tr>
      <w:tr w:rsidR="009547E9" w:rsidRPr="00773EF3" w14:paraId="571983F8" w14:textId="77777777" w:rsidTr="00FE421B">
        <w:tc>
          <w:tcPr>
            <w:tcW w:w="2110" w:type="dxa"/>
          </w:tcPr>
          <w:p w14:paraId="4600D078" w14:textId="77777777" w:rsidR="00BA670D" w:rsidRPr="00773EF3" w:rsidRDefault="009547E9" w:rsidP="00446294">
            <w:pPr>
              <w:rPr>
                <w:rFonts w:asciiTheme="minorHAnsi" w:hAnsiTheme="minorHAnsi" w:cstheme="minorHAnsi"/>
              </w:rPr>
            </w:pPr>
            <w:proofErr w:type="spellStart"/>
            <w:r w:rsidRPr="00773EF3">
              <w:rPr>
                <w:rFonts w:asciiTheme="minorHAnsi" w:hAnsiTheme="minorHAnsi" w:cstheme="minorHAnsi"/>
              </w:rPr>
              <w:t>Nõud</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Fonts w:asciiTheme="minorHAnsi" w:hAnsiTheme="minorHAnsi" w:cstheme="minorHAnsi"/>
              </w:rPr>
              <w:t xml:space="preserve"> </w:t>
            </w:r>
          </w:p>
          <w:p w14:paraId="233D573D" w14:textId="7062056E" w:rsidR="009547E9" w:rsidRPr="00773EF3" w:rsidRDefault="00D80A87" w:rsidP="00446294">
            <w:pPr>
              <w:rPr>
                <w:rFonts w:asciiTheme="minorHAnsi" w:hAnsiTheme="minorHAnsi" w:cstheme="minorHAnsi"/>
                <w:lang w:val="et-EE"/>
              </w:rPr>
            </w:pPr>
            <w:r w:rsidRPr="00773EF3">
              <w:rPr>
                <w:rFonts w:asciiTheme="minorHAnsi" w:hAnsiTheme="minorHAnsi" w:cstheme="minorHAnsi"/>
                <w:lang w:val="et-EE"/>
              </w:rPr>
              <w:t>taotlejale</w:t>
            </w:r>
          </w:p>
        </w:tc>
        <w:tc>
          <w:tcPr>
            <w:tcW w:w="6420" w:type="dxa"/>
          </w:tcPr>
          <w:p w14:paraId="414CD8E1" w14:textId="0B030789" w:rsidR="00DB0D12" w:rsidRPr="00773EF3" w:rsidRDefault="00DB0D12" w:rsidP="002C4F6F">
            <w:pPr>
              <w:pStyle w:val="ListParagraph"/>
              <w:numPr>
                <w:ilvl w:val="0"/>
                <w:numId w:val="25"/>
              </w:numPr>
              <w:ind w:left="468" w:hanging="284"/>
              <w:rPr>
                <w:rFonts w:asciiTheme="minorHAnsi" w:hAnsiTheme="minorHAnsi" w:cstheme="minorHAnsi"/>
                <w:color w:val="000000" w:themeColor="text1"/>
              </w:rPr>
            </w:pPr>
            <w:r w:rsidRPr="00773EF3">
              <w:rPr>
                <w:rFonts w:asciiTheme="minorHAnsi" w:hAnsiTheme="minorHAnsi" w:cstheme="minorHAnsi"/>
                <w:color w:val="000000" w:themeColor="text1"/>
                <w:position w:val="-1"/>
              </w:rPr>
              <w:t>K</w:t>
            </w:r>
            <w:r w:rsidRPr="00773EF3">
              <w:rPr>
                <w:rFonts w:asciiTheme="minorHAnsi" w:hAnsiTheme="minorHAnsi" w:cstheme="minorHAnsi"/>
                <w:color w:val="000000" w:themeColor="text1"/>
                <w:spacing w:val="1"/>
                <w:position w:val="-1"/>
              </w:rPr>
              <w:t>K</w:t>
            </w:r>
            <w:r w:rsidRPr="00773EF3">
              <w:rPr>
                <w:rFonts w:asciiTheme="minorHAnsi" w:hAnsiTheme="minorHAnsi" w:cstheme="minorHAnsi"/>
                <w:color w:val="000000" w:themeColor="text1"/>
                <w:spacing w:val="-3"/>
                <w:position w:val="-1"/>
              </w:rPr>
              <w:t>L</w:t>
            </w:r>
            <w:r w:rsidRPr="00773EF3">
              <w:rPr>
                <w:rFonts w:asciiTheme="minorHAnsi" w:hAnsiTheme="minorHAnsi" w:cstheme="minorHAnsi"/>
                <w:color w:val="000000" w:themeColor="text1"/>
                <w:position w:val="-1"/>
              </w:rPr>
              <w:t xml:space="preserve">M </w:t>
            </w:r>
            <w:proofErr w:type="spellStart"/>
            <w:r w:rsidRPr="00773EF3">
              <w:rPr>
                <w:rFonts w:asciiTheme="minorHAnsi" w:hAnsiTheme="minorHAnsi" w:cstheme="minorHAnsi"/>
                <w:color w:val="000000" w:themeColor="text1"/>
                <w:position w:val="-1"/>
              </w:rPr>
              <w:t>tegevusp</w:t>
            </w:r>
            <w:r w:rsidRPr="00773EF3">
              <w:rPr>
                <w:rFonts w:asciiTheme="minorHAnsi" w:hAnsiTheme="minorHAnsi" w:cstheme="minorHAnsi"/>
                <w:color w:val="000000" w:themeColor="text1"/>
                <w:spacing w:val="1"/>
                <w:position w:val="-1"/>
              </w:rPr>
              <w:t>i</w:t>
            </w:r>
            <w:r w:rsidRPr="00773EF3">
              <w:rPr>
                <w:rFonts w:asciiTheme="minorHAnsi" w:hAnsiTheme="minorHAnsi" w:cstheme="minorHAnsi"/>
                <w:color w:val="000000" w:themeColor="text1"/>
                <w:position w:val="-1"/>
              </w:rPr>
              <w:t>i</w:t>
            </w:r>
            <w:r w:rsidRPr="00773EF3">
              <w:rPr>
                <w:rFonts w:asciiTheme="minorHAnsi" w:hAnsiTheme="minorHAnsi" w:cstheme="minorHAnsi"/>
                <w:color w:val="000000" w:themeColor="text1"/>
                <w:spacing w:val="2"/>
                <w:position w:val="-1"/>
              </w:rPr>
              <w:t>r</w:t>
            </w:r>
            <w:r w:rsidRPr="00773EF3">
              <w:rPr>
                <w:rFonts w:asciiTheme="minorHAnsi" w:hAnsiTheme="minorHAnsi" w:cstheme="minorHAnsi"/>
                <w:color w:val="000000" w:themeColor="text1"/>
                <w:position w:val="-1"/>
              </w:rPr>
              <w:t>konn</w:t>
            </w:r>
            <w:r w:rsidRPr="00773EF3">
              <w:rPr>
                <w:rFonts w:asciiTheme="minorHAnsi" w:hAnsiTheme="minorHAnsi" w:cstheme="minorHAnsi"/>
                <w:color w:val="000000" w:themeColor="text1"/>
                <w:spacing w:val="-1"/>
                <w:position w:val="-1"/>
              </w:rPr>
              <w:t>a</w:t>
            </w:r>
            <w:r w:rsidRPr="00773EF3">
              <w:rPr>
                <w:rFonts w:asciiTheme="minorHAnsi" w:hAnsiTheme="minorHAnsi" w:cstheme="minorHAnsi"/>
                <w:color w:val="000000" w:themeColor="text1"/>
                <w:position w:val="-1"/>
              </w:rPr>
              <w:t>s</w:t>
            </w:r>
            <w:proofErr w:type="spellEnd"/>
            <w:r w:rsidRPr="00773EF3">
              <w:rPr>
                <w:rFonts w:asciiTheme="minorHAnsi" w:hAnsiTheme="minorHAnsi" w:cstheme="minorHAnsi"/>
                <w:color w:val="000000" w:themeColor="text1"/>
                <w:position w:val="-1"/>
              </w:rPr>
              <w:t xml:space="preserve"> </w:t>
            </w:r>
            <w:proofErr w:type="spellStart"/>
            <w:r w:rsidRPr="00773EF3">
              <w:rPr>
                <w:rFonts w:asciiTheme="minorHAnsi" w:hAnsiTheme="minorHAnsi" w:cstheme="minorHAnsi"/>
                <w:color w:val="000000" w:themeColor="text1"/>
                <w:position w:val="-1"/>
              </w:rPr>
              <w:t>t</w:t>
            </w:r>
            <w:r w:rsidRPr="00773EF3">
              <w:rPr>
                <w:rFonts w:asciiTheme="minorHAnsi" w:hAnsiTheme="minorHAnsi" w:cstheme="minorHAnsi"/>
                <w:color w:val="000000" w:themeColor="text1"/>
                <w:spacing w:val="2"/>
                <w:position w:val="-1"/>
              </w:rPr>
              <w:t>e</w:t>
            </w:r>
            <w:r w:rsidRPr="00773EF3">
              <w:rPr>
                <w:rFonts w:asciiTheme="minorHAnsi" w:hAnsiTheme="minorHAnsi" w:cstheme="minorHAnsi"/>
                <w:color w:val="000000" w:themeColor="text1"/>
                <w:spacing w:val="-2"/>
                <w:position w:val="-1"/>
              </w:rPr>
              <w:t>g</w:t>
            </w:r>
            <w:r w:rsidRPr="00773EF3">
              <w:rPr>
                <w:rFonts w:asciiTheme="minorHAnsi" w:hAnsiTheme="minorHAnsi" w:cstheme="minorHAnsi"/>
                <w:color w:val="000000" w:themeColor="text1"/>
                <w:position w:val="-1"/>
              </w:rPr>
              <w:t>utsev</w:t>
            </w:r>
            <w:proofErr w:type="spellEnd"/>
            <w:r w:rsidRPr="00773EF3">
              <w:rPr>
                <w:rFonts w:asciiTheme="minorHAnsi" w:hAnsiTheme="minorHAnsi" w:cstheme="minorHAnsi"/>
                <w:color w:val="000000" w:themeColor="text1"/>
                <w:position w:val="-1"/>
                <w:lang w:val="et-EE"/>
              </w:rPr>
              <w:t xml:space="preserve"> (piirkonda registreeritud ja/või tegevus toimub piirkonnas)</w:t>
            </w:r>
          </w:p>
          <w:p w14:paraId="32798A35" w14:textId="1628647F" w:rsidR="00E03159" w:rsidRPr="00773EF3" w:rsidRDefault="00886F53" w:rsidP="002C4F6F">
            <w:pPr>
              <w:pStyle w:val="ListParagraph"/>
              <w:numPr>
                <w:ilvl w:val="0"/>
                <w:numId w:val="25"/>
              </w:numPr>
              <w:ind w:left="468" w:hanging="284"/>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spacing w:val="-1"/>
                <w:position w:val="-1"/>
              </w:rPr>
              <w:t>E</w:t>
            </w:r>
            <w:r w:rsidR="00E03159" w:rsidRPr="00773EF3">
              <w:rPr>
                <w:rFonts w:asciiTheme="minorHAnsi" w:hAnsiTheme="minorHAnsi" w:cstheme="minorHAnsi"/>
                <w:color w:val="000000" w:themeColor="text1"/>
                <w:spacing w:val="-1"/>
                <w:position w:val="-1"/>
              </w:rPr>
              <w:t>e</w:t>
            </w:r>
            <w:r w:rsidR="00E03159" w:rsidRPr="00773EF3">
              <w:rPr>
                <w:rFonts w:asciiTheme="minorHAnsi" w:hAnsiTheme="minorHAnsi" w:cstheme="minorHAnsi"/>
                <w:color w:val="000000" w:themeColor="text1"/>
                <w:position w:val="-1"/>
              </w:rPr>
              <w:t>lnev</w:t>
            </w:r>
            <w:r w:rsidR="00E03159" w:rsidRPr="00773EF3">
              <w:rPr>
                <w:rFonts w:asciiTheme="minorHAnsi" w:hAnsiTheme="minorHAnsi" w:cstheme="minorHAnsi"/>
                <w:color w:val="000000" w:themeColor="text1"/>
                <w:spacing w:val="-1"/>
                <w:position w:val="-1"/>
              </w:rPr>
              <w:t>a</w:t>
            </w:r>
            <w:r w:rsidR="00E03159" w:rsidRPr="00773EF3">
              <w:rPr>
                <w:rFonts w:asciiTheme="minorHAnsi" w:hAnsiTheme="minorHAnsi" w:cstheme="minorHAnsi"/>
                <w:color w:val="000000" w:themeColor="text1"/>
                <w:position w:val="-1"/>
              </w:rPr>
              <w:t>te</w:t>
            </w:r>
            <w:proofErr w:type="spellEnd"/>
            <w:r w:rsidR="00E03159" w:rsidRPr="00773EF3">
              <w:rPr>
                <w:rFonts w:asciiTheme="minorHAnsi" w:hAnsiTheme="minorHAnsi" w:cstheme="minorHAnsi"/>
                <w:color w:val="000000" w:themeColor="text1"/>
                <w:spacing w:val="2"/>
                <w:position w:val="-1"/>
              </w:rPr>
              <w:t xml:space="preserve"> KKLM</w:t>
            </w:r>
            <w:r w:rsidR="0028417C" w:rsidRPr="00773EF3">
              <w:rPr>
                <w:rFonts w:asciiTheme="minorHAnsi" w:hAnsiTheme="minorHAnsi" w:cstheme="minorHAnsi"/>
                <w:color w:val="000000" w:themeColor="text1"/>
                <w:spacing w:val="2"/>
                <w:position w:val="-1"/>
                <w:lang w:val="et-EE"/>
              </w:rPr>
              <w:t>-</w:t>
            </w:r>
            <w:proofErr w:type="spellStart"/>
            <w:r w:rsidR="00E03159" w:rsidRPr="00773EF3">
              <w:rPr>
                <w:rFonts w:asciiTheme="minorHAnsi" w:hAnsiTheme="minorHAnsi" w:cstheme="minorHAnsi"/>
                <w:color w:val="000000" w:themeColor="text1"/>
                <w:spacing w:val="2"/>
                <w:position w:val="-1"/>
              </w:rPr>
              <w:t>i</w:t>
            </w:r>
            <w:proofErr w:type="spellEnd"/>
            <w:r w:rsidR="00E03159" w:rsidRPr="00773EF3">
              <w:rPr>
                <w:rFonts w:asciiTheme="minorHAnsi" w:hAnsiTheme="minorHAnsi" w:cstheme="minorHAnsi"/>
                <w:color w:val="000000" w:themeColor="text1"/>
                <w:spacing w:val="2"/>
                <w:position w:val="-1"/>
              </w:rPr>
              <w:t xml:space="preserve"> </w:t>
            </w:r>
            <w:r w:rsidR="00E03159" w:rsidRPr="00773EF3">
              <w:rPr>
                <w:rFonts w:asciiTheme="minorHAnsi" w:hAnsiTheme="minorHAnsi" w:cstheme="minorHAnsi"/>
                <w:color w:val="000000" w:themeColor="text1"/>
                <w:spacing w:val="-3"/>
                <w:position w:val="-1"/>
              </w:rPr>
              <w:t>L</w:t>
            </w:r>
            <w:r w:rsidR="00E03159" w:rsidRPr="00773EF3">
              <w:rPr>
                <w:rFonts w:asciiTheme="minorHAnsi" w:hAnsiTheme="minorHAnsi" w:cstheme="minorHAnsi"/>
                <w:color w:val="000000" w:themeColor="text1"/>
                <w:spacing w:val="2"/>
                <w:position w:val="-1"/>
              </w:rPr>
              <w:t>E</w:t>
            </w:r>
            <w:r w:rsidR="00E03159" w:rsidRPr="00773EF3">
              <w:rPr>
                <w:rFonts w:asciiTheme="minorHAnsi" w:hAnsiTheme="minorHAnsi" w:cstheme="minorHAnsi"/>
                <w:color w:val="000000" w:themeColor="text1"/>
                <w:position w:val="-1"/>
              </w:rPr>
              <w:t>A</w:t>
            </w:r>
            <w:r w:rsidR="00E03159" w:rsidRPr="00773EF3">
              <w:rPr>
                <w:rFonts w:asciiTheme="minorHAnsi" w:hAnsiTheme="minorHAnsi" w:cstheme="minorHAnsi"/>
                <w:color w:val="000000" w:themeColor="text1"/>
                <w:spacing w:val="-1"/>
                <w:position w:val="-1"/>
              </w:rPr>
              <w:t>D</w:t>
            </w:r>
            <w:r w:rsidR="00E03159" w:rsidRPr="00773EF3">
              <w:rPr>
                <w:rFonts w:asciiTheme="minorHAnsi" w:hAnsiTheme="minorHAnsi" w:cstheme="minorHAnsi"/>
                <w:color w:val="000000" w:themeColor="text1"/>
                <w:position w:val="-1"/>
              </w:rPr>
              <w:t xml:space="preserve">ER </w:t>
            </w:r>
            <w:proofErr w:type="spellStart"/>
            <w:r w:rsidR="00E03159" w:rsidRPr="00773EF3">
              <w:rPr>
                <w:rFonts w:asciiTheme="minorHAnsi" w:hAnsiTheme="minorHAnsi" w:cstheme="minorHAnsi"/>
                <w:color w:val="000000" w:themeColor="text1"/>
                <w:position w:val="-1"/>
              </w:rPr>
              <w:t>pro</w:t>
            </w:r>
            <w:r w:rsidR="00E03159" w:rsidRPr="00773EF3">
              <w:rPr>
                <w:rFonts w:asciiTheme="minorHAnsi" w:hAnsiTheme="minorHAnsi" w:cstheme="minorHAnsi"/>
                <w:color w:val="000000" w:themeColor="text1"/>
                <w:spacing w:val="2"/>
                <w:position w:val="-1"/>
              </w:rPr>
              <w:t>j</w:t>
            </w:r>
            <w:r w:rsidR="00E03159" w:rsidRPr="00773EF3">
              <w:rPr>
                <w:rFonts w:asciiTheme="minorHAnsi" w:hAnsiTheme="minorHAnsi" w:cstheme="minorHAnsi"/>
                <w:color w:val="000000" w:themeColor="text1"/>
                <w:spacing w:val="-1"/>
                <w:position w:val="-1"/>
              </w:rPr>
              <w:t>e</w:t>
            </w:r>
            <w:r w:rsidR="00E03159" w:rsidRPr="00773EF3">
              <w:rPr>
                <w:rFonts w:asciiTheme="minorHAnsi" w:hAnsiTheme="minorHAnsi" w:cstheme="minorHAnsi"/>
                <w:color w:val="000000" w:themeColor="text1"/>
                <w:position w:val="-1"/>
              </w:rPr>
              <w:t>kt</w:t>
            </w:r>
            <w:r w:rsidR="00E03159" w:rsidRPr="00773EF3">
              <w:rPr>
                <w:rFonts w:asciiTheme="minorHAnsi" w:hAnsiTheme="minorHAnsi" w:cstheme="minorHAnsi"/>
                <w:color w:val="000000" w:themeColor="text1"/>
                <w:spacing w:val="1"/>
                <w:position w:val="-1"/>
              </w:rPr>
              <w:t>i</w:t>
            </w:r>
            <w:r w:rsidR="00E03159" w:rsidRPr="00773EF3">
              <w:rPr>
                <w:rFonts w:asciiTheme="minorHAnsi" w:hAnsiTheme="minorHAnsi" w:cstheme="minorHAnsi"/>
                <w:color w:val="000000" w:themeColor="text1"/>
                <w:position w:val="-1"/>
              </w:rPr>
              <w:t>de</w:t>
            </w:r>
            <w:proofErr w:type="spellEnd"/>
            <w:r w:rsidR="00E03159" w:rsidRPr="00773EF3">
              <w:rPr>
                <w:rFonts w:asciiTheme="minorHAnsi" w:hAnsiTheme="minorHAnsi" w:cstheme="minorHAnsi"/>
                <w:color w:val="000000" w:themeColor="text1"/>
                <w:spacing w:val="-1"/>
                <w:position w:val="-1"/>
              </w:rPr>
              <w:t xml:space="preserve"> </w:t>
            </w:r>
            <w:proofErr w:type="spellStart"/>
            <w:r w:rsidR="00E03159" w:rsidRPr="00773EF3">
              <w:rPr>
                <w:rFonts w:asciiTheme="minorHAnsi" w:hAnsiTheme="minorHAnsi" w:cstheme="minorHAnsi"/>
                <w:color w:val="000000" w:themeColor="text1"/>
                <w:spacing w:val="-1"/>
              </w:rPr>
              <w:t>vähemalt</w:t>
            </w:r>
            <w:proofErr w:type="spellEnd"/>
            <w:r w:rsidR="00E03159" w:rsidRPr="00773EF3">
              <w:rPr>
                <w:rFonts w:asciiTheme="minorHAnsi" w:hAnsiTheme="minorHAnsi" w:cstheme="minorHAnsi"/>
                <w:color w:val="000000" w:themeColor="text1"/>
                <w:spacing w:val="-1"/>
              </w:rPr>
              <w:t xml:space="preserve"> </w:t>
            </w:r>
            <w:proofErr w:type="spellStart"/>
            <w:r w:rsidR="00E03159" w:rsidRPr="00773EF3">
              <w:rPr>
                <w:rFonts w:asciiTheme="minorHAnsi" w:hAnsiTheme="minorHAnsi" w:cstheme="minorHAnsi"/>
                <w:color w:val="000000" w:themeColor="text1"/>
                <w:spacing w:val="-1"/>
              </w:rPr>
              <w:t>esimene</w:t>
            </w:r>
            <w:proofErr w:type="spellEnd"/>
            <w:r w:rsidR="00E03159" w:rsidRPr="00773EF3">
              <w:rPr>
                <w:rFonts w:asciiTheme="minorHAnsi" w:hAnsiTheme="minorHAnsi" w:cstheme="minorHAnsi"/>
                <w:color w:val="000000" w:themeColor="text1"/>
                <w:spacing w:val="-1"/>
              </w:rPr>
              <w:t xml:space="preserve"> </w:t>
            </w:r>
            <w:proofErr w:type="spellStart"/>
            <w:r w:rsidR="00E03159" w:rsidRPr="00773EF3">
              <w:rPr>
                <w:rFonts w:asciiTheme="minorHAnsi" w:hAnsiTheme="minorHAnsi" w:cstheme="minorHAnsi"/>
                <w:color w:val="000000" w:themeColor="text1"/>
                <w:spacing w:val="-1"/>
              </w:rPr>
              <w:t>maksetaotlus</w:t>
            </w:r>
            <w:proofErr w:type="spellEnd"/>
            <w:r w:rsidR="00E03159" w:rsidRPr="00773EF3">
              <w:rPr>
                <w:rFonts w:asciiTheme="minorHAnsi" w:hAnsiTheme="minorHAnsi" w:cstheme="minorHAnsi"/>
                <w:color w:val="000000" w:themeColor="text1"/>
                <w:spacing w:val="-1"/>
              </w:rPr>
              <w:t xml:space="preserve"> </w:t>
            </w:r>
            <w:r w:rsidR="00E03159" w:rsidRPr="00773EF3">
              <w:rPr>
                <w:rFonts w:asciiTheme="minorHAnsi" w:hAnsiTheme="minorHAnsi" w:cstheme="minorHAnsi"/>
                <w:color w:val="000000" w:themeColor="text1"/>
              </w:rPr>
              <w:t xml:space="preserve">on </w:t>
            </w:r>
            <w:proofErr w:type="spellStart"/>
            <w:r w:rsidR="00E03159" w:rsidRPr="00773EF3">
              <w:rPr>
                <w:rFonts w:asciiTheme="minorHAnsi" w:hAnsiTheme="minorHAnsi" w:cstheme="minorHAnsi"/>
                <w:color w:val="000000" w:themeColor="text1"/>
                <w:spacing w:val="-1"/>
              </w:rPr>
              <w:t>e</w:t>
            </w:r>
            <w:r w:rsidR="00E03159" w:rsidRPr="00773EF3">
              <w:rPr>
                <w:rFonts w:asciiTheme="minorHAnsi" w:hAnsiTheme="minorHAnsi" w:cstheme="minorHAnsi"/>
                <w:color w:val="000000" w:themeColor="text1"/>
              </w:rPr>
              <w:t>si</w:t>
            </w:r>
            <w:r w:rsidR="00E03159" w:rsidRPr="00773EF3">
              <w:rPr>
                <w:rFonts w:asciiTheme="minorHAnsi" w:hAnsiTheme="minorHAnsi" w:cstheme="minorHAnsi"/>
                <w:color w:val="000000" w:themeColor="text1"/>
                <w:spacing w:val="1"/>
              </w:rPr>
              <w:t>t</w:t>
            </w:r>
            <w:r w:rsidR="00E03159" w:rsidRPr="00773EF3">
              <w:rPr>
                <w:rFonts w:asciiTheme="minorHAnsi" w:hAnsiTheme="minorHAnsi" w:cstheme="minorHAnsi"/>
                <w:color w:val="000000" w:themeColor="text1"/>
                <w:spacing w:val="-1"/>
              </w:rPr>
              <w:t>a</w:t>
            </w:r>
            <w:r w:rsidR="00E03159" w:rsidRPr="00773EF3">
              <w:rPr>
                <w:rFonts w:asciiTheme="minorHAnsi" w:hAnsiTheme="minorHAnsi" w:cstheme="minorHAnsi"/>
                <w:color w:val="000000" w:themeColor="text1"/>
                <w:spacing w:val="3"/>
              </w:rPr>
              <w:t>t</w:t>
            </w:r>
            <w:r w:rsidR="00E03159" w:rsidRPr="00773EF3">
              <w:rPr>
                <w:rFonts w:asciiTheme="minorHAnsi" w:hAnsiTheme="minorHAnsi" w:cstheme="minorHAnsi"/>
                <w:color w:val="000000" w:themeColor="text1"/>
              </w:rPr>
              <w:t>ud</w:t>
            </w:r>
            <w:proofErr w:type="spellEnd"/>
          </w:p>
          <w:p w14:paraId="7BB7D051" w14:textId="7F034B30" w:rsidR="00E03159" w:rsidRPr="00773EF3" w:rsidRDefault="00886F53" w:rsidP="002C4F6F">
            <w:pPr>
              <w:pStyle w:val="ListParagraph"/>
              <w:numPr>
                <w:ilvl w:val="0"/>
                <w:numId w:val="25"/>
              </w:numPr>
              <w:spacing w:before="2"/>
              <w:ind w:left="468" w:hanging="284"/>
              <w:rPr>
                <w:rFonts w:asciiTheme="minorHAnsi" w:hAnsiTheme="minorHAnsi" w:cstheme="minorHAnsi"/>
                <w:lang w:val="sv-FI"/>
              </w:rPr>
            </w:pPr>
            <w:r w:rsidRPr="00773EF3">
              <w:rPr>
                <w:rFonts w:asciiTheme="minorHAnsi" w:hAnsiTheme="minorHAnsi" w:cstheme="minorHAnsi"/>
                <w:spacing w:val="-1"/>
                <w:lang w:val="sv-FI"/>
              </w:rPr>
              <w:t>R</w:t>
            </w:r>
            <w:r w:rsidR="00E03159" w:rsidRPr="00773EF3">
              <w:rPr>
                <w:rFonts w:asciiTheme="minorHAnsi" w:hAnsiTheme="minorHAnsi" w:cstheme="minorHAnsi"/>
                <w:spacing w:val="-1"/>
                <w:lang w:val="sv-FI"/>
              </w:rPr>
              <w:t>e</w:t>
            </w:r>
            <w:r w:rsidR="00E03159" w:rsidRPr="00773EF3">
              <w:rPr>
                <w:rFonts w:asciiTheme="minorHAnsi" w:hAnsiTheme="minorHAnsi" w:cstheme="minorHAnsi"/>
                <w:spacing w:val="-2"/>
                <w:lang w:val="sv-FI"/>
              </w:rPr>
              <w:t>g</w:t>
            </w:r>
            <w:r w:rsidR="00E03159" w:rsidRPr="00773EF3">
              <w:rPr>
                <w:rFonts w:asciiTheme="minorHAnsi" w:hAnsiTheme="minorHAnsi" w:cstheme="minorHAnsi"/>
                <w:lang w:val="sv-FI"/>
              </w:rPr>
              <w:t>is</w:t>
            </w:r>
            <w:r w:rsidR="00E03159" w:rsidRPr="00773EF3">
              <w:rPr>
                <w:rFonts w:asciiTheme="minorHAnsi" w:hAnsiTheme="minorHAnsi" w:cstheme="minorHAnsi"/>
                <w:spacing w:val="1"/>
                <w:lang w:val="sv-FI"/>
              </w:rPr>
              <w:t>t</w:t>
            </w:r>
            <w:r w:rsidR="00E03159" w:rsidRPr="00773EF3">
              <w:rPr>
                <w:rFonts w:asciiTheme="minorHAnsi" w:hAnsiTheme="minorHAnsi" w:cstheme="minorHAnsi"/>
                <w:lang w:val="sv-FI"/>
              </w:rPr>
              <w:t>re</w:t>
            </w:r>
            <w:r w:rsidR="00E03159" w:rsidRPr="00773EF3">
              <w:rPr>
                <w:rFonts w:asciiTheme="minorHAnsi" w:hAnsiTheme="minorHAnsi" w:cstheme="minorHAnsi"/>
                <w:spacing w:val="-1"/>
                <w:lang w:val="sv-FI"/>
              </w:rPr>
              <w:t>e</w:t>
            </w:r>
            <w:r w:rsidR="00E03159" w:rsidRPr="00773EF3">
              <w:rPr>
                <w:rFonts w:asciiTheme="minorHAnsi" w:hAnsiTheme="minorHAnsi" w:cstheme="minorHAnsi"/>
                <w:lang w:val="sv-FI"/>
              </w:rPr>
              <w:t>ritud v</w:t>
            </w:r>
            <w:r w:rsidR="00E03159" w:rsidRPr="00773EF3">
              <w:rPr>
                <w:rFonts w:asciiTheme="minorHAnsi" w:hAnsiTheme="minorHAnsi" w:cstheme="minorHAnsi"/>
                <w:spacing w:val="-1"/>
                <w:lang w:val="sv-FI"/>
              </w:rPr>
              <w:t>ä</w:t>
            </w:r>
            <w:r w:rsidR="00E03159" w:rsidRPr="00773EF3">
              <w:rPr>
                <w:rFonts w:asciiTheme="minorHAnsi" w:hAnsiTheme="minorHAnsi" w:cstheme="minorHAnsi"/>
                <w:lang w:val="sv-FI"/>
              </w:rPr>
              <w:t>h</w:t>
            </w:r>
            <w:r w:rsidR="00E03159" w:rsidRPr="00773EF3">
              <w:rPr>
                <w:rFonts w:asciiTheme="minorHAnsi" w:hAnsiTheme="minorHAnsi" w:cstheme="minorHAnsi"/>
                <w:spacing w:val="-1"/>
                <w:lang w:val="sv-FI"/>
              </w:rPr>
              <w:t>e</w:t>
            </w:r>
            <w:r w:rsidR="00E03159" w:rsidRPr="00773EF3">
              <w:rPr>
                <w:rFonts w:asciiTheme="minorHAnsi" w:hAnsiTheme="minorHAnsi" w:cstheme="minorHAnsi"/>
                <w:spacing w:val="3"/>
                <w:lang w:val="sv-FI"/>
              </w:rPr>
              <w:t>m</w:t>
            </w:r>
            <w:r w:rsidR="00E03159" w:rsidRPr="00773EF3">
              <w:rPr>
                <w:rFonts w:asciiTheme="minorHAnsi" w:hAnsiTheme="minorHAnsi" w:cstheme="minorHAnsi"/>
                <w:spacing w:val="-1"/>
                <w:lang w:val="sv-FI"/>
              </w:rPr>
              <w:t>a</w:t>
            </w:r>
            <w:r w:rsidR="00E03159" w:rsidRPr="00773EF3">
              <w:rPr>
                <w:rFonts w:asciiTheme="minorHAnsi" w:hAnsiTheme="minorHAnsi" w:cstheme="minorHAnsi"/>
                <w:lang w:val="sv-FI"/>
              </w:rPr>
              <w:t>lt</w:t>
            </w:r>
            <w:r w:rsidR="00E03159" w:rsidRPr="00773EF3">
              <w:rPr>
                <w:rFonts w:asciiTheme="minorHAnsi" w:hAnsiTheme="minorHAnsi" w:cstheme="minorHAnsi"/>
                <w:spacing w:val="1"/>
                <w:lang w:val="sv-FI"/>
              </w:rPr>
              <w:t xml:space="preserve"> </w:t>
            </w:r>
            <w:r w:rsidR="00E03159" w:rsidRPr="00773EF3">
              <w:rPr>
                <w:rFonts w:asciiTheme="minorHAnsi" w:hAnsiTheme="minorHAnsi" w:cstheme="minorHAnsi"/>
                <w:lang w:val="sv-FI"/>
              </w:rPr>
              <w:t xml:space="preserve">12 kuud </w:t>
            </w:r>
            <w:r w:rsidR="00E03159" w:rsidRPr="00773EF3">
              <w:rPr>
                <w:rFonts w:asciiTheme="minorHAnsi" w:hAnsiTheme="minorHAnsi" w:cstheme="minorHAnsi"/>
                <w:spacing w:val="-1"/>
                <w:lang w:val="sv-FI"/>
              </w:rPr>
              <w:t>e</w:t>
            </w:r>
            <w:r w:rsidR="00E03159" w:rsidRPr="00773EF3">
              <w:rPr>
                <w:rFonts w:asciiTheme="minorHAnsi" w:hAnsiTheme="minorHAnsi" w:cstheme="minorHAnsi"/>
                <w:lang w:val="sv-FI"/>
              </w:rPr>
              <w:t>nne</w:t>
            </w:r>
            <w:r w:rsidR="00E03159" w:rsidRPr="00773EF3">
              <w:rPr>
                <w:rFonts w:asciiTheme="minorHAnsi" w:hAnsiTheme="minorHAnsi" w:cstheme="minorHAnsi"/>
                <w:spacing w:val="1"/>
                <w:lang w:val="sv-FI"/>
              </w:rPr>
              <w:t xml:space="preserve"> </w:t>
            </w:r>
            <w:r w:rsidR="00E03159" w:rsidRPr="00773EF3">
              <w:rPr>
                <w:rFonts w:asciiTheme="minorHAnsi" w:hAnsiTheme="minorHAnsi" w:cstheme="minorHAnsi"/>
                <w:lang w:val="sv-FI"/>
              </w:rPr>
              <w:t>taotluse</w:t>
            </w:r>
            <w:r w:rsidR="00E03159" w:rsidRPr="00773EF3">
              <w:rPr>
                <w:rFonts w:asciiTheme="minorHAnsi" w:hAnsiTheme="minorHAnsi" w:cstheme="minorHAnsi"/>
                <w:spacing w:val="-1"/>
                <w:lang w:val="sv-FI"/>
              </w:rPr>
              <w:t xml:space="preserve"> e</w:t>
            </w:r>
            <w:r w:rsidR="00E03159" w:rsidRPr="00773EF3">
              <w:rPr>
                <w:rFonts w:asciiTheme="minorHAnsi" w:hAnsiTheme="minorHAnsi" w:cstheme="minorHAnsi"/>
                <w:lang w:val="sv-FI"/>
              </w:rPr>
              <w:t>s</w:t>
            </w:r>
            <w:r w:rsidR="00E03159" w:rsidRPr="00773EF3">
              <w:rPr>
                <w:rFonts w:asciiTheme="minorHAnsi" w:hAnsiTheme="minorHAnsi" w:cstheme="minorHAnsi"/>
                <w:spacing w:val="3"/>
                <w:lang w:val="sv-FI"/>
              </w:rPr>
              <w:t>i</w:t>
            </w:r>
            <w:r w:rsidR="00E03159" w:rsidRPr="00773EF3">
              <w:rPr>
                <w:rFonts w:asciiTheme="minorHAnsi" w:hAnsiTheme="minorHAnsi" w:cstheme="minorHAnsi"/>
                <w:lang w:val="sv-FI"/>
              </w:rPr>
              <w:t>tamist</w:t>
            </w:r>
          </w:p>
          <w:p w14:paraId="61A41E55" w14:textId="68B6C14D" w:rsidR="00886F53" w:rsidRPr="00773EF3" w:rsidRDefault="00886F53" w:rsidP="002C4F6F">
            <w:pPr>
              <w:pStyle w:val="ListParagraph"/>
              <w:numPr>
                <w:ilvl w:val="0"/>
                <w:numId w:val="25"/>
              </w:numPr>
              <w:ind w:left="466" w:hanging="284"/>
              <w:rPr>
                <w:rFonts w:asciiTheme="minorHAnsi" w:hAnsiTheme="minorHAnsi" w:cstheme="minorHAnsi"/>
                <w:color w:val="000000" w:themeColor="text1"/>
              </w:rPr>
            </w:pPr>
            <w:r w:rsidRPr="00773EF3">
              <w:rPr>
                <w:rFonts w:asciiTheme="minorHAnsi" w:hAnsiTheme="minorHAnsi" w:cstheme="minorHAnsi"/>
                <w:color w:val="000000" w:themeColor="text1"/>
                <w:lang w:val="et-EE"/>
              </w:rPr>
              <w:t xml:space="preserve">Taotlusele tuleb lisada tulude-kulude prognoos </w:t>
            </w:r>
          </w:p>
          <w:p w14:paraId="34BD97DE" w14:textId="01746CB2" w:rsidR="00886F53" w:rsidRPr="00773EF3" w:rsidRDefault="00E03159" w:rsidP="002C4F6F">
            <w:pPr>
              <w:pStyle w:val="ListParagraph"/>
              <w:numPr>
                <w:ilvl w:val="0"/>
                <w:numId w:val="25"/>
              </w:numPr>
              <w:ind w:left="468" w:hanging="284"/>
              <w:rPr>
                <w:rFonts w:asciiTheme="minorHAnsi" w:hAnsiTheme="minorHAnsi" w:cstheme="minorHAnsi"/>
                <w:color w:val="000000" w:themeColor="text1"/>
              </w:rPr>
            </w:pPr>
            <w:r w:rsidRPr="00773EF3">
              <w:rPr>
                <w:rFonts w:asciiTheme="minorHAnsi" w:hAnsiTheme="minorHAnsi" w:cstheme="minorHAnsi"/>
                <w:position w:val="-1"/>
              </w:rPr>
              <w:t>K</w:t>
            </w:r>
            <w:r w:rsidRPr="00773EF3">
              <w:rPr>
                <w:rFonts w:asciiTheme="minorHAnsi" w:hAnsiTheme="minorHAnsi" w:cstheme="minorHAnsi"/>
                <w:spacing w:val="1"/>
                <w:position w:val="-1"/>
              </w:rPr>
              <w:t>K</w:t>
            </w:r>
            <w:r w:rsidRPr="00773EF3">
              <w:rPr>
                <w:rFonts w:asciiTheme="minorHAnsi" w:hAnsiTheme="minorHAnsi" w:cstheme="minorHAnsi"/>
                <w:spacing w:val="-5"/>
                <w:position w:val="-1"/>
              </w:rPr>
              <w:t>L</w:t>
            </w:r>
            <w:r w:rsidRPr="00773EF3">
              <w:rPr>
                <w:rFonts w:asciiTheme="minorHAnsi" w:hAnsiTheme="minorHAnsi" w:cstheme="minorHAnsi"/>
                <w:position w:val="-1"/>
              </w:rPr>
              <w:t xml:space="preserve">M </w:t>
            </w:r>
            <w:proofErr w:type="spellStart"/>
            <w:r w:rsidRPr="00773EF3">
              <w:rPr>
                <w:rFonts w:asciiTheme="minorHAnsi" w:hAnsiTheme="minorHAnsi" w:cstheme="minorHAnsi"/>
                <w:spacing w:val="2"/>
                <w:position w:val="-1"/>
              </w:rPr>
              <w:t>p</w:t>
            </w:r>
            <w:r w:rsidRPr="00773EF3">
              <w:rPr>
                <w:rFonts w:asciiTheme="minorHAnsi" w:hAnsiTheme="minorHAnsi" w:cstheme="minorHAnsi"/>
                <w:position w:val="-1"/>
              </w:rPr>
              <w:t>roj</w:t>
            </w:r>
            <w:r w:rsidRPr="00773EF3">
              <w:rPr>
                <w:rFonts w:asciiTheme="minorHAnsi" w:hAnsiTheme="minorHAnsi" w:cstheme="minorHAnsi"/>
                <w:spacing w:val="-1"/>
                <w:position w:val="-1"/>
              </w:rPr>
              <w:t>e</w:t>
            </w:r>
            <w:r w:rsidRPr="00773EF3">
              <w:rPr>
                <w:rFonts w:asciiTheme="minorHAnsi" w:hAnsiTheme="minorHAnsi" w:cstheme="minorHAnsi"/>
                <w:position w:val="-1"/>
              </w:rPr>
              <w:t>kt</w:t>
            </w:r>
            <w:r w:rsidRPr="00773EF3">
              <w:rPr>
                <w:rFonts w:asciiTheme="minorHAnsi" w:hAnsiTheme="minorHAnsi" w:cstheme="minorHAnsi"/>
                <w:spacing w:val="1"/>
                <w:position w:val="-1"/>
              </w:rPr>
              <w:t>i</w:t>
            </w:r>
            <w:r w:rsidRPr="00773EF3">
              <w:rPr>
                <w:rFonts w:asciiTheme="minorHAnsi" w:hAnsiTheme="minorHAnsi" w:cstheme="minorHAnsi"/>
                <w:position w:val="-1"/>
              </w:rPr>
              <w:t>d</w:t>
            </w:r>
            <w:proofErr w:type="spellEnd"/>
            <w:r w:rsidRPr="00773EF3">
              <w:rPr>
                <w:rFonts w:asciiTheme="minorHAnsi" w:hAnsiTheme="minorHAnsi" w:cstheme="minorHAnsi"/>
                <w:position w:val="-1"/>
              </w:rPr>
              <w:t xml:space="preserve"> </w:t>
            </w:r>
            <w:proofErr w:type="spellStart"/>
            <w:r w:rsidRPr="00773EF3">
              <w:rPr>
                <w:rFonts w:asciiTheme="minorHAnsi" w:hAnsiTheme="minorHAnsi" w:cstheme="minorHAnsi"/>
                <w:position w:val="-1"/>
              </w:rPr>
              <w:t>kinn</w:t>
            </w:r>
            <w:r w:rsidRPr="00773EF3">
              <w:rPr>
                <w:rFonts w:asciiTheme="minorHAnsi" w:hAnsiTheme="minorHAnsi" w:cstheme="minorHAnsi"/>
                <w:spacing w:val="1"/>
                <w:position w:val="-1"/>
              </w:rPr>
              <w:t>i</w:t>
            </w:r>
            <w:r w:rsidRPr="00773EF3">
              <w:rPr>
                <w:rFonts w:asciiTheme="minorHAnsi" w:hAnsiTheme="minorHAnsi" w:cstheme="minorHAnsi"/>
                <w:position w:val="-1"/>
              </w:rPr>
              <w:t>tab</w:t>
            </w:r>
            <w:proofErr w:type="spellEnd"/>
            <w:r w:rsidRPr="00773EF3">
              <w:rPr>
                <w:rFonts w:asciiTheme="minorHAnsi" w:hAnsiTheme="minorHAnsi" w:cstheme="minorHAnsi"/>
                <w:position w:val="-1"/>
              </w:rPr>
              <w:t xml:space="preserve"> </w:t>
            </w:r>
            <w:proofErr w:type="spellStart"/>
            <w:r w:rsidRPr="00773EF3">
              <w:rPr>
                <w:rFonts w:asciiTheme="minorHAnsi" w:hAnsiTheme="minorHAnsi" w:cstheme="minorHAnsi"/>
                <w:position w:val="-1"/>
              </w:rPr>
              <w:t>üldkoosol</w:t>
            </w:r>
            <w:r w:rsidRPr="00773EF3">
              <w:rPr>
                <w:rFonts w:asciiTheme="minorHAnsi" w:hAnsiTheme="minorHAnsi" w:cstheme="minorHAnsi"/>
                <w:spacing w:val="-1"/>
                <w:position w:val="-1"/>
              </w:rPr>
              <w:t>e</w:t>
            </w:r>
            <w:r w:rsidRPr="00773EF3">
              <w:rPr>
                <w:rFonts w:asciiTheme="minorHAnsi" w:hAnsiTheme="minorHAnsi" w:cstheme="minorHAnsi"/>
                <w:position w:val="-1"/>
              </w:rPr>
              <w:t>k</w:t>
            </w:r>
            <w:proofErr w:type="spellEnd"/>
          </w:p>
          <w:p w14:paraId="687E79F4" w14:textId="77E3E0A6" w:rsidR="00CA4FF8" w:rsidRPr="00773EF3" w:rsidRDefault="00886F53" w:rsidP="002C4F6F">
            <w:pPr>
              <w:pStyle w:val="ListParagraph"/>
              <w:numPr>
                <w:ilvl w:val="0"/>
                <w:numId w:val="25"/>
              </w:numPr>
              <w:ind w:left="468" w:hanging="284"/>
              <w:rPr>
                <w:rFonts w:asciiTheme="minorHAnsi" w:hAnsiTheme="minorHAnsi" w:cstheme="minorHAnsi"/>
                <w:color w:val="000000" w:themeColor="text1"/>
              </w:rPr>
            </w:pPr>
            <w:proofErr w:type="spellStart"/>
            <w:r w:rsidRPr="00773EF3">
              <w:rPr>
                <w:rFonts w:asciiTheme="minorHAnsi" w:hAnsiTheme="minorHAnsi" w:cstheme="minorHAnsi"/>
              </w:rPr>
              <w:t>K</w:t>
            </w:r>
            <w:r w:rsidR="009547E9" w:rsidRPr="00773EF3">
              <w:rPr>
                <w:rFonts w:asciiTheme="minorHAnsi" w:hAnsiTheme="minorHAnsi" w:cstheme="minorHAnsi"/>
              </w:rPr>
              <w:t>õik</w:t>
            </w:r>
            <w:proofErr w:type="spellEnd"/>
            <w:r w:rsidR="009547E9" w:rsidRPr="00773EF3">
              <w:rPr>
                <w:rFonts w:asciiTheme="minorHAnsi" w:hAnsiTheme="minorHAnsi" w:cstheme="minorHAnsi"/>
              </w:rPr>
              <w:t xml:space="preserve"> </w:t>
            </w:r>
            <w:proofErr w:type="spellStart"/>
            <w:r w:rsidR="009547E9" w:rsidRPr="00773EF3">
              <w:rPr>
                <w:rFonts w:asciiTheme="minorHAnsi" w:hAnsiTheme="minorHAnsi" w:cstheme="minorHAnsi"/>
              </w:rPr>
              <w:t>muud</w:t>
            </w:r>
            <w:proofErr w:type="spellEnd"/>
            <w:r w:rsidR="009547E9" w:rsidRPr="00773EF3">
              <w:rPr>
                <w:rFonts w:asciiTheme="minorHAnsi" w:hAnsiTheme="minorHAnsi" w:cstheme="minorHAnsi"/>
              </w:rPr>
              <w:t xml:space="preserve"> </w:t>
            </w:r>
            <w:proofErr w:type="spellStart"/>
            <w:r w:rsidR="009547E9" w:rsidRPr="00773EF3">
              <w:rPr>
                <w:rFonts w:asciiTheme="minorHAnsi" w:hAnsiTheme="minorHAnsi" w:cstheme="minorHAnsi"/>
              </w:rPr>
              <w:t>nõud</w:t>
            </w:r>
            <w:r w:rsidR="009547E9" w:rsidRPr="00773EF3">
              <w:rPr>
                <w:rFonts w:asciiTheme="minorHAnsi" w:hAnsiTheme="minorHAnsi" w:cstheme="minorHAnsi"/>
                <w:spacing w:val="-1"/>
              </w:rPr>
              <w:t>e</w:t>
            </w:r>
            <w:r w:rsidR="009547E9" w:rsidRPr="00773EF3">
              <w:rPr>
                <w:rFonts w:asciiTheme="minorHAnsi" w:hAnsiTheme="minorHAnsi" w:cstheme="minorHAnsi"/>
              </w:rPr>
              <w:t>d</w:t>
            </w:r>
            <w:proofErr w:type="spellEnd"/>
            <w:r w:rsidR="009547E9" w:rsidRPr="00773EF3">
              <w:rPr>
                <w:rFonts w:asciiTheme="minorHAnsi" w:hAnsiTheme="minorHAnsi" w:cstheme="minorHAnsi"/>
              </w:rPr>
              <w:t xml:space="preserve"> </w:t>
            </w:r>
            <w:proofErr w:type="spellStart"/>
            <w:r w:rsidR="009547E9" w:rsidRPr="00773EF3">
              <w:rPr>
                <w:rFonts w:asciiTheme="minorHAnsi" w:hAnsiTheme="minorHAnsi" w:cstheme="minorHAnsi"/>
              </w:rPr>
              <w:t>taotlej</w:t>
            </w:r>
            <w:r w:rsidR="009547E9" w:rsidRPr="00773EF3">
              <w:rPr>
                <w:rFonts w:asciiTheme="minorHAnsi" w:hAnsiTheme="minorHAnsi" w:cstheme="minorHAnsi"/>
                <w:spacing w:val="-1"/>
              </w:rPr>
              <w:t>a</w:t>
            </w:r>
            <w:r w:rsidR="009547E9" w:rsidRPr="00773EF3">
              <w:rPr>
                <w:rFonts w:asciiTheme="minorHAnsi" w:hAnsiTheme="minorHAnsi" w:cstheme="minorHAnsi"/>
              </w:rPr>
              <w:t>le</w:t>
            </w:r>
            <w:proofErr w:type="spellEnd"/>
            <w:r w:rsidR="009547E9" w:rsidRPr="00773EF3">
              <w:rPr>
                <w:rFonts w:asciiTheme="minorHAnsi" w:hAnsiTheme="minorHAnsi" w:cstheme="minorHAnsi"/>
              </w:rPr>
              <w:t xml:space="preserve">, mis </w:t>
            </w:r>
            <w:proofErr w:type="spellStart"/>
            <w:r w:rsidR="009547E9" w:rsidRPr="00773EF3">
              <w:rPr>
                <w:rFonts w:asciiTheme="minorHAnsi" w:hAnsiTheme="minorHAnsi" w:cstheme="minorHAnsi"/>
              </w:rPr>
              <w:t>tu</w:t>
            </w:r>
            <w:r w:rsidR="009547E9" w:rsidRPr="00773EF3">
              <w:rPr>
                <w:rFonts w:asciiTheme="minorHAnsi" w:hAnsiTheme="minorHAnsi" w:cstheme="minorHAnsi"/>
                <w:spacing w:val="1"/>
              </w:rPr>
              <w:t>l</w:t>
            </w:r>
            <w:r w:rsidR="009547E9" w:rsidRPr="00773EF3">
              <w:rPr>
                <w:rFonts w:asciiTheme="minorHAnsi" w:hAnsiTheme="minorHAnsi" w:cstheme="minorHAnsi"/>
                <w:spacing w:val="-1"/>
              </w:rPr>
              <w:t>e</w:t>
            </w:r>
            <w:r w:rsidR="009547E9" w:rsidRPr="00773EF3">
              <w:rPr>
                <w:rFonts w:asciiTheme="minorHAnsi" w:hAnsiTheme="minorHAnsi" w:cstheme="minorHAnsi"/>
              </w:rPr>
              <w:t>n</w:t>
            </w:r>
            <w:r w:rsidR="009547E9" w:rsidRPr="00773EF3">
              <w:rPr>
                <w:rFonts w:asciiTheme="minorHAnsi" w:hAnsiTheme="minorHAnsi" w:cstheme="minorHAnsi"/>
                <w:spacing w:val="-1"/>
              </w:rPr>
              <w:t>e</w:t>
            </w:r>
            <w:r w:rsidR="009547E9" w:rsidRPr="00773EF3">
              <w:rPr>
                <w:rFonts w:asciiTheme="minorHAnsi" w:hAnsiTheme="minorHAnsi" w:cstheme="minorHAnsi"/>
              </w:rPr>
              <w:t>v</w:t>
            </w:r>
            <w:r w:rsidR="009547E9" w:rsidRPr="00773EF3">
              <w:rPr>
                <w:rFonts w:asciiTheme="minorHAnsi" w:hAnsiTheme="minorHAnsi" w:cstheme="minorHAnsi"/>
                <w:spacing w:val="-1"/>
              </w:rPr>
              <w:t>a</w:t>
            </w:r>
            <w:r w:rsidR="009547E9" w:rsidRPr="00773EF3">
              <w:rPr>
                <w:rFonts w:asciiTheme="minorHAnsi" w:hAnsiTheme="minorHAnsi" w:cstheme="minorHAnsi"/>
              </w:rPr>
              <w:t>d</w:t>
            </w:r>
            <w:proofErr w:type="spellEnd"/>
            <w:r w:rsidR="009547E9" w:rsidRPr="00773EF3">
              <w:rPr>
                <w:rFonts w:asciiTheme="minorHAnsi" w:hAnsiTheme="minorHAnsi" w:cstheme="minorHAnsi"/>
                <w:spacing w:val="2"/>
              </w:rPr>
              <w:t xml:space="preserve"> </w:t>
            </w:r>
            <w:r w:rsidR="00221348" w:rsidRPr="00773EF3">
              <w:rPr>
                <w:rFonts w:asciiTheme="minorHAnsi" w:hAnsiTheme="minorHAnsi" w:cstheme="minorHAnsi"/>
                <w:spacing w:val="2"/>
                <w:lang w:val="et-EE"/>
              </w:rPr>
              <w:t>LEADER</w:t>
            </w:r>
            <w:r w:rsidR="009547E9" w:rsidRPr="00773EF3">
              <w:rPr>
                <w:rFonts w:asciiTheme="minorHAnsi" w:hAnsiTheme="minorHAnsi" w:cstheme="minorHAnsi"/>
              </w:rPr>
              <w:t xml:space="preserve"> </w:t>
            </w:r>
            <w:proofErr w:type="spellStart"/>
            <w:r w:rsidR="009547E9" w:rsidRPr="00773EF3">
              <w:rPr>
                <w:rFonts w:asciiTheme="minorHAnsi" w:hAnsiTheme="minorHAnsi" w:cstheme="minorHAnsi"/>
              </w:rPr>
              <w:t>m</w:t>
            </w:r>
            <w:r w:rsidR="009547E9" w:rsidRPr="00773EF3">
              <w:rPr>
                <w:rFonts w:asciiTheme="minorHAnsi" w:hAnsiTheme="minorHAnsi" w:cstheme="minorHAnsi"/>
                <w:spacing w:val="-1"/>
              </w:rPr>
              <w:t>ää</w:t>
            </w:r>
            <w:r w:rsidR="009547E9" w:rsidRPr="00773EF3">
              <w:rPr>
                <w:rFonts w:asciiTheme="minorHAnsi" w:hAnsiTheme="minorHAnsi" w:cstheme="minorHAnsi"/>
              </w:rPr>
              <w:t>rus</w:t>
            </w:r>
            <w:r w:rsidR="009547E9" w:rsidRPr="00773EF3">
              <w:rPr>
                <w:rFonts w:asciiTheme="minorHAnsi" w:hAnsiTheme="minorHAnsi" w:cstheme="minorHAnsi"/>
                <w:spacing w:val="-1"/>
              </w:rPr>
              <w:t>e</w:t>
            </w:r>
            <w:r w:rsidR="009547E9" w:rsidRPr="00773EF3">
              <w:rPr>
                <w:rFonts w:asciiTheme="minorHAnsi" w:hAnsiTheme="minorHAnsi" w:cstheme="minorHAnsi"/>
              </w:rPr>
              <w:t>st</w:t>
            </w:r>
            <w:proofErr w:type="spellEnd"/>
          </w:p>
        </w:tc>
      </w:tr>
      <w:tr w:rsidR="009547E9" w:rsidRPr="00773EF3" w14:paraId="424F73D1" w14:textId="77777777" w:rsidTr="00FE421B">
        <w:tc>
          <w:tcPr>
            <w:tcW w:w="2110" w:type="dxa"/>
          </w:tcPr>
          <w:p w14:paraId="08E8A461" w14:textId="77777777" w:rsidR="009547E9" w:rsidRPr="00773EF3" w:rsidRDefault="009547E9" w:rsidP="00446294">
            <w:pPr>
              <w:rPr>
                <w:rFonts w:asciiTheme="minorHAnsi" w:hAnsiTheme="minorHAnsi" w:cstheme="minorHAnsi"/>
                <w:lang w:val="et-EE"/>
              </w:rPr>
            </w:pPr>
            <w:r w:rsidRPr="00773EF3">
              <w:rPr>
                <w:rFonts w:asciiTheme="minorHAnsi" w:hAnsiTheme="minorHAnsi" w:cstheme="minorHAnsi"/>
                <w:lang w:val="sv-FI"/>
              </w:rPr>
              <w:t>To</w:t>
            </w:r>
            <w:r w:rsidRPr="00773EF3">
              <w:rPr>
                <w:rFonts w:asciiTheme="minorHAnsi" w:hAnsiTheme="minorHAnsi" w:cstheme="minorHAnsi"/>
                <w:spacing w:val="-1"/>
                <w:lang w:val="sv-FI"/>
              </w:rPr>
              <w:t>e</w:t>
            </w:r>
            <w:r w:rsidRPr="00773EF3">
              <w:rPr>
                <w:rFonts w:asciiTheme="minorHAnsi" w:hAnsiTheme="minorHAnsi" w:cstheme="minorHAnsi"/>
                <w:lang w:val="sv-FI"/>
              </w:rPr>
              <w:t>tuse suurus</w:t>
            </w:r>
          </w:p>
        </w:tc>
        <w:tc>
          <w:tcPr>
            <w:tcW w:w="6420" w:type="dxa"/>
          </w:tcPr>
          <w:p w14:paraId="28C817A4" w14:textId="7B7742F8" w:rsidR="00DB0D12" w:rsidRPr="00773EF3" w:rsidRDefault="00886F53" w:rsidP="002C4F6F">
            <w:pPr>
              <w:pStyle w:val="ListParagraph"/>
              <w:numPr>
                <w:ilvl w:val="0"/>
                <w:numId w:val="1"/>
              </w:numPr>
              <w:tabs>
                <w:tab w:val="left" w:pos="460"/>
              </w:tabs>
              <w:spacing w:before="17"/>
              <w:ind w:left="453" w:right="213" w:hanging="283"/>
              <w:rPr>
                <w:rFonts w:asciiTheme="minorHAnsi" w:hAnsiTheme="minorHAnsi" w:cstheme="minorHAnsi"/>
              </w:rPr>
            </w:pPr>
            <w:proofErr w:type="spellStart"/>
            <w:r w:rsidRPr="00773EF3">
              <w:rPr>
                <w:rFonts w:asciiTheme="minorHAnsi" w:hAnsiTheme="minorHAnsi" w:cstheme="minorHAnsi"/>
              </w:rPr>
              <w:t>M</w:t>
            </w:r>
            <w:r w:rsidR="00DB0D12" w:rsidRPr="00773EF3">
              <w:rPr>
                <w:rFonts w:asciiTheme="minorHAnsi" w:hAnsiTheme="minorHAnsi" w:cstheme="minorHAnsi"/>
              </w:rPr>
              <w:t>inimaalne</w:t>
            </w:r>
            <w:proofErr w:type="spellEnd"/>
            <w:r w:rsidR="00DB0D12" w:rsidRPr="00773EF3">
              <w:rPr>
                <w:rFonts w:asciiTheme="minorHAnsi" w:hAnsiTheme="minorHAnsi" w:cstheme="minorHAnsi"/>
              </w:rPr>
              <w:t xml:space="preserve"> 5</w:t>
            </w:r>
            <w:r w:rsidR="00D80A87" w:rsidRPr="00773EF3">
              <w:rPr>
                <w:rFonts w:asciiTheme="minorHAnsi" w:hAnsiTheme="minorHAnsi" w:cstheme="minorHAnsi"/>
              </w:rPr>
              <w:t xml:space="preserve"> </w:t>
            </w:r>
            <w:r w:rsidR="00DB0D12" w:rsidRPr="00773EF3">
              <w:rPr>
                <w:rFonts w:asciiTheme="minorHAnsi" w:hAnsiTheme="minorHAnsi" w:cstheme="minorHAnsi"/>
              </w:rPr>
              <w:t>000€</w:t>
            </w:r>
          </w:p>
          <w:p w14:paraId="18D1C3C1" w14:textId="53217C3E" w:rsidR="001329EC" w:rsidRPr="00773EF3" w:rsidRDefault="00886F53" w:rsidP="002C4F6F">
            <w:pPr>
              <w:pStyle w:val="ListParagraph"/>
              <w:numPr>
                <w:ilvl w:val="0"/>
                <w:numId w:val="1"/>
              </w:numPr>
              <w:tabs>
                <w:tab w:val="left" w:pos="460"/>
              </w:tabs>
              <w:spacing w:before="17"/>
              <w:ind w:left="453" w:right="213" w:hanging="283"/>
              <w:rPr>
                <w:rFonts w:asciiTheme="minorHAnsi" w:hAnsiTheme="minorHAnsi" w:cstheme="minorHAnsi"/>
              </w:rPr>
            </w:pPr>
            <w:proofErr w:type="spellStart"/>
            <w:r w:rsidRPr="00773EF3">
              <w:rPr>
                <w:rFonts w:asciiTheme="minorHAnsi" w:hAnsiTheme="minorHAnsi" w:cstheme="minorHAnsi"/>
                <w:spacing w:val="-1"/>
              </w:rPr>
              <w:t>M</w:t>
            </w:r>
            <w:r w:rsidR="00E03159" w:rsidRPr="00773EF3">
              <w:rPr>
                <w:rFonts w:asciiTheme="minorHAnsi" w:hAnsiTheme="minorHAnsi" w:cstheme="minorHAnsi"/>
                <w:spacing w:val="-1"/>
              </w:rPr>
              <w:t>a</w:t>
            </w:r>
            <w:r w:rsidR="00E03159" w:rsidRPr="00773EF3">
              <w:rPr>
                <w:rFonts w:asciiTheme="minorHAnsi" w:hAnsiTheme="minorHAnsi" w:cstheme="minorHAnsi"/>
              </w:rPr>
              <w:t>ksi</w:t>
            </w:r>
            <w:r w:rsidR="00E03159" w:rsidRPr="00773EF3">
              <w:rPr>
                <w:rFonts w:asciiTheme="minorHAnsi" w:hAnsiTheme="minorHAnsi" w:cstheme="minorHAnsi"/>
                <w:spacing w:val="1"/>
              </w:rPr>
              <w:t>m</w:t>
            </w:r>
            <w:r w:rsidR="00E03159" w:rsidRPr="00773EF3">
              <w:rPr>
                <w:rFonts w:asciiTheme="minorHAnsi" w:hAnsiTheme="minorHAnsi" w:cstheme="minorHAnsi"/>
                <w:spacing w:val="-1"/>
              </w:rPr>
              <w:t>aa</w:t>
            </w:r>
            <w:r w:rsidR="00E03159" w:rsidRPr="00773EF3">
              <w:rPr>
                <w:rFonts w:asciiTheme="minorHAnsi" w:hAnsiTheme="minorHAnsi" w:cstheme="minorHAnsi"/>
              </w:rPr>
              <w:t>lne</w:t>
            </w:r>
            <w:proofErr w:type="spellEnd"/>
            <w:r w:rsidR="00E03159" w:rsidRPr="00773EF3">
              <w:rPr>
                <w:rFonts w:asciiTheme="minorHAnsi" w:hAnsiTheme="minorHAnsi" w:cstheme="minorHAnsi"/>
              </w:rPr>
              <w:t xml:space="preserve"> </w:t>
            </w:r>
            <w:r w:rsidR="001329EC" w:rsidRPr="00773EF3">
              <w:rPr>
                <w:rFonts w:asciiTheme="minorHAnsi" w:hAnsiTheme="minorHAnsi" w:cstheme="minorHAnsi"/>
              </w:rPr>
              <w:t>80 000</w:t>
            </w:r>
            <w:r w:rsidR="001329EC" w:rsidRPr="00773EF3">
              <w:rPr>
                <w:rFonts w:asciiTheme="minorHAnsi" w:hAnsiTheme="minorHAnsi" w:cstheme="minorHAnsi"/>
                <w:spacing w:val="-1"/>
              </w:rPr>
              <w:t>€</w:t>
            </w:r>
            <w:r w:rsidR="00E03159" w:rsidRPr="00773EF3">
              <w:rPr>
                <w:rFonts w:asciiTheme="minorHAnsi" w:hAnsiTheme="minorHAnsi" w:cstheme="minorHAnsi"/>
              </w:rPr>
              <w:t xml:space="preserve">, </w:t>
            </w:r>
            <w:proofErr w:type="spellStart"/>
            <w:r w:rsidR="00E03159" w:rsidRPr="00773EF3">
              <w:rPr>
                <w:rFonts w:asciiTheme="minorHAnsi" w:hAnsiTheme="minorHAnsi" w:cstheme="minorHAnsi"/>
              </w:rPr>
              <w:t>suurp</w:t>
            </w:r>
            <w:r w:rsidR="00E03159" w:rsidRPr="00773EF3">
              <w:rPr>
                <w:rFonts w:asciiTheme="minorHAnsi" w:hAnsiTheme="minorHAnsi" w:cstheme="minorHAnsi"/>
                <w:spacing w:val="-1"/>
              </w:rPr>
              <w:t>r</w:t>
            </w:r>
            <w:r w:rsidR="00E03159" w:rsidRPr="00773EF3">
              <w:rPr>
                <w:rFonts w:asciiTheme="minorHAnsi" w:hAnsiTheme="minorHAnsi" w:cstheme="minorHAnsi"/>
              </w:rPr>
              <w:t>ojektide</w:t>
            </w:r>
            <w:r w:rsidRPr="00773EF3">
              <w:rPr>
                <w:rFonts w:asciiTheme="minorHAnsi" w:hAnsiTheme="minorHAnsi" w:cstheme="minorHAnsi"/>
              </w:rPr>
              <w:t>l</w:t>
            </w:r>
            <w:proofErr w:type="spellEnd"/>
            <w:r w:rsidR="00E91148" w:rsidRPr="00773EF3">
              <w:rPr>
                <w:rStyle w:val="FootnoteReference"/>
                <w:rFonts w:asciiTheme="minorHAnsi" w:hAnsiTheme="minorHAnsi" w:cstheme="minorHAnsi"/>
              </w:rPr>
              <w:footnoteReference w:id="15"/>
            </w:r>
            <w:r w:rsidR="00E03159" w:rsidRPr="00773EF3">
              <w:rPr>
                <w:rFonts w:asciiTheme="minorHAnsi" w:hAnsiTheme="minorHAnsi" w:cstheme="minorHAnsi"/>
              </w:rPr>
              <w:t xml:space="preserve"> </w:t>
            </w:r>
            <w:r w:rsidR="001329EC" w:rsidRPr="00773EF3">
              <w:rPr>
                <w:rFonts w:asciiTheme="minorHAnsi" w:hAnsiTheme="minorHAnsi" w:cstheme="minorHAnsi"/>
                <w:color w:val="000000" w:themeColor="text1"/>
              </w:rPr>
              <w:t>160 000€</w:t>
            </w:r>
            <w:r w:rsidR="00E03159" w:rsidRPr="00773EF3">
              <w:rPr>
                <w:rFonts w:asciiTheme="minorHAnsi" w:hAnsiTheme="minorHAnsi" w:cstheme="minorHAnsi"/>
                <w:color w:val="000000" w:themeColor="text1"/>
              </w:rPr>
              <w:t xml:space="preserve"> </w:t>
            </w:r>
          </w:p>
        </w:tc>
      </w:tr>
      <w:tr w:rsidR="009547E9" w:rsidRPr="00773EF3" w14:paraId="0ECDED0D" w14:textId="77777777" w:rsidTr="00FE421B">
        <w:tc>
          <w:tcPr>
            <w:tcW w:w="2110" w:type="dxa"/>
          </w:tcPr>
          <w:p w14:paraId="7D1AF54F" w14:textId="77777777" w:rsidR="009547E9" w:rsidRPr="00773EF3" w:rsidRDefault="009547E9" w:rsidP="00446294">
            <w:pPr>
              <w:rPr>
                <w:rFonts w:asciiTheme="minorHAnsi" w:hAnsiTheme="minorHAnsi" w:cstheme="minorHAnsi"/>
                <w:lang w:val="et-EE"/>
              </w:rPr>
            </w:pPr>
            <w:r w:rsidRPr="00773EF3">
              <w:rPr>
                <w:rFonts w:asciiTheme="minorHAnsi" w:hAnsiTheme="minorHAnsi" w:cstheme="minorHAnsi"/>
                <w:lang w:val="sv-FI"/>
              </w:rPr>
              <w:t>Toetuse määr</w:t>
            </w:r>
          </w:p>
        </w:tc>
        <w:tc>
          <w:tcPr>
            <w:tcW w:w="6420" w:type="dxa"/>
          </w:tcPr>
          <w:p w14:paraId="3002E489" w14:textId="0B09EAAA" w:rsidR="00E55E7D" w:rsidRPr="00773EF3" w:rsidRDefault="005F4BCF" w:rsidP="002C4F6F">
            <w:pPr>
              <w:pStyle w:val="ListParagraph"/>
              <w:numPr>
                <w:ilvl w:val="0"/>
                <w:numId w:val="42"/>
              </w:numPr>
              <w:ind w:left="464" w:hanging="284"/>
              <w:rPr>
                <w:rFonts w:asciiTheme="minorHAnsi" w:hAnsiTheme="minorHAnsi" w:cstheme="minorHAnsi"/>
              </w:rPr>
            </w:pPr>
            <w:proofErr w:type="spellStart"/>
            <w:r w:rsidRPr="00773EF3">
              <w:rPr>
                <w:rFonts w:asciiTheme="minorHAnsi" w:hAnsiTheme="minorHAnsi" w:cstheme="minorHAnsi"/>
              </w:rPr>
              <w:t>K</w:t>
            </w:r>
            <w:r w:rsidR="00E55E7D" w:rsidRPr="00773EF3">
              <w:rPr>
                <w:rFonts w:asciiTheme="minorHAnsi" w:hAnsiTheme="minorHAnsi" w:cstheme="minorHAnsi"/>
              </w:rPr>
              <w:t>asumit</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mittetaotlevate</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projektide</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puhul</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maksimaalselt</w:t>
            </w:r>
            <w:proofErr w:type="spellEnd"/>
            <w:r w:rsidR="00E55E7D" w:rsidRPr="00773EF3">
              <w:rPr>
                <w:rFonts w:asciiTheme="minorHAnsi" w:hAnsiTheme="minorHAnsi" w:cstheme="minorHAnsi"/>
              </w:rPr>
              <w:t xml:space="preserve"> 90%</w:t>
            </w:r>
          </w:p>
          <w:p w14:paraId="5251E1C0" w14:textId="77777777" w:rsidR="00CA4FF8" w:rsidRPr="00773EF3" w:rsidRDefault="005F4BCF" w:rsidP="002C4F6F">
            <w:pPr>
              <w:pStyle w:val="ListParagraph"/>
              <w:numPr>
                <w:ilvl w:val="0"/>
                <w:numId w:val="42"/>
              </w:numPr>
              <w:ind w:left="464" w:hanging="284"/>
              <w:rPr>
                <w:rFonts w:asciiTheme="minorHAnsi" w:hAnsiTheme="minorHAnsi" w:cstheme="minorHAnsi"/>
              </w:rPr>
            </w:pPr>
            <w:proofErr w:type="spellStart"/>
            <w:r w:rsidRPr="00773EF3">
              <w:rPr>
                <w:rFonts w:asciiTheme="minorHAnsi" w:hAnsiTheme="minorHAnsi" w:cstheme="minorHAnsi"/>
              </w:rPr>
              <w:t>E</w:t>
            </w:r>
            <w:r w:rsidR="00E55E7D" w:rsidRPr="00773EF3">
              <w:rPr>
                <w:rFonts w:asciiTheme="minorHAnsi" w:hAnsiTheme="minorHAnsi" w:cstheme="minorHAnsi"/>
              </w:rPr>
              <w:t>ttevõtlusele</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suunatud</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projektide</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puhul</w:t>
            </w:r>
            <w:proofErr w:type="spellEnd"/>
            <w:r w:rsidR="00E55E7D" w:rsidRPr="00773EF3">
              <w:rPr>
                <w:rFonts w:asciiTheme="minorHAnsi" w:hAnsiTheme="minorHAnsi" w:cstheme="minorHAnsi"/>
              </w:rPr>
              <w:t xml:space="preserve"> </w:t>
            </w:r>
            <w:proofErr w:type="spellStart"/>
            <w:r w:rsidR="00E55E7D" w:rsidRPr="00773EF3">
              <w:rPr>
                <w:rFonts w:asciiTheme="minorHAnsi" w:hAnsiTheme="minorHAnsi" w:cstheme="minorHAnsi"/>
              </w:rPr>
              <w:t>maksmimaalselt</w:t>
            </w:r>
            <w:proofErr w:type="spellEnd"/>
            <w:r w:rsidR="00E55E7D" w:rsidRPr="00773EF3">
              <w:rPr>
                <w:rFonts w:asciiTheme="minorHAnsi" w:hAnsiTheme="minorHAnsi" w:cstheme="minorHAnsi"/>
              </w:rPr>
              <w:t xml:space="preserve"> 60%</w:t>
            </w:r>
          </w:p>
          <w:p w14:paraId="3B0348A5" w14:textId="0806A9A7" w:rsidR="00656894" w:rsidRPr="00773EF3" w:rsidRDefault="00656894" w:rsidP="002C4F6F">
            <w:pPr>
              <w:pStyle w:val="ListParagraph"/>
              <w:numPr>
                <w:ilvl w:val="0"/>
                <w:numId w:val="42"/>
              </w:numPr>
              <w:ind w:left="464" w:hanging="284"/>
              <w:rPr>
                <w:rFonts w:asciiTheme="minorHAnsi" w:hAnsiTheme="minorHAnsi" w:cstheme="minorHAnsi"/>
              </w:rPr>
            </w:pPr>
            <w:proofErr w:type="spellStart"/>
            <w:r w:rsidRPr="00773EF3">
              <w:rPr>
                <w:rFonts w:asciiTheme="minorHAnsi" w:hAnsiTheme="minorHAnsi" w:cstheme="minorHAnsi"/>
                <w:color w:val="000000" w:themeColor="text1"/>
                <w:position w:val="-1"/>
              </w:rPr>
              <w:t>Kogukonnateenuse</w:t>
            </w:r>
            <w:proofErr w:type="spellEnd"/>
            <w:r w:rsidRPr="00773EF3">
              <w:rPr>
                <w:rStyle w:val="FootnoteReference"/>
                <w:rFonts w:asciiTheme="minorHAnsi" w:hAnsiTheme="minorHAnsi" w:cstheme="minorHAnsi"/>
                <w:color w:val="000000" w:themeColor="text1"/>
                <w:position w:val="-1"/>
              </w:rPr>
              <w:footnoteReference w:id="16"/>
            </w:r>
            <w:r w:rsidRPr="00773EF3">
              <w:rPr>
                <w:rFonts w:asciiTheme="minorHAnsi" w:hAnsiTheme="minorHAnsi" w:cstheme="minorHAnsi"/>
                <w:color w:val="000000" w:themeColor="text1"/>
                <w:position w:val="-1"/>
              </w:rPr>
              <w:t xml:space="preserve"> </w:t>
            </w:r>
            <w:proofErr w:type="spellStart"/>
            <w:r w:rsidRPr="00773EF3">
              <w:rPr>
                <w:rFonts w:asciiTheme="minorHAnsi" w:hAnsiTheme="minorHAnsi" w:cstheme="minorHAnsi"/>
                <w:color w:val="000000" w:themeColor="text1"/>
                <w:position w:val="-1"/>
              </w:rPr>
              <w:t>puhul</w:t>
            </w:r>
            <w:proofErr w:type="spellEnd"/>
            <w:r w:rsidRPr="00773EF3">
              <w:rPr>
                <w:rFonts w:asciiTheme="minorHAnsi" w:hAnsiTheme="minorHAnsi" w:cstheme="minorHAnsi"/>
                <w:color w:val="000000" w:themeColor="text1"/>
                <w:position w:val="-1"/>
              </w:rPr>
              <w:t xml:space="preserve"> </w:t>
            </w:r>
            <w:proofErr w:type="spellStart"/>
            <w:r w:rsidRPr="00773EF3">
              <w:rPr>
                <w:rFonts w:asciiTheme="minorHAnsi" w:hAnsiTheme="minorHAnsi" w:cstheme="minorHAnsi"/>
                <w:color w:val="000000" w:themeColor="text1"/>
                <w:position w:val="-1"/>
              </w:rPr>
              <w:t>maksimaalselt</w:t>
            </w:r>
            <w:proofErr w:type="spellEnd"/>
            <w:r w:rsidRPr="00773EF3">
              <w:rPr>
                <w:rFonts w:asciiTheme="minorHAnsi" w:hAnsiTheme="minorHAnsi" w:cstheme="minorHAnsi"/>
                <w:color w:val="000000" w:themeColor="text1"/>
                <w:position w:val="-1"/>
              </w:rPr>
              <w:t xml:space="preserve"> 90%</w:t>
            </w:r>
          </w:p>
          <w:p w14:paraId="0E41D67B" w14:textId="61303858" w:rsidR="00656894" w:rsidRPr="00773EF3" w:rsidRDefault="00656894" w:rsidP="002C4F6F">
            <w:pPr>
              <w:pStyle w:val="ListParagraph"/>
              <w:numPr>
                <w:ilvl w:val="0"/>
                <w:numId w:val="42"/>
              </w:numPr>
              <w:ind w:left="464" w:hanging="284"/>
              <w:rPr>
                <w:rFonts w:asciiTheme="minorHAnsi" w:hAnsiTheme="minorHAnsi" w:cstheme="minorHAnsi"/>
              </w:rPr>
            </w:pPr>
            <w:proofErr w:type="spellStart"/>
            <w:r w:rsidRPr="00773EF3">
              <w:rPr>
                <w:rFonts w:asciiTheme="minorHAnsi" w:hAnsiTheme="minorHAnsi" w:cstheme="minorHAnsi"/>
              </w:rPr>
              <w:t>Väikelaeva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maastiku</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mootorsõiduki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välja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arvatud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liikurmasina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soetamisel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maksimaalselt</w:t>
            </w:r>
            <w:proofErr w:type="spellEnd"/>
            <w:r w:rsidRPr="00773EF3">
              <w:rPr>
                <w:rFonts w:asciiTheme="minorHAnsi" w:hAnsiTheme="minorHAnsi" w:cstheme="minorHAnsi"/>
              </w:rPr>
              <w:t xml:space="preserve"> 30%</w:t>
            </w:r>
          </w:p>
        </w:tc>
      </w:tr>
      <w:tr w:rsidR="009547E9" w:rsidRPr="00773EF3" w14:paraId="5C638746" w14:textId="77777777" w:rsidTr="00FE421B">
        <w:tc>
          <w:tcPr>
            <w:tcW w:w="2110" w:type="dxa"/>
          </w:tcPr>
          <w:p w14:paraId="0D0BC053" w14:textId="77777777" w:rsidR="009547E9" w:rsidRPr="00773EF3" w:rsidRDefault="009547E9" w:rsidP="00446294">
            <w:pPr>
              <w:rPr>
                <w:rFonts w:asciiTheme="minorHAnsi" w:hAnsiTheme="minorHAnsi" w:cstheme="minorHAnsi"/>
                <w:lang w:val="et-EE"/>
              </w:rPr>
            </w:pPr>
            <w:r w:rsidRPr="00773EF3">
              <w:rPr>
                <w:rFonts w:asciiTheme="minorHAnsi" w:hAnsiTheme="minorHAnsi" w:cstheme="minorHAnsi"/>
                <w:lang w:val="sv-FI"/>
              </w:rPr>
              <w:t>Väljundnäitajad</w:t>
            </w:r>
          </w:p>
        </w:tc>
        <w:tc>
          <w:tcPr>
            <w:tcW w:w="6420" w:type="dxa"/>
          </w:tcPr>
          <w:p w14:paraId="56D1FD3F" w14:textId="6A19D3EE"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Innova</w:t>
            </w:r>
            <w:r w:rsidR="000C2BBC" w:rsidRPr="00773EF3">
              <w:rPr>
                <w:rFonts w:asciiTheme="minorHAnsi" w:hAnsiTheme="minorHAnsi" w:cstheme="minorHAnsi"/>
                <w:lang w:val="et-EE"/>
              </w:rPr>
              <w:t>a</w:t>
            </w:r>
            <w:r w:rsidRPr="00773EF3">
              <w:rPr>
                <w:rFonts w:asciiTheme="minorHAnsi" w:hAnsiTheme="minorHAnsi" w:cstheme="minorHAnsi"/>
                <w:lang w:val="et-EE"/>
              </w:rPr>
              <w:t>t</w:t>
            </w:r>
            <w:r w:rsidR="000C2BBC" w:rsidRPr="00773EF3">
              <w:rPr>
                <w:rFonts w:asciiTheme="minorHAnsi" w:hAnsiTheme="minorHAnsi" w:cstheme="minorHAnsi"/>
                <w:lang w:val="et-EE"/>
              </w:rPr>
              <w:t>iliste</w:t>
            </w:r>
            <w:r w:rsidRPr="00773EF3">
              <w:rPr>
                <w:rFonts w:asciiTheme="minorHAnsi" w:hAnsiTheme="minorHAnsi" w:cstheme="minorHAnsi"/>
                <w:lang w:val="et-EE"/>
              </w:rPr>
              <w:t xml:space="preserve"> lahenduste arv</w:t>
            </w:r>
          </w:p>
          <w:p w14:paraId="50ED3BE4" w14:textId="05F17770"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Noorte aktiivsuse tõstmisele</w:t>
            </w:r>
            <w:r w:rsidR="000C2BBC" w:rsidRPr="00773EF3">
              <w:rPr>
                <w:rStyle w:val="FootnoteReference"/>
                <w:rFonts w:asciiTheme="minorHAnsi" w:hAnsiTheme="minorHAnsi" w:cstheme="minorHAnsi"/>
                <w:lang w:val="et-EE"/>
              </w:rPr>
              <w:footnoteReference w:id="17"/>
            </w:r>
            <w:r w:rsidRPr="00773EF3">
              <w:rPr>
                <w:rFonts w:asciiTheme="minorHAnsi" w:hAnsiTheme="minorHAnsi" w:cstheme="minorHAnsi"/>
                <w:lang w:val="et-EE"/>
              </w:rPr>
              <w:t xml:space="preserve"> suunatud projektide arv</w:t>
            </w:r>
          </w:p>
          <w:p w14:paraId="381F8A25" w14:textId="77777777"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Koostöövõrgustike loomisesse ja arendamisele suunatud projektide arv</w:t>
            </w:r>
          </w:p>
          <w:p w14:paraId="68608374" w14:textId="427474D9"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Loodus- ja kultuuripärandi säilitamise, arendamise ja esitlemisega seotud projektide arv</w:t>
            </w:r>
          </w:p>
          <w:p w14:paraId="4B0CB60A" w14:textId="128E1E00"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Jätkusuutlike mainekujundus-/turundusprojektide arv</w:t>
            </w:r>
          </w:p>
          <w:p w14:paraId="3AC5A34D" w14:textId="107E8F6D"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t>Uute/parendatud avalikus ruumis paiknevate  objektide arv</w:t>
            </w:r>
          </w:p>
          <w:p w14:paraId="090DDDE5" w14:textId="03644AFD"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hAnsiTheme="minorHAnsi" w:cstheme="minorHAnsi"/>
                <w:lang w:val="et-EE"/>
              </w:rPr>
              <w:lastRenderedPageBreak/>
              <w:t>Uute/parendatud teenuste sh kogukonnateenuste arv</w:t>
            </w:r>
          </w:p>
          <w:p w14:paraId="16DDF743" w14:textId="04BA284F" w:rsidR="00FE421B" w:rsidRPr="00773EF3" w:rsidRDefault="00FE421B" w:rsidP="002C4F6F">
            <w:pPr>
              <w:pStyle w:val="ListParagraph"/>
              <w:numPr>
                <w:ilvl w:val="0"/>
                <w:numId w:val="32"/>
              </w:numPr>
              <w:ind w:left="464" w:hanging="284"/>
              <w:rPr>
                <w:rFonts w:asciiTheme="minorHAnsi" w:hAnsiTheme="minorHAnsi" w:cstheme="minorHAnsi"/>
                <w:lang w:val="et-EE"/>
              </w:rPr>
            </w:pPr>
            <w:r w:rsidRPr="00773EF3">
              <w:rPr>
                <w:rFonts w:asciiTheme="minorHAnsi" w:eastAsia="Calibri" w:hAnsiTheme="minorHAnsi" w:cstheme="minorHAnsi"/>
                <w:color w:val="000000"/>
                <w:position w:val="-1"/>
                <w:lang w:val="et-EE" w:eastAsia="en-US"/>
              </w:rPr>
              <w:t>Ühistegevustes osalenute arv</w:t>
            </w:r>
          </w:p>
        </w:tc>
      </w:tr>
    </w:tbl>
    <w:p w14:paraId="204E34D5" w14:textId="0895501A" w:rsidR="009547E9" w:rsidRPr="00773EF3" w:rsidRDefault="009547E9" w:rsidP="009547E9">
      <w:pPr>
        <w:rPr>
          <w:rFonts w:asciiTheme="minorHAnsi" w:hAnsiTheme="minorHAnsi" w:cstheme="minorHAnsi"/>
          <w:b/>
          <w:bCs/>
          <w:lang w:val="et-EE"/>
        </w:rPr>
      </w:pPr>
    </w:p>
    <w:p w14:paraId="0F66BF2B" w14:textId="77777777" w:rsidR="003A2369" w:rsidRPr="00773EF3" w:rsidRDefault="003A2369" w:rsidP="002C4F6F">
      <w:pPr>
        <w:pStyle w:val="Heading3"/>
        <w:numPr>
          <w:ilvl w:val="2"/>
          <w:numId w:val="22"/>
        </w:numPr>
        <w:rPr>
          <w:rFonts w:asciiTheme="minorHAnsi" w:hAnsiTheme="minorHAnsi" w:cstheme="minorHAnsi"/>
          <w:color w:val="C0504D" w:themeColor="accent2"/>
          <w:lang w:val="et-EE"/>
        </w:rPr>
      </w:pPr>
      <w:bookmarkStart w:id="12" w:name="_Toc136438869"/>
      <w:r w:rsidRPr="00773EF3">
        <w:rPr>
          <w:rFonts w:asciiTheme="minorHAnsi" w:hAnsiTheme="minorHAnsi" w:cstheme="minorHAnsi"/>
          <w:color w:val="C0504D" w:themeColor="accent2"/>
          <w:lang w:val="et-EE"/>
        </w:rPr>
        <w:t>Koostöö arendamine</w:t>
      </w:r>
      <w:bookmarkEnd w:id="12"/>
    </w:p>
    <w:p w14:paraId="5FA0B932" w14:textId="77777777" w:rsidR="00CB27E6" w:rsidRPr="00773EF3" w:rsidRDefault="003A2369" w:rsidP="00CB27E6">
      <w:pPr>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vajaduse kirjeldus</w:t>
      </w:r>
    </w:p>
    <w:p w14:paraId="016753AE" w14:textId="33273B9B" w:rsidR="008B425A" w:rsidRPr="00773EF3" w:rsidRDefault="005036CB" w:rsidP="0027733E">
      <w:pPr>
        <w:jc w:val="both"/>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Siseriik</w:t>
      </w:r>
      <w:r w:rsidR="00D80A87" w:rsidRPr="00773EF3">
        <w:rPr>
          <w:rFonts w:asciiTheme="minorHAnsi" w:hAnsiTheme="minorHAnsi" w:cstheme="minorHAnsi"/>
          <w:color w:val="000000" w:themeColor="text1"/>
        </w:rPr>
        <w:t>l</w:t>
      </w:r>
      <w:r w:rsidRPr="00773EF3">
        <w:rPr>
          <w:rFonts w:asciiTheme="minorHAnsi" w:hAnsiTheme="minorHAnsi" w:cstheme="minorHAnsi"/>
          <w:color w:val="000000" w:themeColor="text1"/>
        </w:rPr>
        <w:t>ik</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piirideülene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w:t>
      </w:r>
      <w:r w:rsidR="002C55F9" w:rsidRPr="00773EF3">
        <w:rPr>
          <w:rFonts w:asciiTheme="minorHAnsi" w:hAnsiTheme="minorHAnsi" w:cstheme="minorHAnsi"/>
          <w:color w:val="000000" w:themeColor="text1"/>
        </w:rPr>
        <w:t>oostöo</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teiste</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tegevus</w:t>
      </w:r>
      <w:r w:rsidRPr="00773EF3">
        <w:rPr>
          <w:rFonts w:asciiTheme="minorHAnsi" w:hAnsiTheme="minorHAnsi" w:cstheme="minorHAnsi"/>
          <w:color w:val="000000" w:themeColor="text1"/>
        </w:rPr>
        <w:t>rühmadega</w:t>
      </w:r>
      <w:proofErr w:type="spellEnd"/>
      <w:r w:rsidR="002C55F9"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rPr>
        <w:t>on</w:t>
      </w:r>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üks</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olulisi</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võimalusi</w:t>
      </w:r>
      <w:proofErr w:type="spellEnd"/>
      <w:r w:rsidR="002C55F9" w:rsidRPr="00773EF3">
        <w:rPr>
          <w:rFonts w:asciiTheme="minorHAnsi" w:hAnsiTheme="minorHAnsi" w:cstheme="minorHAnsi"/>
          <w:color w:val="000000" w:themeColor="text1"/>
        </w:rPr>
        <w:t xml:space="preserve">, mis </w:t>
      </w:r>
      <w:proofErr w:type="spellStart"/>
      <w:r w:rsidR="002C55F9" w:rsidRPr="00773EF3">
        <w:rPr>
          <w:rFonts w:asciiTheme="minorHAnsi" w:hAnsiTheme="minorHAnsi" w:cstheme="minorHAnsi"/>
          <w:color w:val="000000" w:themeColor="text1"/>
        </w:rPr>
        <w:t>aitab</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erinevate</w:t>
      </w:r>
      <w:proofErr w:type="spellEnd"/>
      <w:r w:rsidR="002C55F9" w:rsidRPr="00773EF3">
        <w:rPr>
          <w:rFonts w:asciiTheme="minorHAnsi" w:hAnsiTheme="minorHAnsi" w:cstheme="minorHAnsi"/>
          <w:color w:val="000000" w:themeColor="text1"/>
        </w:rPr>
        <w:t xml:space="preserve"> KKLM </w:t>
      </w:r>
      <w:proofErr w:type="spellStart"/>
      <w:r w:rsidR="002C55F9" w:rsidRPr="00773EF3">
        <w:rPr>
          <w:rFonts w:asciiTheme="minorHAnsi" w:hAnsiTheme="minorHAnsi" w:cstheme="minorHAnsi"/>
          <w:color w:val="000000" w:themeColor="text1"/>
        </w:rPr>
        <w:t>piirkonna</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huvigruppide</w:t>
      </w:r>
      <w:proofErr w:type="spellEnd"/>
      <w:r w:rsidR="002C55F9" w:rsidRPr="00773EF3">
        <w:rPr>
          <w:rFonts w:asciiTheme="minorHAnsi" w:hAnsiTheme="minorHAnsi" w:cstheme="minorHAnsi"/>
          <w:color w:val="000000" w:themeColor="text1"/>
        </w:rPr>
        <w:t xml:space="preserve"> ja </w:t>
      </w:r>
      <w:proofErr w:type="spellStart"/>
      <w:r w:rsidR="002C55F9" w:rsidRPr="00773EF3">
        <w:rPr>
          <w:rFonts w:asciiTheme="minorHAnsi" w:hAnsiTheme="minorHAnsi" w:cstheme="minorHAnsi"/>
          <w:color w:val="000000" w:themeColor="text1"/>
        </w:rPr>
        <w:t>sektorite</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esindajatel</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hankida</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kogemusi</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ning</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saada</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uusi</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mõtteid</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mida</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rakendada</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kohaliku</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piirkonna</w:t>
      </w:r>
      <w:proofErr w:type="spellEnd"/>
      <w:r w:rsidR="002C55F9" w:rsidRPr="00773EF3">
        <w:rPr>
          <w:rFonts w:asciiTheme="minorHAnsi" w:hAnsiTheme="minorHAnsi" w:cstheme="minorHAnsi"/>
          <w:color w:val="000000" w:themeColor="text1"/>
        </w:rPr>
        <w:t xml:space="preserve"> </w:t>
      </w:r>
      <w:proofErr w:type="spellStart"/>
      <w:r w:rsidR="002C55F9" w:rsidRPr="00773EF3">
        <w:rPr>
          <w:rFonts w:asciiTheme="minorHAnsi" w:hAnsiTheme="minorHAnsi" w:cstheme="minorHAnsi"/>
          <w:color w:val="000000" w:themeColor="text1"/>
        </w:rPr>
        <w:t>arendamiseks</w:t>
      </w:r>
      <w:proofErr w:type="spellEnd"/>
      <w:r w:rsidR="002C55F9"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Lisaks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parimate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praktikate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tutvustamisele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koostööprojektid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olulised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erinevate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võrgustike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loomisel</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arendamisel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rPr>
        <w:t>potentsiaalsete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taotlejate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algatusvõime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suurendamisel</w:t>
      </w:r>
      <w:proofErr w:type="spellEnd"/>
      <w:r w:rsidRPr="00773EF3">
        <w:rPr>
          <w:rFonts w:asciiTheme="minorHAnsi" w:hAnsiTheme="minorHAnsi" w:cstheme="minorHAnsi"/>
        </w:rPr>
        <w:t xml:space="preserve">. </w:t>
      </w:r>
    </w:p>
    <w:p w14:paraId="62E7F31A" w14:textId="464D118C" w:rsidR="005036CB" w:rsidRDefault="002C55F9" w:rsidP="00324E54">
      <w:pPr>
        <w:pStyle w:val="NormalWeb"/>
        <w:jc w:val="both"/>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Koostöö</w:t>
      </w:r>
      <w:r w:rsidR="005036CB" w:rsidRPr="00773EF3">
        <w:rPr>
          <w:rFonts w:asciiTheme="minorHAnsi" w:hAnsiTheme="minorHAnsi" w:cstheme="minorHAnsi"/>
          <w:color w:val="000000" w:themeColor="text1"/>
        </w:rPr>
        <w:t>projektide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jätkamine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kindlasti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vajalik</w:t>
      </w:r>
      <w:proofErr w:type="spellEnd"/>
      <w:r w:rsidRPr="00773EF3">
        <w:rPr>
          <w:rFonts w:asciiTheme="minorHAnsi" w:hAnsiTheme="minorHAnsi" w:cstheme="minorHAnsi"/>
          <w:color w:val="000000" w:themeColor="text1"/>
        </w:rPr>
        <w:t xml:space="preserve"> juba </w:t>
      </w:r>
      <w:proofErr w:type="spellStart"/>
      <w:r w:rsidRPr="00773EF3">
        <w:rPr>
          <w:rFonts w:asciiTheme="minorHAnsi" w:hAnsiTheme="minorHAnsi" w:cstheme="minorHAnsi"/>
          <w:color w:val="000000" w:themeColor="text1"/>
        </w:rPr>
        <w:t>algatatud</w:t>
      </w:r>
      <w:proofErr w:type="spellEnd"/>
      <w:r w:rsidRPr="00773EF3">
        <w:rPr>
          <w:rFonts w:asciiTheme="minorHAnsi" w:hAnsiTheme="minorHAnsi" w:cstheme="minorHAnsi"/>
          <w:color w:val="000000" w:themeColor="text1"/>
        </w:rPr>
        <w:t xml:space="preserve"> </w:t>
      </w:r>
      <w:proofErr w:type="spellStart"/>
      <w:r w:rsidR="0027733E" w:rsidRPr="00773EF3">
        <w:rPr>
          <w:rFonts w:asciiTheme="minorHAnsi" w:hAnsiTheme="minorHAnsi" w:cstheme="minorHAnsi"/>
          <w:color w:val="000000" w:themeColor="text1"/>
        </w:rPr>
        <w:t>koostöö</w:t>
      </w:r>
      <w:proofErr w:type="spellEnd"/>
      <w:r w:rsidR="0027733E"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edasiarendamiseks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w:t>
      </w:r>
      <w:r w:rsidR="00700D22" w:rsidRPr="00773EF3">
        <w:rPr>
          <w:rFonts w:asciiTheme="minorHAnsi" w:hAnsiTheme="minorHAnsi" w:cstheme="minorHAnsi"/>
          <w:color w:val="000000" w:themeColor="text1"/>
        </w:rPr>
        <w:t>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w:t>
      </w:r>
      <w:r w:rsidR="00700D22" w:rsidRPr="00773EF3">
        <w:rPr>
          <w:rFonts w:asciiTheme="minorHAnsi" w:hAnsiTheme="minorHAnsi" w:cstheme="minorHAnsi"/>
          <w:color w:val="000000" w:themeColor="text1"/>
        </w:rPr>
        <w:t>du</w:t>
      </w:r>
      <w:proofErr w:type="spellEnd"/>
      <w:r w:rsidR="00700D22" w:rsidRPr="00773EF3">
        <w:rPr>
          <w:rFonts w:asciiTheme="minorHAnsi" w:hAnsiTheme="minorHAnsi" w:cstheme="minorHAnsi"/>
          <w:color w:val="000000" w:themeColor="text1"/>
        </w:rPr>
        <w:t xml:space="preserve"> </w:t>
      </w:r>
      <w:proofErr w:type="spellStart"/>
      <w:r w:rsidR="00700D22" w:rsidRPr="00773EF3">
        <w:rPr>
          <w:rFonts w:asciiTheme="minorHAnsi" w:hAnsiTheme="minorHAnsi" w:cstheme="minorHAnsi"/>
          <w:color w:val="000000" w:themeColor="text1"/>
        </w:rPr>
        <w:t>propageerimine</w:t>
      </w:r>
      <w:proofErr w:type="spellEnd"/>
      <w:r w:rsidR="00324E54" w:rsidRPr="00773EF3">
        <w:rPr>
          <w:rFonts w:asciiTheme="minorHAnsi" w:hAnsiTheme="minorHAnsi" w:cstheme="minorHAnsi"/>
          <w:color w:val="000000" w:themeColor="text1"/>
        </w:rPr>
        <w:t xml:space="preserve">, </w:t>
      </w:r>
      <w:proofErr w:type="spellStart"/>
      <w:r w:rsidR="00324E54" w:rsidRPr="00773EF3">
        <w:rPr>
          <w:rFonts w:asciiTheme="minorHAnsi" w:hAnsiTheme="minorHAnsi" w:cstheme="minorHAnsi"/>
          <w:color w:val="000000" w:themeColor="text1"/>
        </w:rPr>
        <w:t>kogukondade</w:t>
      </w:r>
      <w:proofErr w:type="spellEnd"/>
      <w:r w:rsidR="00324E54" w:rsidRPr="00773EF3">
        <w:rPr>
          <w:rFonts w:asciiTheme="minorHAnsi" w:hAnsiTheme="minorHAnsi" w:cstheme="minorHAnsi"/>
          <w:color w:val="000000" w:themeColor="text1"/>
        </w:rPr>
        <w:t xml:space="preserve"> </w:t>
      </w:r>
      <w:proofErr w:type="spellStart"/>
      <w:r w:rsidR="00324E54" w:rsidRPr="00773EF3">
        <w:rPr>
          <w:rFonts w:asciiTheme="minorHAnsi" w:hAnsiTheme="minorHAnsi" w:cstheme="minorHAnsi"/>
          <w:color w:val="000000" w:themeColor="text1"/>
        </w:rPr>
        <w:t>aktiivsus</w:t>
      </w:r>
      <w:r w:rsidR="00700D22" w:rsidRPr="00773EF3">
        <w:rPr>
          <w:rFonts w:asciiTheme="minorHAnsi" w:hAnsiTheme="minorHAnsi" w:cstheme="minorHAnsi"/>
          <w:color w:val="000000" w:themeColor="text1"/>
        </w:rPr>
        <w:t>e</w:t>
      </w:r>
      <w:proofErr w:type="spellEnd"/>
      <w:r w:rsidR="00700D22" w:rsidRPr="00773EF3">
        <w:rPr>
          <w:rFonts w:asciiTheme="minorHAnsi" w:hAnsiTheme="minorHAnsi" w:cstheme="minorHAnsi"/>
          <w:color w:val="000000" w:themeColor="text1"/>
        </w:rPr>
        <w:t xml:space="preserve"> </w:t>
      </w:r>
      <w:proofErr w:type="spellStart"/>
      <w:r w:rsidR="00700D22" w:rsidRPr="00773EF3">
        <w:rPr>
          <w:rFonts w:asciiTheme="minorHAnsi" w:hAnsiTheme="minorHAnsi" w:cstheme="minorHAnsi"/>
          <w:color w:val="000000" w:themeColor="text1"/>
        </w:rPr>
        <w:t>tõstmine</w:t>
      </w:r>
      <w:proofErr w:type="spellEnd"/>
      <w:r w:rsidR="00324E54" w:rsidRPr="00773EF3">
        <w:rPr>
          <w:rFonts w:asciiTheme="minorHAnsi" w:hAnsiTheme="minorHAnsi" w:cstheme="minorHAnsi"/>
          <w:color w:val="000000" w:themeColor="text1"/>
        </w:rPr>
        <w:t xml:space="preserve">, </w:t>
      </w:r>
      <w:proofErr w:type="spellStart"/>
      <w:r w:rsidR="0027733E" w:rsidRPr="00773EF3">
        <w:rPr>
          <w:rFonts w:asciiTheme="minorHAnsi" w:hAnsiTheme="minorHAnsi" w:cstheme="minorHAnsi"/>
          <w:color w:val="000000" w:themeColor="text1"/>
        </w:rPr>
        <w:t>kestlik</w:t>
      </w:r>
      <w:r w:rsidR="00700D22" w:rsidRPr="00773EF3">
        <w:rPr>
          <w:rFonts w:asciiTheme="minorHAnsi" w:hAnsiTheme="minorHAnsi" w:cstheme="minorHAnsi"/>
          <w:color w:val="000000" w:themeColor="text1"/>
        </w:rPr>
        <w:t>u</w:t>
      </w:r>
      <w:proofErr w:type="spellEnd"/>
      <w:r w:rsidR="00324E54" w:rsidRPr="00773EF3">
        <w:rPr>
          <w:rFonts w:asciiTheme="minorHAnsi" w:hAnsiTheme="minorHAnsi" w:cstheme="minorHAnsi"/>
          <w:color w:val="000000" w:themeColor="text1"/>
        </w:rPr>
        <w:t xml:space="preserve"> </w:t>
      </w:r>
      <w:proofErr w:type="spellStart"/>
      <w:r w:rsidR="00324E54" w:rsidRPr="00773EF3">
        <w:rPr>
          <w:rFonts w:asciiTheme="minorHAnsi" w:hAnsiTheme="minorHAnsi" w:cstheme="minorHAnsi"/>
          <w:color w:val="000000" w:themeColor="text1"/>
        </w:rPr>
        <w:t>turism</w:t>
      </w:r>
      <w:r w:rsidR="00700D22" w:rsidRPr="00773EF3">
        <w:rPr>
          <w:rFonts w:asciiTheme="minorHAnsi" w:hAnsiTheme="minorHAnsi" w:cstheme="minorHAnsi"/>
          <w:color w:val="000000" w:themeColor="text1"/>
        </w:rPr>
        <w:t>i</w:t>
      </w:r>
      <w:proofErr w:type="spellEnd"/>
      <w:r w:rsidR="00700D22" w:rsidRPr="00773EF3">
        <w:rPr>
          <w:rFonts w:asciiTheme="minorHAnsi" w:hAnsiTheme="minorHAnsi" w:cstheme="minorHAnsi"/>
          <w:color w:val="000000" w:themeColor="text1"/>
        </w:rPr>
        <w:t xml:space="preserve"> </w:t>
      </w:r>
      <w:proofErr w:type="spellStart"/>
      <w:r w:rsidR="00700D22" w:rsidRPr="00773EF3">
        <w:rPr>
          <w:rFonts w:asciiTheme="minorHAnsi" w:hAnsiTheme="minorHAnsi" w:cstheme="minorHAnsi"/>
          <w:color w:val="000000" w:themeColor="text1"/>
        </w:rPr>
        <w:t>arendamine</w:t>
      </w:r>
      <w:proofErr w:type="spellEnd"/>
      <w:r w:rsidR="00700D22" w:rsidRPr="00773EF3">
        <w:rPr>
          <w:rFonts w:asciiTheme="minorHAnsi" w:hAnsiTheme="minorHAnsi" w:cstheme="minorHAnsi"/>
          <w:color w:val="000000" w:themeColor="text1"/>
        </w:rPr>
        <w:t xml:space="preserve">, </w:t>
      </w:r>
      <w:proofErr w:type="spellStart"/>
      <w:r w:rsidR="00700D22" w:rsidRPr="00773EF3">
        <w:rPr>
          <w:rFonts w:asciiTheme="minorHAnsi" w:hAnsiTheme="minorHAnsi" w:cstheme="minorHAnsi"/>
          <w:color w:val="000000" w:themeColor="text1"/>
        </w:rPr>
        <w:t>piirkonna</w:t>
      </w:r>
      <w:proofErr w:type="spellEnd"/>
      <w:r w:rsidR="00700D22"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üldise</w:t>
      </w:r>
      <w:proofErr w:type="spellEnd"/>
      <w:r w:rsidR="00656894" w:rsidRPr="00773EF3">
        <w:rPr>
          <w:rFonts w:asciiTheme="minorHAnsi" w:hAnsiTheme="minorHAnsi" w:cstheme="minorHAnsi"/>
          <w:color w:val="000000" w:themeColor="text1"/>
        </w:rPr>
        <w:t xml:space="preserve"> </w:t>
      </w:r>
      <w:proofErr w:type="spellStart"/>
      <w:r w:rsidR="00700D22" w:rsidRPr="00773EF3">
        <w:rPr>
          <w:rFonts w:asciiTheme="minorHAnsi" w:hAnsiTheme="minorHAnsi" w:cstheme="minorHAnsi"/>
          <w:color w:val="000000" w:themeColor="text1"/>
        </w:rPr>
        <w:t>maine</w:t>
      </w:r>
      <w:proofErr w:type="spellEnd"/>
      <w:r w:rsidR="00700D22" w:rsidRPr="00773EF3">
        <w:rPr>
          <w:rFonts w:asciiTheme="minorHAnsi" w:hAnsiTheme="minorHAnsi" w:cstheme="minorHAnsi"/>
          <w:color w:val="000000" w:themeColor="text1"/>
        </w:rPr>
        <w:t xml:space="preserve"> </w:t>
      </w:r>
      <w:proofErr w:type="spellStart"/>
      <w:r w:rsidR="00700D22" w:rsidRPr="00773EF3">
        <w:rPr>
          <w:rFonts w:asciiTheme="minorHAnsi" w:hAnsiTheme="minorHAnsi" w:cstheme="minorHAnsi"/>
          <w:color w:val="000000" w:themeColor="text1"/>
        </w:rPr>
        <w:t>kujundamine</w:t>
      </w:r>
      <w:proofErr w:type="spellEnd"/>
      <w:r w:rsidRPr="00773EF3">
        <w:rPr>
          <w:rFonts w:asciiTheme="minorHAnsi" w:hAnsiTheme="minorHAnsi" w:cstheme="minorHAnsi"/>
          <w:color w:val="000000" w:themeColor="text1"/>
        </w:rPr>
        <w:t>)</w:t>
      </w:r>
      <w:r w:rsidR="002639E6">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Uuel</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perioodil</w:t>
      </w:r>
      <w:proofErr w:type="spellEnd"/>
      <w:r w:rsidR="00656894" w:rsidRPr="00773EF3">
        <w:rPr>
          <w:rFonts w:asciiTheme="minorHAnsi" w:hAnsiTheme="minorHAnsi" w:cstheme="minorHAnsi"/>
          <w:color w:val="000000" w:themeColor="text1"/>
        </w:rPr>
        <w:t xml:space="preserve"> on </w:t>
      </w:r>
      <w:proofErr w:type="spellStart"/>
      <w:r w:rsidR="00656894" w:rsidRPr="00773EF3">
        <w:rPr>
          <w:rFonts w:asciiTheme="minorHAnsi" w:hAnsiTheme="minorHAnsi" w:cstheme="minorHAnsi"/>
          <w:color w:val="000000" w:themeColor="text1"/>
        </w:rPr>
        <w:t>täiendavalt</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fookusesse</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seatud</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noorte</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aktiivsuse</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tõstmisega</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ning</w:t>
      </w:r>
      <w:proofErr w:type="spellEnd"/>
      <w:r w:rsidR="00656894" w:rsidRPr="00773EF3">
        <w:rPr>
          <w:rFonts w:asciiTheme="minorHAnsi" w:hAnsiTheme="minorHAnsi" w:cstheme="minorHAnsi"/>
          <w:color w:val="000000" w:themeColor="text1"/>
        </w:rPr>
        <w:t xml:space="preserve"> KKLM </w:t>
      </w:r>
      <w:proofErr w:type="spellStart"/>
      <w:r w:rsidR="00656894" w:rsidRPr="00773EF3">
        <w:rPr>
          <w:rFonts w:asciiTheme="minorHAnsi" w:hAnsiTheme="minorHAnsi" w:cstheme="minorHAnsi"/>
          <w:color w:val="000000" w:themeColor="text1"/>
        </w:rPr>
        <w:t>liikmetega</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seotud</w:t>
      </w:r>
      <w:proofErr w:type="spellEnd"/>
      <w:r w:rsidR="00656894" w:rsidRPr="00773EF3">
        <w:rPr>
          <w:rFonts w:asciiTheme="minorHAnsi" w:hAnsiTheme="minorHAnsi" w:cstheme="minorHAnsi"/>
          <w:color w:val="000000" w:themeColor="text1"/>
        </w:rPr>
        <w:t xml:space="preserve"> </w:t>
      </w:r>
      <w:proofErr w:type="spellStart"/>
      <w:r w:rsidR="00656894" w:rsidRPr="00773EF3">
        <w:rPr>
          <w:rFonts w:asciiTheme="minorHAnsi" w:hAnsiTheme="minorHAnsi" w:cstheme="minorHAnsi"/>
          <w:color w:val="000000" w:themeColor="text1"/>
        </w:rPr>
        <w:t>tegevused</w:t>
      </w:r>
      <w:proofErr w:type="spellEnd"/>
      <w:r w:rsidR="00656894" w:rsidRPr="00773EF3">
        <w:rPr>
          <w:rFonts w:asciiTheme="minorHAnsi" w:hAnsiTheme="minorHAnsi" w:cstheme="minorHAnsi"/>
          <w:color w:val="000000" w:themeColor="text1"/>
        </w:rPr>
        <w:t xml:space="preserve">. </w:t>
      </w:r>
    </w:p>
    <w:p w14:paraId="779ED92E" w14:textId="2CCA9216" w:rsidR="00D80A87" w:rsidRPr="00773EF3" w:rsidRDefault="00D80A87" w:rsidP="00D80A87">
      <w:pPr>
        <w:rPr>
          <w:rFonts w:asciiTheme="minorHAnsi" w:hAnsiTheme="minorHAnsi" w:cstheme="minorHAnsi"/>
        </w:rPr>
      </w:pP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eelmainitud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tegevusvaldkondadele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võetakse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koostööprojektide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algatamisel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arvesse</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eesmärke</w:t>
      </w:r>
      <w:proofErr w:type="spellEnd"/>
      <w:r w:rsidRPr="00773EF3">
        <w:rPr>
          <w:rFonts w:asciiTheme="minorHAnsi" w:hAnsiTheme="minorHAnsi" w:cstheme="minorHAnsi"/>
        </w:rPr>
        <w:t>:</w:t>
      </w:r>
    </w:p>
    <w:p w14:paraId="760803A4" w14:textId="77777777" w:rsidR="00D80A87" w:rsidRPr="00773EF3" w:rsidRDefault="00D80A87" w:rsidP="002C4F6F">
      <w:pPr>
        <w:pStyle w:val="ListParagraph"/>
        <w:numPr>
          <w:ilvl w:val="0"/>
          <w:numId w:val="48"/>
        </w:numPr>
        <w:rPr>
          <w:rFonts w:asciiTheme="minorHAnsi" w:hAnsiTheme="minorHAnsi" w:cstheme="minorHAnsi"/>
        </w:rPr>
      </w:pP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rakendamine</w:t>
      </w:r>
      <w:proofErr w:type="spellEnd"/>
      <w:r w:rsidRPr="00773EF3">
        <w:rPr>
          <w:rFonts w:asciiTheme="minorHAnsi" w:hAnsiTheme="minorHAnsi" w:cstheme="minorHAnsi"/>
          <w:lang w:eastAsia="et-EE"/>
        </w:rPr>
        <w:t>;</w:t>
      </w:r>
    </w:p>
    <w:p w14:paraId="2C80B499" w14:textId="77777777" w:rsidR="00D80A87" w:rsidRPr="00773EF3" w:rsidRDefault="00D80A87" w:rsidP="002C4F6F">
      <w:pPr>
        <w:pStyle w:val="ListParagraph"/>
        <w:numPr>
          <w:ilvl w:val="0"/>
          <w:numId w:val="48"/>
        </w:numPr>
        <w:rPr>
          <w:rFonts w:asciiTheme="minorHAnsi" w:hAnsiTheme="minorHAnsi" w:cstheme="minorHAnsi"/>
        </w:rPr>
      </w:pPr>
      <w:proofErr w:type="spellStart"/>
      <w:r w:rsidRPr="00773EF3">
        <w:rPr>
          <w:rFonts w:asciiTheme="minorHAnsi" w:hAnsiTheme="minorHAnsi" w:cstheme="minorHAnsi"/>
        </w:rPr>
        <w:t>innovaatiliste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rakendamine</w:t>
      </w:r>
      <w:proofErr w:type="spellEnd"/>
      <w:r w:rsidRPr="00773EF3">
        <w:rPr>
          <w:rFonts w:asciiTheme="minorHAnsi" w:hAnsiTheme="minorHAnsi" w:cstheme="minorHAnsi"/>
        </w:rPr>
        <w:t>;</w:t>
      </w:r>
    </w:p>
    <w:p w14:paraId="78E0D845" w14:textId="74B37E00" w:rsidR="00D80A87" w:rsidRPr="00773EF3" w:rsidRDefault="00D80A87" w:rsidP="002C4F6F">
      <w:pPr>
        <w:pStyle w:val="ListParagraph"/>
        <w:numPr>
          <w:ilvl w:val="0"/>
          <w:numId w:val="48"/>
        </w:numPr>
        <w:rPr>
          <w:rFonts w:asciiTheme="minorHAnsi" w:hAnsiTheme="minorHAnsi" w:cstheme="minorHAnsi"/>
        </w:rPr>
      </w:pPr>
      <w:proofErr w:type="spellStart"/>
      <w:r w:rsidRPr="00773EF3">
        <w:rPr>
          <w:rFonts w:asciiTheme="minorHAnsi" w:hAnsiTheme="minorHAnsi" w:cstheme="minorHAnsi"/>
        </w:rPr>
        <w:t>k</w:t>
      </w:r>
      <w:r w:rsidRPr="00773EF3">
        <w:rPr>
          <w:rFonts w:asciiTheme="minorHAnsi" w:hAnsiTheme="minorHAnsi" w:cstheme="minorHAnsi"/>
          <w:lang w:eastAsia="et-EE"/>
        </w:rPr>
        <w:t>oostöövõrgustike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loomine</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arendamine</w:t>
      </w:r>
      <w:proofErr w:type="spellEnd"/>
      <w:r w:rsidRPr="00773EF3">
        <w:rPr>
          <w:rFonts w:asciiTheme="minorHAnsi" w:hAnsiTheme="minorHAnsi" w:cstheme="minorHAnsi"/>
          <w:lang w:eastAsia="et-EE"/>
        </w:rPr>
        <w:t>.</w:t>
      </w:r>
    </w:p>
    <w:p w14:paraId="3F271FD5" w14:textId="03BF279F" w:rsidR="002639E6" w:rsidRDefault="002639E6" w:rsidP="00FD1CEE">
      <w:pPr>
        <w:pStyle w:val="NormalWeb"/>
        <w:jc w:val="both"/>
        <w:rPr>
          <w:ins w:id="13" w:author="Liis Moor" w:date="2023-09-29T12:28:00Z"/>
          <w:rFonts w:asciiTheme="minorHAnsi" w:hAnsiTheme="minorHAnsi" w:cstheme="minorHAnsi"/>
          <w:color w:val="000000" w:themeColor="text1"/>
        </w:rPr>
      </w:pPr>
      <w:proofErr w:type="spellStart"/>
      <w:ins w:id="14" w:author="Liis Moor" w:date="2023-09-29T12:28:00Z">
        <w:r>
          <w:rPr>
            <w:rFonts w:asciiTheme="minorHAnsi" w:hAnsiTheme="minorHAnsi" w:cstheme="minorHAnsi"/>
            <w:color w:val="000000" w:themeColor="text1"/>
          </w:rPr>
          <w:t>Siseriiklikult</w:t>
        </w:r>
        <w:proofErr w:type="spellEnd"/>
        <w:r>
          <w:rPr>
            <w:rFonts w:asciiTheme="minorHAnsi" w:hAnsiTheme="minorHAnsi" w:cstheme="minorHAnsi"/>
            <w:color w:val="000000" w:themeColor="text1"/>
          </w:rPr>
          <w:t xml:space="preserve"> on </w:t>
        </w:r>
        <w:proofErr w:type="spellStart"/>
        <w:r>
          <w:rPr>
            <w:rFonts w:asciiTheme="minorHAnsi" w:hAnsiTheme="minorHAnsi" w:cstheme="minorHAnsi"/>
            <w:color w:val="000000" w:themeColor="text1"/>
          </w:rPr>
          <w:t>peamisteks</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koostööpartneriteks</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kujunenud</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territoriaalselt</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lähedased</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Lääne</w:t>
        </w:r>
        <w:proofErr w:type="spellEnd"/>
        <w:r>
          <w:rPr>
            <w:rFonts w:asciiTheme="minorHAnsi" w:hAnsiTheme="minorHAnsi" w:cstheme="minorHAnsi"/>
            <w:color w:val="000000" w:themeColor="text1"/>
          </w:rPr>
          <w:t xml:space="preserve">- ja </w:t>
        </w:r>
        <w:proofErr w:type="spellStart"/>
        <w:r>
          <w:rPr>
            <w:rFonts w:asciiTheme="minorHAnsi" w:hAnsiTheme="minorHAnsi" w:cstheme="minorHAnsi"/>
            <w:color w:val="000000" w:themeColor="text1"/>
          </w:rPr>
          <w:t>Põhja-Eesti</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ning</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sarnaste</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piirkondlikke</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eripäradega</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tegevusrühmad</w:t>
        </w:r>
        <w:proofErr w:type="spellEnd"/>
        <w:r w:rsidRPr="00773EF3">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Samas</w:t>
        </w:r>
        <w:proofErr w:type="spellEnd"/>
        <w:r>
          <w:rPr>
            <w:rFonts w:asciiTheme="minorHAnsi" w:hAnsiTheme="minorHAnsi" w:cstheme="minorHAnsi"/>
            <w:color w:val="000000" w:themeColor="text1"/>
          </w:rPr>
          <w:t xml:space="preserve"> on KKLM </w:t>
        </w:r>
        <w:proofErr w:type="spellStart"/>
        <w:r w:rsidRPr="002639E6">
          <w:rPr>
            <w:rFonts w:asciiTheme="minorHAnsi" w:hAnsiTheme="minorHAnsi" w:cstheme="minorHAnsi"/>
            <w:color w:val="000000" w:themeColor="text1"/>
          </w:rPr>
          <w:t>avatud</w:t>
        </w:r>
        <w:proofErr w:type="spellEnd"/>
        <w:r w:rsidRPr="002639E6">
          <w:rPr>
            <w:rFonts w:asciiTheme="minorHAnsi" w:hAnsiTheme="minorHAnsi" w:cstheme="minorHAnsi"/>
            <w:color w:val="000000" w:themeColor="text1"/>
          </w:rPr>
          <w:t xml:space="preserve"> </w:t>
        </w:r>
        <w:proofErr w:type="spellStart"/>
        <w:r w:rsidRPr="002639E6">
          <w:rPr>
            <w:rFonts w:asciiTheme="minorHAnsi" w:hAnsiTheme="minorHAnsi" w:cstheme="minorHAnsi"/>
            <w:color w:val="000000" w:themeColor="text1"/>
          </w:rPr>
          <w:t>uutele</w:t>
        </w:r>
        <w:proofErr w:type="spellEnd"/>
        <w:r w:rsidRPr="002639E6">
          <w:rPr>
            <w:rFonts w:asciiTheme="minorHAnsi" w:hAnsiTheme="minorHAnsi" w:cstheme="minorHAnsi"/>
            <w:color w:val="000000" w:themeColor="text1"/>
          </w:rPr>
          <w:t xml:space="preserve"> </w:t>
        </w:r>
        <w:proofErr w:type="spellStart"/>
        <w:r w:rsidRPr="002639E6">
          <w:rPr>
            <w:rFonts w:asciiTheme="minorHAnsi" w:hAnsiTheme="minorHAnsi" w:cstheme="minorHAnsi"/>
            <w:color w:val="000000" w:themeColor="text1"/>
          </w:rPr>
          <w:t>koostööpartneritele</w:t>
        </w:r>
        <w:proofErr w:type="spellEnd"/>
        <w:r w:rsidRPr="002639E6">
          <w:rPr>
            <w:rFonts w:asciiTheme="minorHAnsi" w:hAnsiTheme="minorHAnsi" w:cstheme="minorHAnsi"/>
            <w:color w:val="000000" w:themeColor="text1"/>
          </w:rPr>
          <w:t xml:space="preserve"> </w:t>
        </w:r>
        <w:proofErr w:type="spellStart"/>
        <w:r w:rsidRPr="002639E6">
          <w:rPr>
            <w:rFonts w:asciiTheme="minorHAnsi" w:hAnsiTheme="minorHAnsi" w:cstheme="minorHAnsi"/>
            <w:color w:val="000000" w:themeColor="text1"/>
          </w:rPr>
          <w:t>nii</w:t>
        </w:r>
        <w:proofErr w:type="spellEnd"/>
        <w:r w:rsidRPr="002639E6">
          <w:rPr>
            <w:rFonts w:asciiTheme="minorHAnsi" w:hAnsiTheme="minorHAnsi" w:cstheme="minorHAnsi"/>
            <w:color w:val="000000" w:themeColor="text1"/>
          </w:rPr>
          <w:t xml:space="preserve"> </w:t>
        </w:r>
        <w:proofErr w:type="spellStart"/>
        <w:r w:rsidRPr="002639E6">
          <w:rPr>
            <w:rFonts w:asciiTheme="minorHAnsi" w:hAnsiTheme="minorHAnsi" w:cstheme="minorHAnsi"/>
            <w:color w:val="000000" w:themeColor="text1"/>
          </w:rPr>
          <w:t>riigisiseselt</w:t>
        </w:r>
        <w:proofErr w:type="spellEnd"/>
        <w:r w:rsidRPr="002639E6">
          <w:rPr>
            <w:rFonts w:asciiTheme="minorHAnsi" w:hAnsiTheme="minorHAnsi" w:cstheme="minorHAnsi"/>
            <w:color w:val="000000" w:themeColor="text1"/>
          </w:rPr>
          <w:t xml:space="preserve"> </w:t>
        </w:r>
        <w:proofErr w:type="spellStart"/>
        <w:r w:rsidRPr="002639E6">
          <w:rPr>
            <w:rFonts w:asciiTheme="minorHAnsi" w:hAnsiTheme="minorHAnsi" w:cstheme="minorHAnsi"/>
            <w:color w:val="000000" w:themeColor="text1"/>
          </w:rPr>
          <w:t>kui</w:t>
        </w:r>
        <w:proofErr w:type="spellEnd"/>
        <w:r w:rsidRPr="002639E6">
          <w:rPr>
            <w:rFonts w:asciiTheme="minorHAnsi" w:hAnsiTheme="minorHAnsi" w:cstheme="minorHAnsi"/>
            <w:color w:val="000000" w:themeColor="text1"/>
          </w:rPr>
          <w:t xml:space="preserve"> ka </w:t>
        </w:r>
        <w:proofErr w:type="spellStart"/>
        <w:r w:rsidRPr="002639E6">
          <w:rPr>
            <w:rFonts w:asciiTheme="minorHAnsi" w:hAnsiTheme="minorHAnsi" w:cstheme="minorHAnsi"/>
            <w:color w:val="000000" w:themeColor="text1"/>
          </w:rPr>
          <w:t>piiriüleselt</w:t>
        </w:r>
        <w:proofErr w:type="spellEnd"/>
        <w:r w:rsidRPr="002639E6">
          <w:rPr>
            <w:rFonts w:asciiTheme="minorHAnsi" w:hAnsiTheme="minorHAnsi" w:cstheme="minorHAnsi"/>
            <w:color w:val="000000" w:themeColor="text1"/>
          </w:rPr>
          <w:t>.</w:t>
        </w:r>
      </w:ins>
    </w:p>
    <w:p w14:paraId="5021722B" w14:textId="3747236F" w:rsidR="00FD1CEE" w:rsidRPr="00FD1CEE" w:rsidRDefault="00FD1CEE" w:rsidP="00FD1CEE">
      <w:pPr>
        <w:pStyle w:val="NormalWeb"/>
        <w:jc w:val="both"/>
        <w:rPr>
          <w:rFonts w:asciiTheme="minorHAnsi" w:hAnsiTheme="minorHAnsi" w:cstheme="minorHAnsi"/>
          <w:color w:val="000000" w:themeColor="text1"/>
        </w:rPr>
      </w:pPr>
      <w:proofErr w:type="spellStart"/>
      <w:ins w:id="15" w:author="Liis Moor" w:date="2023-09-29T12:01:00Z">
        <w:r w:rsidRPr="00FD1CEE">
          <w:rPr>
            <w:rFonts w:asciiTheme="minorHAnsi" w:hAnsiTheme="minorHAnsi" w:cstheme="minorHAnsi"/>
          </w:rPr>
          <w:t>Koostööprojektide</w:t>
        </w:r>
        <w:proofErr w:type="spellEnd"/>
        <w:r w:rsidRPr="00FD1CEE">
          <w:rPr>
            <w:rFonts w:asciiTheme="minorHAnsi" w:hAnsiTheme="minorHAnsi" w:cstheme="minorHAnsi"/>
          </w:rPr>
          <w:t xml:space="preserve"> </w:t>
        </w:r>
        <w:proofErr w:type="spellStart"/>
        <w:r w:rsidRPr="00FD1CEE">
          <w:rPr>
            <w:rFonts w:asciiTheme="minorHAnsi" w:hAnsiTheme="minorHAnsi" w:cstheme="minorHAnsi"/>
          </w:rPr>
          <w:t>peamisteks</w:t>
        </w:r>
        <w:proofErr w:type="spellEnd"/>
        <w:r w:rsidRPr="00FD1CEE">
          <w:rPr>
            <w:rFonts w:asciiTheme="minorHAnsi" w:hAnsiTheme="minorHAnsi" w:cstheme="minorHAnsi"/>
          </w:rPr>
          <w:t xml:space="preserve"> </w:t>
        </w:r>
        <w:proofErr w:type="spellStart"/>
        <w:r w:rsidRPr="00FD1CEE">
          <w:rPr>
            <w:rFonts w:asciiTheme="minorHAnsi" w:hAnsiTheme="minorHAnsi" w:cstheme="minorHAnsi"/>
          </w:rPr>
          <w:t>kasusaajateks</w:t>
        </w:r>
        <w:proofErr w:type="spellEnd"/>
        <w:r w:rsidRPr="00FD1CEE">
          <w:rPr>
            <w:rFonts w:asciiTheme="minorHAnsi" w:hAnsiTheme="minorHAnsi" w:cstheme="minorHAnsi"/>
          </w:rPr>
          <w:t xml:space="preserve"> on </w:t>
        </w:r>
        <w:proofErr w:type="spellStart"/>
        <w:r w:rsidRPr="00FD1CEE">
          <w:rPr>
            <w:rFonts w:asciiTheme="minorHAnsi" w:hAnsiTheme="minorHAnsi" w:cstheme="minorHAnsi"/>
          </w:rPr>
          <w:t>tegevu</w:t>
        </w:r>
      </w:ins>
      <w:ins w:id="16" w:author="Liis Moor" w:date="2023-09-29T12:23:00Z">
        <w:r w:rsidR="000D4FF8">
          <w:rPr>
            <w:rFonts w:asciiTheme="minorHAnsi" w:hAnsiTheme="minorHAnsi" w:cstheme="minorHAnsi"/>
          </w:rPr>
          <w:t>s</w:t>
        </w:r>
      </w:ins>
      <w:ins w:id="17" w:author="Liis Moor" w:date="2023-09-29T12:01:00Z">
        <w:r w:rsidRPr="00FD1CEE">
          <w:rPr>
            <w:rFonts w:asciiTheme="minorHAnsi" w:hAnsiTheme="minorHAnsi" w:cstheme="minorHAnsi"/>
          </w:rPr>
          <w:t>piirkonna</w:t>
        </w:r>
        <w:proofErr w:type="spellEnd"/>
        <w:r w:rsidRPr="00FD1CEE">
          <w:rPr>
            <w:rFonts w:asciiTheme="minorHAnsi" w:hAnsiTheme="minorHAnsi" w:cstheme="minorHAnsi"/>
          </w:rPr>
          <w:t xml:space="preserve"> </w:t>
        </w:r>
        <w:proofErr w:type="spellStart"/>
        <w:r w:rsidRPr="00FD1CEE">
          <w:rPr>
            <w:rFonts w:asciiTheme="minorHAnsi" w:hAnsiTheme="minorHAnsi" w:cstheme="minorHAnsi"/>
          </w:rPr>
          <w:t>elanikud</w:t>
        </w:r>
        <w:proofErr w:type="spellEnd"/>
        <w:r w:rsidRPr="00FD1CEE">
          <w:rPr>
            <w:rFonts w:asciiTheme="minorHAnsi" w:hAnsiTheme="minorHAnsi" w:cstheme="minorHAnsi"/>
          </w:rPr>
          <w:t xml:space="preserve">, </w:t>
        </w:r>
        <w:proofErr w:type="spellStart"/>
        <w:r w:rsidRPr="00FD1CEE">
          <w:rPr>
            <w:rFonts w:asciiTheme="minorHAnsi" w:hAnsiTheme="minorHAnsi" w:cstheme="minorHAnsi"/>
          </w:rPr>
          <w:t>vabaühendused</w:t>
        </w:r>
      </w:ins>
      <w:proofErr w:type="spellEnd"/>
      <w:ins w:id="18" w:author="Liis Moor" w:date="2023-09-29T12:08:00Z">
        <w:r w:rsidR="00C227BF">
          <w:rPr>
            <w:rFonts w:asciiTheme="minorHAnsi" w:hAnsiTheme="minorHAnsi" w:cstheme="minorHAnsi"/>
          </w:rPr>
          <w:t xml:space="preserve"> ja</w:t>
        </w:r>
      </w:ins>
      <w:ins w:id="19" w:author="Liis Moor" w:date="2023-09-29T12:01:00Z">
        <w:r w:rsidRPr="00FD1CEE">
          <w:rPr>
            <w:rFonts w:asciiTheme="minorHAnsi" w:hAnsiTheme="minorHAnsi" w:cstheme="minorHAnsi"/>
          </w:rPr>
          <w:t xml:space="preserve"> </w:t>
        </w:r>
        <w:proofErr w:type="spellStart"/>
        <w:r w:rsidRPr="00FD1CEE">
          <w:rPr>
            <w:rFonts w:asciiTheme="minorHAnsi" w:hAnsiTheme="minorHAnsi" w:cstheme="minorHAnsi"/>
          </w:rPr>
          <w:t>ettevõtjad</w:t>
        </w:r>
        <w:proofErr w:type="spellEnd"/>
        <w:r w:rsidRPr="00FD1CEE">
          <w:rPr>
            <w:rFonts w:asciiTheme="minorHAnsi" w:hAnsiTheme="minorHAnsi" w:cstheme="minorHAnsi"/>
          </w:rPr>
          <w:t>.</w:t>
        </w:r>
      </w:ins>
      <w:ins w:id="20" w:author="Liis Moor" w:date="2023-09-29T12:02:00Z">
        <w:r w:rsidRPr="00FD1CEE">
          <w:rPr>
            <w:rFonts w:asciiTheme="minorHAnsi" w:hAnsiTheme="minorHAnsi" w:cstheme="minorHAnsi"/>
          </w:rPr>
          <w:t xml:space="preserve"> </w:t>
        </w:r>
        <w:proofErr w:type="spellStart"/>
        <w:r w:rsidRPr="00FD1CEE">
          <w:rPr>
            <w:rFonts w:asciiTheme="minorHAnsi" w:hAnsiTheme="minorHAnsi" w:cstheme="minorHAnsi"/>
          </w:rPr>
          <w:t>Koostööprojektide</w:t>
        </w:r>
        <w:proofErr w:type="spellEnd"/>
        <w:r w:rsidRPr="00FD1CEE">
          <w:rPr>
            <w:rFonts w:asciiTheme="minorHAnsi" w:hAnsiTheme="minorHAnsi" w:cstheme="minorHAnsi"/>
          </w:rPr>
          <w:t xml:space="preserve"> </w:t>
        </w:r>
        <w:proofErr w:type="spellStart"/>
        <w:r w:rsidRPr="00FD1CEE">
          <w:rPr>
            <w:rFonts w:asciiTheme="minorHAnsi" w:hAnsiTheme="minorHAnsi" w:cstheme="minorHAnsi"/>
          </w:rPr>
          <w:t>tegevus</w:t>
        </w:r>
      </w:ins>
      <w:ins w:id="21" w:author="Liis Moor" w:date="2023-09-29T12:03:00Z">
        <w:r>
          <w:rPr>
            <w:rFonts w:asciiTheme="minorHAnsi" w:hAnsiTheme="minorHAnsi" w:cstheme="minorHAnsi"/>
          </w:rPr>
          <w:t>t</w:t>
        </w:r>
      </w:ins>
      <w:ins w:id="22" w:author="Liis Moor" w:date="2023-09-29T12:02:00Z">
        <w:r w:rsidRPr="00FD1CEE">
          <w:rPr>
            <w:rFonts w:asciiTheme="minorHAnsi" w:hAnsiTheme="minorHAnsi" w:cstheme="minorHAnsi"/>
          </w:rPr>
          <w:t>e</w:t>
        </w:r>
        <w:proofErr w:type="spellEnd"/>
        <w:r w:rsidRPr="00FD1CEE">
          <w:rPr>
            <w:rFonts w:asciiTheme="minorHAnsi" w:hAnsiTheme="minorHAnsi" w:cstheme="minorHAnsi"/>
          </w:rPr>
          <w:t xml:space="preserve"> </w:t>
        </w:r>
        <w:proofErr w:type="spellStart"/>
        <w:r w:rsidRPr="00FD1CEE">
          <w:rPr>
            <w:rFonts w:asciiTheme="minorHAnsi" w:hAnsiTheme="minorHAnsi" w:cstheme="minorHAnsi"/>
          </w:rPr>
          <w:t>planeerimise</w:t>
        </w:r>
        <w:r>
          <w:rPr>
            <w:rFonts w:asciiTheme="minorHAnsi" w:hAnsiTheme="minorHAnsi" w:cstheme="minorHAnsi"/>
          </w:rPr>
          <w:t>l</w:t>
        </w:r>
        <w:proofErr w:type="spellEnd"/>
        <w:r>
          <w:rPr>
            <w:rFonts w:asciiTheme="minorHAnsi" w:hAnsiTheme="minorHAnsi" w:cstheme="minorHAnsi"/>
          </w:rPr>
          <w:t xml:space="preserve"> </w:t>
        </w:r>
      </w:ins>
      <w:proofErr w:type="spellStart"/>
      <w:ins w:id="23" w:author="Liis Moor" w:date="2023-09-29T12:03:00Z">
        <w:r>
          <w:rPr>
            <w:rFonts w:asciiTheme="minorHAnsi" w:hAnsiTheme="minorHAnsi" w:cstheme="minorHAnsi"/>
          </w:rPr>
          <w:t>tehakse</w:t>
        </w:r>
        <w:proofErr w:type="spellEnd"/>
        <w:r>
          <w:rPr>
            <w:rFonts w:asciiTheme="minorHAnsi" w:hAnsiTheme="minorHAnsi" w:cstheme="minorHAnsi"/>
          </w:rPr>
          <w:t xml:space="preserve"> </w:t>
        </w:r>
        <w:proofErr w:type="spellStart"/>
        <w:r>
          <w:rPr>
            <w:rFonts w:asciiTheme="minorHAnsi" w:hAnsiTheme="minorHAnsi" w:cstheme="minorHAnsi"/>
          </w:rPr>
          <w:t>koostööd</w:t>
        </w:r>
        <w:proofErr w:type="spellEnd"/>
        <w:r>
          <w:rPr>
            <w:rFonts w:asciiTheme="minorHAnsi" w:hAnsiTheme="minorHAnsi" w:cstheme="minorHAnsi"/>
          </w:rPr>
          <w:t xml:space="preserve"> </w:t>
        </w:r>
        <w:proofErr w:type="spellStart"/>
        <w:r>
          <w:rPr>
            <w:rFonts w:asciiTheme="minorHAnsi" w:hAnsiTheme="minorHAnsi" w:cstheme="minorHAnsi"/>
          </w:rPr>
          <w:t>kohalike</w:t>
        </w:r>
        <w:proofErr w:type="spellEnd"/>
        <w:r>
          <w:rPr>
            <w:rFonts w:asciiTheme="minorHAnsi" w:hAnsiTheme="minorHAnsi" w:cstheme="minorHAnsi"/>
          </w:rPr>
          <w:t xml:space="preserve"> </w:t>
        </w:r>
        <w:proofErr w:type="spellStart"/>
        <w:r>
          <w:rPr>
            <w:rFonts w:asciiTheme="minorHAnsi" w:hAnsiTheme="minorHAnsi" w:cstheme="minorHAnsi"/>
          </w:rPr>
          <w:t>omavalitsuste</w:t>
        </w:r>
      </w:ins>
      <w:proofErr w:type="spellEnd"/>
      <w:ins w:id="24" w:author="Liis Moor" w:date="2023-09-29T12:09:00Z">
        <w:r w:rsidR="00C227BF">
          <w:rPr>
            <w:rFonts w:asciiTheme="minorHAnsi" w:hAnsiTheme="minorHAnsi" w:cstheme="minorHAnsi"/>
          </w:rPr>
          <w:t xml:space="preserve"> ja </w:t>
        </w:r>
        <w:proofErr w:type="spellStart"/>
        <w:r w:rsidR="00C227BF">
          <w:rPr>
            <w:rFonts w:asciiTheme="minorHAnsi" w:hAnsiTheme="minorHAnsi" w:cstheme="minorHAnsi"/>
          </w:rPr>
          <w:t>maakondliku</w:t>
        </w:r>
        <w:proofErr w:type="spellEnd"/>
        <w:r w:rsidR="00C227BF">
          <w:rPr>
            <w:rFonts w:asciiTheme="minorHAnsi" w:hAnsiTheme="minorHAnsi" w:cstheme="minorHAnsi"/>
          </w:rPr>
          <w:t xml:space="preserve"> </w:t>
        </w:r>
        <w:proofErr w:type="spellStart"/>
        <w:r w:rsidR="00C227BF">
          <w:rPr>
            <w:rFonts w:asciiTheme="minorHAnsi" w:hAnsiTheme="minorHAnsi" w:cstheme="minorHAnsi"/>
          </w:rPr>
          <w:t>arenduskeskusega</w:t>
        </w:r>
        <w:proofErr w:type="spellEnd"/>
        <w:r w:rsidR="00C227BF">
          <w:rPr>
            <w:rFonts w:asciiTheme="minorHAnsi" w:hAnsiTheme="minorHAnsi" w:cstheme="minorHAnsi"/>
          </w:rPr>
          <w:t xml:space="preserve"> (</w:t>
        </w:r>
      </w:ins>
      <w:ins w:id="25" w:author="Liis Moor" w:date="2023-09-29T12:03:00Z">
        <w:r>
          <w:rPr>
            <w:rFonts w:asciiTheme="minorHAnsi" w:hAnsiTheme="minorHAnsi" w:cstheme="minorHAnsi"/>
          </w:rPr>
          <w:t xml:space="preserve">SA </w:t>
        </w:r>
        <w:proofErr w:type="spellStart"/>
        <w:r>
          <w:rPr>
            <w:rFonts w:asciiTheme="minorHAnsi" w:hAnsiTheme="minorHAnsi" w:cstheme="minorHAnsi"/>
          </w:rPr>
          <w:t>Läänemaa</w:t>
        </w:r>
      </w:ins>
      <w:proofErr w:type="spellEnd"/>
      <w:ins w:id="26" w:author="Liis Moor" w:date="2023-09-29T12:09:00Z">
        <w:r w:rsidR="00C227BF">
          <w:rPr>
            <w:rFonts w:asciiTheme="minorHAnsi" w:hAnsiTheme="minorHAnsi" w:cstheme="minorHAnsi"/>
          </w:rPr>
          <w:t>)</w:t>
        </w:r>
      </w:ins>
      <w:ins w:id="27" w:author="Liis Moor" w:date="2023-09-29T12:11:00Z">
        <w:r w:rsidR="00C227BF">
          <w:rPr>
            <w:rFonts w:asciiTheme="minorHAnsi" w:hAnsiTheme="minorHAnsi" w:cstheme="minorHAnsi"/>
          </w:rPr>
          <w:t>,</w:t>
        </w:r>
      </w:ins>
      <w:ins w:id="28" w:author="Liis Moor" w:date="2023-09-29T12:03:00Z">
        <w:r>
          <w:rPr>
            <w:rFonts w:asciiTheme="minorHAnsi" w:hAnsiTheme="minorHAnsi" w:cstheme="minorHAnsi"/>
          </w:rPr>
          <w:t xml:space="preserve"> </w:t>
        </w:r>
      </w:ins>
      <w:proofErr w:type="spellStart"/>
      <w:ins w:id="29" w:author="Liis Moor" w:date="2023-09-29T12:08:00Z">
        <w:r w:rsidR="00C227BF">
          <w:rPr>
            <w:rFonts w:asciiTheme="minorHAnsi" w:hAnsiTheme="minorHAnsi" w:cstheme="minorHAnsi"/>
          </w:rPr>
          <w:t>valdkondlik</w:t>
        </w:r>
      </w:ins>
      <w:ins w:id="30" w:author="Liis Moor" w:date="2023-09-29T12:11:00Z">
        <w:r w:rsidR="00C227BF">
          <w:rPr>
            <w:rFonts w:asciiTheme="minorHAnsi" w:hAnsiTheme="minorHAnsi" w:cstheme="minorHAnsi"/>
          </w:rPr>
          <w:t>e</w:t>
        </w:r>
      </w:ins>
      <w:proofErr w:type="spellEnd"/>
      <w:ins w:id="31" w:author="Liis Moor" w:date="2023-09-29T12:09:00Z">
        <w:r w:rsidR="00C227BF">
          <w:rPr>
            <w:rFonts w:asciiTheme="minorHAnsi" w:hAnsiTheme="minorHAnsi" w:cstheme="minorHAnsi"/>
          </w:rPr>
          <w:t xml:space="preserve"> </w:t>
        </w:r>
        <w:proofErr w:type="spellStart"/>
        <w:r w:rsidR="00C227BF">
          <w:rPr>
            <w:rFonts w:asciiTheme="minorHAnsi" w:hAnsiTheme="minorHAnsi" w:cstheme="minorHAnsi"/>
          </w:rPr>
          <w:t>arendus</w:t>
        </w:r>
      </w:ins>
      <w:proofErr w:type="spellEnd"/>
      <w:ins w:id="32" w:author="Liis Moor" w:date="2023-09-29T12:11:00Z">
        <w:r w:rsidR="00C227BF">
          <w:rPr>
            <w:rFonts w:asciiTheme="minorHAnsi" w:hAnsiTheme="minorHAnsi" w:cstheme="minorHAnsi"/>
          </w:rPr>
          <w:t xml:space="preserve">- ja </w:t>
        </w:r>
        <w:proofErr w:type="spellStart"/>
        <w:r w:rsidR="00C227BF">
          <w:rPr>
            <w:rFonts w:asciiTheme="minorHAnsi" w:hAnsiTheme="minorHAnsi" w:cstheme="minorHAnsi"/>
          </w:rPr>
          <w:t>katus</w:t>
        </w:r>
      </w:ins>
      <w:ins w:id="33" w:author="Liis Moor" w:date="2023-09-29T12:09:00Z">
        <w:r w:rsidR="00C227BF">
          <w:rPr>
            <w:rFonts w:asciiTheme="minorHAnsi" w:hAnsiTheme="minorHAnsi" w:cstheme="minorHAnsi"/>
          </w:rPr>
          <w:t>organisatsioonide</w:t>
        </w:r>
        <w:proofErr w:type="spellEnd"/>
        <w:r w:rsidR="00C227BF">
          <w:rPr>
            <w:rFonts w:asciiTheme="minorHAnsi" w:hAnsiTheme="minorHAnsi" w:cstheme="minorHAnsi"/>
          </w:rPr>
          <w:t xml:space="preserve"> </w:t>
        </w:r>
      </w:ins>
      <w:proofErr w:type="spellStart"/>
      <w:ins w:id="34" w:author="Liis Moor" w:date="2023-09-29T12:13:00Z">
        <w:r w:rsidR="00C227BF">
          <w:rPr>
            <w:rFonts w:asciiTheme="minorHAnsi" w:hAnsiTheme="minorHAnsi" w:cstheme="minorHAnsi"/>
          </w:rPr>
          <w:t>ning</w:t>
        </w:r>
      </w:ins>
      <w:proofErr w:type="spellEnd"/>
      <w:ins w:id="35" w:author="Liis Moor" w:date="2023-09-29T12:09:00Z">
        <w:r w:rsidR="00C227BF">
          <w:rPr>
            <w:rFonts w:asciiTheme="minorHAnsi" w:hAnsiTheme="minorHAnsi" w:cstheme="minorHAnsi"/>
          </w:rPr>
          <w:t xml:space="preserve"> </w:t>
        </w:r>
        <w:proofErr w:type="spellStart"/>
        <w:r w:rsidR="00C227BF">
          <w:rPr>
            <w:rFonts w:asciiTheme="minorHAnsi" w:hAnsiTheme="minorHAnsi" w:cstheme="minorHAnsi"/>
          </w:rPr>
          <w:t>huvigruppidega</w:t>
        </w:r>
        <w:proofErr w:type="spellEnd"/>
        <w:r w:rsidR="00C227BF">
          <w:rPr>
            <w:rFonts w:asciiTheme="minorHAnsi" w:hAnsiTheme="minorHAnsi" w:cstheme="minorHAnsi"/>
          </w:rPr>
          <w:t xml:space="preserve">. </w:t>
        </w:r>
      </w:ins>
    </w:p>
    <w:p w14:paraId="380BF91A" w14:textId="1F1DC182" w:rsidR="003A2369" w:rsidRPr="00773EF3" w:rsidRDefault="003A2369" w:rsidP="003A2369">
      <w:pPr>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eesmärk</w:t>
      </w:r>
    </w:p>
    <w:p w14:paraId="41A311AE" w14:textId="5F829CC4" w:rsidR="0027733E" w:rsidRPr="00773EF3" w:rsidRDefault="00670EA9" w:rsidP="00700D22">
      <w:pPr>
        <w:jc w:val="both"/>
        <w:rPr>
          <w:rFonts w:asciiTheme="minorHAnsi" w:hAnsiTheme="minorHAnsi" w:cstheme="minorHAnsi"/>
          <w:b/>
          <w:bCs/>
        </w:rPr>
      </w:pPr>
      <w:proofErr w:type="spellStart"/>
      <w:r w:rsidRPr="00773EF3">
        <w:rPr>
          <w:rFonts w:asciiTheme="minorHAnsi" w:hAnsiTheme="minorHAnsi" w:cstheme="minorHAnsi"/>
          <w:b/>
          <w:bCs/>
        </w:rPr>
        <w:t>Eesmärk</w:t>
      </w:r>
      <w:proofErr w:type="spellEnd"/>
      <w:r w:rsidRPr="00773EF3">
        <w:rPr>
          <w:rFonts w:asciiTheme="minorHAnsi" w:hAnsiTheme="minorHAnsi" w:cstheme="minorHAnsi"/>
          <w:b/>
          <w:bCs/>
        </w:rPr>
        <w:t xml:space="preserve"> </w:t>
      </w:r>
      <w:r w:rsidR="0027733E" w:rsidRPr="00773EF3">
        <w:rPr>
          <w:rFonts w:asciiTheme="minorHAnsi" w:hAnsiTheme="minorHAnsi" w:cstheme="minorHAnsi"/>
          <w:b/>
          <w:bCs/>
        </w:rPr>
        <w:t>3</w:t>
      </w:r>
      <w:r w:rsidRPr="00773EF3">
        <w:rPr>
          <w:rFonts w:asciiTheme="minorHAnsi" w:hAnsiTheme="minorHAnsi" w:cstheme="minorHAnsi"/>
          <w:b/>
          <w:bCs/>
        </w:rPr>
        <w:t>:</w:t>
      </w:r>
      <w:r w:rsidR="0027733E" w:rsidRPr="00773EF3">
        <w:rPr>
          <w:rFonts w:asciiTheme="minorHAnsi" w:hAnsiTheme="minorHAnsi" w:cstheme="minorHAnsi"/>
          <w:b/>
          <w:bCs/>
        </w:rPr>
        <w:t xml:space="preserve"> </w:t>
      </w:r>
      <w:proofErr w:type="spellStart"/>
      <w:r w:rsidR="00CB27E6" w:rsidRPr="00773EF3">
        <w:rPr>
          <w:rFonts w:asciiTheme="minorHAnsi" w:hAnsiTheme="minorHAnsi" w:cstheme="minorHAnsi"/>
        </w:rPr>
        <w:t>Siseriiklik</w:t>
      </w:r>
      <w:proofErr w:type="spellEnd"/>
      <w:r w:rsidR="00CB27E6" w:rsidRPr="00773EF3">
        <w:rPr>
          <w:rFonts w:asciiTheme="minorHAnsi" w:hAnsiTheme="minorHAnsi" w:cstheme="minorHAnsi"/>
        </w:rPr>
        <w:t xml:space="preserve"> </w:t>
      </w:r>
      <w:proofErr w:type="spellStart"/>
      <w:r w:rsidR="00CB27E6" w:rsidRPr="00773EF3">
        <w:rPr>
          <w:rFonts w:asciiTheme="minorHAnsi" w:hAnsiTheme="minorHAnsi" w:cstheme="minorHAnsi"/>
        </w:rPr>
        <w:t>ning</w:t>
      </w:r>
      <w:proofErr w:type="spellEnd"/>
      <w:r w:rsidR="00CB27E6" w:rsidRPr="00773EF3">
        <w:rPr>
          <w:rFonts w:asciiTheme="minorHAnsi" w:hAnsiTheme="minorHAnsi" w:cstheme="minorHAnsi"/>
        </w:rPr>
        <w:t xml:space="preserve"> </w:t>
      </w:r>
      <w:proofErr w:type="spellStart"/>
      <w:r w:rsidR="00AB78F0" w:rsidRPr="00773EF3">
        <w:rPr>
          <w:rFonts w:asciiTheme="minorHAnsi" w:hAnsiTheme="minorHAnsi" w:cstheme="minorHAnsi"/>
        </w:rPr>
        <w:t>piiriülene</w:t>
      </w:r>
      <w:proofErr w:type="spellEnd"/>
      <w:r w:rsidR="00CB27E6" w:rsidRPr="00773EF3">
        <w:rPr>
          <w:rFonts w:asciiTheme="minorHAnsi" w:hAnsiTheme="minorHAnsi" w:cstheme="minorHAnsi"/>
        </w:rPr>
        <w:t xml:space="preserve"> </w:t>
      </w:r>
      <w:proofErr w:type="spellStart"/>
      <w:r w:rsidR="00CB27E6" w:rsidRPr="00773EF3">
        <w:rPr>
          <w:rFonts w:asciiTheme="minorHAnsi" w:hAnsiTheme="minorHAnsi" w:cstheme="minorHAnsi"/>
        </w:rPr>
        <w:t>koostöo</w:t>
      </w:r>
      <w:proofErr w:type="spellEnd"/>
      <w:r w:rsidR="00CB27E6" w:rsidRPr="00773EF3">
        <w:rPr>
          <w:rFonts w:asciiTheme="minorHAnsi" w:hAnsiTheme="minorHAnsi" w:cstheme="minorHAnsi"/>
        </w:rPr>
        <w:t xml:space="preserve">̈ on </w:t>
      </w:r>
      <w:proofErr w:type="spellStart"/>
      <w:r w:rsidR="00CB27E6" w:rsidRPr="00773EF3">
        <w:rPr>
          <w:rFonts w:asciiTheme="minorHAnsi" w:hAnsiTheme="minorHAnsi" w:cstheme="minorHAnsi"/>
        </w:rPr>
        <w:t>süsteemne</w:t>
      </w:r>
      <w:proofErr w:type="spellEnd"/>
      <w:r w:rsidR="00CB27E6" w:rsidRPr="00773EF3">
        <w:rPr>
          <w:rFonts w:asciiTheme="minorHAnsi" w:hAnsiTheme="minorHAnsi" w:cstheme="minorHAnsi"/>
        </w:rPr>
        <w:t xml:space="preserve"> ja </w:t>
      </w:r>
      <w:proofErr w:type="spellStart"/>
      <w:r w:rsidR="00CB27E6" w:rsidRPr="00773EF3">
        <w:rPr>
          <w:rFonts w:asciiTheme="minorHAnsi" w:hAnsiTheme="minorHAnsi" w:cstheme="minorHAnsi"/>
        </w:rPr>
        <w:t>tulemuslik</w:t>
      </w:r>
      <w:proofErr w:type="spellEnd"/>
      <w:r w:rsidR="0027733E" w:rsidRPr="00773EF3">
        <w:rPr>
          <w:rFonts w:asciiTheme="minorHAnsi" w:hAnsiTheme="minorHAnsi" w:cstheme="minorHAnsi"/>
        </w:rPr>
        <w:t xml:space="preserve"> </w:t>
      </w:r>
      <w:proofErr w:type="spellStart"/>
      <w:r w:rsidR="0027733E" w:rsidRPr="00773EF3">
        <w:rPr>
          <w:rFonts w:asciiTheme="minorHAnsi" w:hAnsiTheme="minorHAnsi" w:cstheme="minorHAnsi"/>
        </w:rPr>
        <w:t>ning</w:t>
      </w:r>
      <w:proofErr w:type="spellEnd"/>
      <w:r w:rsidR="0027733E" w:rsidRPr="00773EF3">
        <w:rPr>
          <w:rFonts w:asciiTheme="minorHAnsi" w:hAnsiTheme="minorHAnsi" w:cstheme="minorHAnsi"/>
        </w:rPr>
        <w:t xml:space="preserve"> </w:t>
      </w:r>
      <w:proofErr w:type="spellStart"/>
      <w:r w:rsidR="0027733E" w:rsidRPr="00773EF3">
        <w:rPr>
          <w:rFonts w:asciiTheme="minorHAnsi" w:hAnsiTheme="minorHAnsi" w:cstheme="minorHAnsi"/>
        </w:rPr>
        <w:t>lähtub</w:t>
      </w:r>
      <w:proofErr w:type="spellEnd"/>
      <w:r w:rsidR="0027733E" w:rsidRPr="00773EF3">
        <w:rPr>
          <w:rFonts w:asciiTheme="minorHAnsi" w:hAnsiTheme="minorHAnsi" w:cstheme="minorHAnsi"/>
        </w:rPr>
        <w:t xml:space="preserve"> </w:t>
      </w:r>
      <w:proofErr w:type="spellStart"/>
      <w:r w:rsidR="00905C79" w:rsidRPr="00773EF3">
        <w:rPr>
          <w:rFonts w:asciiTheme="minorHAnsi" w:hAnsiTheme="minorHAnsi" w:cstheme="minorHAnsi"/>
        </w:rPr>
        <w:t>piirkonna</w:t>
      </w:r>
      <w:proofErr w:type="spellEnd"/>
      <w:r w:rsidR="00905C79" w:rsidRPr="00773EF3">
        <w:rPr>
          <w:rFonts w:asciiTheme="minorHAnsi" w:hAnsiTheme="minorHAnsi" w:cstheme="minorHAnsi"/>
        </w:rPr>
        <w:t xml:space="preserve"> </w:t>
      </w:r>
      <w:proofErr w:type="spellStart"/>
      <w:r w:rsidR="00A01684" w:rsidRPr="00773EF3">
        <w:rPr>
          <w:rFonts w:asciiTheme="minorHAnsi" w:hAnsiTheme="minorHAnsi" w:cstheme="minorHAnsi"/>
        </w:rPr>
        <w:t>arengu</w:t>
      </w:r>
      <w:r w:rsidR="00905C79" w:rsidRPr="00773EF3">
        <w:rPr>
          <w:rFonts w:asciiTheme="minorHAnsi" w:hAnsiTheme="minorHAnsi" w:cstheme="minorHAnsi"/>
        </w:rPr>
        <w:t>vajadustest</w:t>
      </w:r>
      <w:proofErr w:type="spellEnd"/>
      <w:r w:rsidR="0027733E" w:rsidRPr="00773EF3">
        <w:rPr>
          <w:rFonts w:asciiTheme="minorHAnsi" w:hAnsiTheme="minorHAnsi" w:cstheme="minorHAnsi"/>
        </w:rPr>
        <w:t>.</w:t>
      </w:r>
      <w:r w:rsidR="0027733E" w:rsidRPr="00773EF3">
        <w:rPr>
          <w:rFonts w:asciiTheme="minorHAnsi" w:hAnsiTheme="minorHAnsi" w:cstheme="minorHAnsi"/>
          <w:b/>
          <w:bCs/>
        </w:rPr>
        <w:t xml:space="preserve"> </w:t>
      </w:r>
    </w:p>
    <w:p w14:paraId="0D385562" w14:textId="31098B83" w:rsidR="003A2369" w:rsidRPr="00773EF3" w:rsidRDefault="00CB27E6" w:rsidP="00CB27E6">
      <w:pPr>
        <w:rPr>
          <w:rFonts w:asciiTheme="minorHAnsi" w:hAnsiTheme="minorHAnsi" w:cstheme="minorHAnsi"/>
          <w:b/>
          <w:bCs/>
        </w:rPr>
      </w:pPr>
      <w:r w:rsidRPr="00773EF3">
        <w:rPr>
          <w:rFonts w:asciiTheme="minorHAnsi" w:hAnsiTheme="minorHAnsi" w:cstheme="minorHAnsi"/>
          <w:b/>
          <w:bCs/>
        </w:rPr>
        <w:t xml:space="preserve"> </w:t>
      </w:r>
    </w:p>
    <w:p w14:paraId="3652AF2C" w14:textId="3880C4E1" w:rsidR="00E000F2" w:rsidRPr="00773EF3" w:rsidRDefault="00E000F2" w:rsidP="00E000F2">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Meetme </w:t>
      </w:r>
      <w:r w:rsidR="00D80A87" w:rsidRPr="00773EF3">
        <w:rPr>
          <w:rFonts w:asciiTheme="minorHAnsi" w:hAnsiTheme="minorHAnsi" w:cstheme="minorHAnsi"/>
          <w:color w:val="000000" w:themeColor="text1"/>
          <w:lang w:val="et-EE"/>
        </w:rPr>
        <w:t>tegevuste lõpp</w:t>
      </w:r>
      <w:r w:rsidRPr="00773EF3">
        <w:rPr>
          <w:rFonts w:asciiTheme="minorHAnsi" w:hAnsiTheme="minorHAnsi" w:cstheme="minorHAnsi"/>
          <w:color w:val="000000" w:themeColor="text1"/>
          <w:lang w:val="et-EE"/>
        </w:rPr>
        <w:t>sihtrühm on tegevuspiirkonna elanikud ja külastajad.</w:t>
      </w:r>
    </w:p>
    <w:p w14:paraId="7FB74EB0" w14:textId="77777777" w:rsidR="00E000F2" w:rsidRPr="00773EF3" w:rsidRDefault="00E000F2" w:rsidP="00CB27E6">
      <w:pPr>
        <w:rPr>
          <w:rFonts w:asciiTheme="minorHAnsi" w:hAnsiTheme="minorHAnsi" w:cstheme="minorHAnsi"/>
          <w:color w:val="FF0000"/>
          <w:lang w:val="et-EE"/>
        </w:rPr>
      </w:pPr>
    </w:p>
    <w:p w14:paraId="2C4C03A0" w14:textId="56A8E188" w:rsidR="00DC6E6D" w:rsidRPr="00773EF3" w:rsidRDefault="00DC6E6D" w:rsidP="00DC6E6D">
      <w:pPr>
        <w:pStyle w:val="Caption"/>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r w:rsidR="008B425A" w:rsidRPr="00773EF3">
        <w:rPr>
          <w:rFonts w:asciiTheme="minorHAnsi" w:hAnsiTheme="minorHAnsi" w:cstheme="minorHAnsi"/>
        </w:rPr>
        <w:t>5</w:t>
      </w:r>
      <w:r w:rsidRPr="00773EF3">
        <w:rPr>
          <w:rFonts w:asciiTheme="minorHAnsi" w:hAnsiTheme="minorHAnsi" w:cstheme="minorHAnsi"/>
        </w:rPr>
        <w:t xml:space="preserve">. </w:t>
      </w:r>
      <w:proofErr w:type="spellStart"/>
      <w:r w:rsidRPr="00773EF3">
        <w:rPr>
          <w:rFonts w:asciiTheme="minorHAnsi" w:hAnsiTheme="minorHAnsi" w:cstheme="minorHAnsi"/>
        </w:rPr>
        <w:t>Eesmärgi</w:t>
      </w:r>
      <w:proofErr w:type="spellEnd"/>
      <w:r w:rsidRPr="00773EF3">
        <w:rPr>
          <w:rFonts w:asciiTheme="minorHAnsi" w:hAnsiTheme="minorHAnsi" w:cstheme="minorHAnsi"/>
        </w:rPr>
        <w:t xml:space="preserve"> nr </w:t>
      </w:r>
      <w:r w:rsidR="00B0045A" w:rsidRPr="00773EF3">
        <w:rPr>
          <w:rFonts w:asciiTheme="minorHAnsi" w:hAnsiTheme="minorHAnsi" w:cstheme="minorHAnsi"/>
        </w:rPr>
        <w:t>3</w:t>
      </w:r>
      <w:r w:rsidRPr="00773EF3">
        <w:rPr>
          <w:rFonts w:asciiTheme="minorHAnsi" w:hAnsiTheme="minorHAnsi" w:cstheme="minorHAnsi"/>
        </w:rPr>
        <w:t xml:space="preserve"> </w:t>
      </w:r>
      <w:proofErr w:type="spellStart"/>
      <w:r w:rsidRPr="00773EF3">
        <w:rPr>
          <w:rFonts w:asciiTheme="minorHAnsi" w:hAnsiTheme="minorHAnsi" w:cstheme="minorHAnsi"/>
        </w:rPr>
        <w:t>tulemusnäitajad</w:t>
      </w:r>
      <w:proofErr w:type="spellEnd"/>
    </w:p>
    <w:tbl>
      <w:tblPr>
        <w:tblStyle w:val="TableGrid"/>
        <w:tblW w:w="0" w:type="auto"/>
        <w:tblLook w:val="04A0" w:firstRow="1" w:lastRow="0" w:firstColumn="1" w:lastColumn="0" w:noHBand="0" w:noVBand="1"/>
      </w:tblPr>
      <w:tblGrid>
        <w:gridCol w:w="3474"/>
        <w:gridCol w:w="1981"/>
        <w:gridCol w:w="1403"/>
        <w:gridCol w:w="1672"/>
      </w:tblGrid>
      <w:tr w:rsidR="00DC6E6D" w:rsidRPr="00773EF3" w14:paraId="485C2556" w14:textId="77777777" w:rsidTr="00A11229">
        <w:tc>
          <w:tcPr>
            <w:tcW w:w="3474" w:type="dxa"/>
            <w:vAlign w:val="center"/>
          </w:tcPr>
          <w:p w14:paraId="7B33DBC0"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Mõõdik</w:t>
            </w:r>
            <w:proofErr w:type="spellEnd"/>
          </w:p>
        </w:tc>
        <w:tc>
          <w:tcPr>
            <w:tcW w:w="1981" w:type="dxa"/>
            <w:vAlign w:val="center"/>
          </w:tcPr>
          <w:p w14:paraId="0F8251A9"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Algtase</w:t>
            </w:r>
            <w:proofErr w:type="spellEnd"/>
            <w:r w:rsidRPr="00773EF3">
              <w:rPr>
                <w:rFonts w:asciiTheme="minorHAnsi" w:hAnsiTheme="minorHAnsi" w:cstheme="minorHAnsi"/>
                <w:b/>
                <w:bCs/>
                <w:color w:val="000000" w:themeColor="text1"/>
              </w:rPr>
              <w:t xml:space="preserve"> 2024</w:t>
            </w:r>
          </w:p>
        </w:tc>
        <w:tc>
          <w:tcPr>
            <w:tcW w:w="1403" w:type="dxa"/>
            <w:vAlign w:val="center"/>
          </w:tcPr>
          <w:p w14:paraId="15836C15"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Sihttase</w:t>
            </w:r>
            <w:proofErr w:type="spellEnd"/>
            <w:r w:rsidRPr="00773EF3">
              <w:rPr>
                <w:rFonts w:asciiTheme="minorHAnsi" w:hAnsiTheme="minorHAnsi" w:cstheme="minorHAnsi"/>
                <w:b/>
                <w:bCs/>
                <w:color w:val="000000" w:themeColor="text1"/>
              </w:rPr>
              <w:t xml:space="preserve"> 2029</w:t>
            </w:r>
          </w:p>
        </w:tc>
        <w:tc>
          <w:tcPr>
            <w:tcW w:w="1672" w:type="dxa"/>
            <w:vAlign w:val="center"/>
          </w:tcPr>
          <w:p w14:paraId="6DD61122"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Allikas</w:t>
            </w:r>
            <w:proofErr w:type="spellEnd"/>
          </w:p>
        </w:tc>
      </w:tr>
      <w:tr w:rsidR="00DC6E6D" w:rsidRPr="00773EF3" w14:paraId="5D3D1710" w14:textId="77777777" w:rsidTr="00A11229">
        <w:tc>
          <w:tcPr>
            <w:tcW w:w="3474" w:type="dxa"/>
            <w:vAlign w:val="center"/>
          </w:tcPr>
          <w:p w14:paraId="121121F2" w14:textId="75166D49" w:rsidR="00DC6E6D" w:rsidRPr="00773EF3" w:rsidRDefault="00FD1CEE" w:rsidP="00462301">
            <w:pPr>
              <w:rPr>
                <w:rFonts w:asciiTheme="minorHAnsi" w:hAnsiTheme="minorHAnsi" w:cstheme="minorHAnsi"/>
                <w:color w:val="000000" w:themeColor="text1"/>
              </w:rPr>
            </w:pPr>
            <w:proofErr w:type="spellStart"/>
            <w:ins w:id="36" w:author="Liis Moor" w:date="2023-09-29T11:54:00Z">
              <w:r>
                <w:rPr>
                  <w:rFonts w:asciiTheme="minorHAnsi" w:hAnsiTheme="minorHAnsi" w:cstheme="minorHAnsi"/>
                  <w:color w:val="000000" w:themeColor="text1"/>
                </w:rPr>
                <w:t>Koostööprojektide</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arv</w:t>
              </w:r>
            </w:ins>
            <w:proofErr w:type="spellEnd"/>
            <w:del w:id="37" w:author="Liis Moor" w:date="2023-09-29T11:54:00Z">
              <w:r w:rsidR="00FE491A" w:rsidRPr="00773EF3" w:rsidDel="00FD1CEE">
                <w:rPr>
                  <w:rFonts w:asciiTheme="minorHAnsi" w:hAnsiTheme="minorHAnsi" w:cstheme="minorHAnsi"/>
                  <w:color w:val="000000" w:themeColor="text1"/>
                </w:rPr>
                <w:delText>Teadmussiirdega seotud projektide arv, sealhulgas nõustamine, koolitus ja teadmiste vahetamine kestliku, majandusliku, sotsiaalse, keskkonna- ja kliimasõbraliku tulemuslikkuse kohta</w:delText>
              </w:r>
            </w:del>
          </w:p>
        </w:tc>
        <w:tc>
          <w:tcPr>
            <w:tcW w:w="1981" w:type="dxa"/>
            <w:vAlign w:val="center"/>
          </w:tcPr>
          <w:p w14:paraId="36500241" w14:textId="77777777" w:rsidR="00DC6E6D" w:rsidRPr="00773EF3" w:rsidRDefault="00DC6E6D"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0</w:t>
            </w:r>
          </w:p>
        </w:tc>
        <w:tc>
          <w:tcPr>
            <w:tcW w:w="1403" w:type="dxa"/>
            <w:vAlign w:val="center"/>
          </w:tcPr>
          <w:p w14:paraId="36733A13" w14:textId="53B090FF" w:rsidR="00DC6E6D" w:rsidRPr="00773EF3" w:rsidRDefault="00FE491A"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4</w:t>
            </w:r>
          </w:p>
        </w:tc>
        <w:tc>
          <w:tcPr>
            <w:tcW w:w="1672" w:type="dxa"/>
            <w:vAlign w:val="center"/>
          </w:tcPr>
          <w:p w14:paraId="7D87C929" w14:textId="03FE43E7" w:rsidR="00DC6E6D" w:rsidRPr="00773EF3" w:rsidRDefault="007243C1"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KKLM</w:t>
            </w:r>
            <w:r w:rsidR="001C053F" w:rsidRPr="00773EF3">
              <w:rPr>
                <w:rFonts w:asciiTheme="minorHAnsi" w:hAnsiTheme="minorHAnsi" w:cstheme="minorHAnsi"/>
                <w:color w:val="000000" w:themeColor="text1"/>
              </w:rPr>
              <w:t xml:space="preserve"> </w:t>
            </w:r>
            <w:proofErr w:type="spellStart"/>
            <w:r w:rsidR="00DC6E6D" w:rsidRPr="00773EF3">
              <w:rPr>
                <w:rFonts w:asciiTheme="minorHAnsi" w:hAnsiTheme="minorHAnsi" w:cstheme="minorHAnsi"/>
                <w:color w:val="000000" w:themeColor="text1"/>
              </w:rPr>
              <w:t>tagasiside</w:t>
            </w:r>
            <w:proofErr w:type="spellEnd"/>
            <w:r w:rsidR="00DC6E6D" w:rsidRPr="00773EF3">
              <w:rPr>
                <w:rFonts w:asciiTheme="minorHAnsi" w:hAnsiTheme="minorHAnsi" w:cstheme="minorHAnsi"/>
                <w:color w:val="000000" w:themeColor="text1"/>
              </w:rPr>
              <w:t xml:space="preserve"> (e-PRIA)</w:t>
            </w:r>
          </w:p>
        </w:tc>
      </w:tr>
    </w:tbl>
    <w:p w14:paraId="40D9D3B1" w14:textId="77777777" w:rsidR="00D11505" w:rsidRPr="00773EF3" w:rsidRDefault="00D11505" w:rsidP="003A2369">
      <w:pPr>
        <w:rPr>
          <w:rFonts w:asciiTheme="minorHAnsi" w:hAnsiTheme="minorHAnsi" w:cstheme="minorHAnsi"/>
          <w:color w:val="FF0000"/>
          <w:lang w:val="et-EE"/>
        </w:rPr>
      </w:pPr>
    </w:p>
    <w:p w14:paraId="453044FA" w14:textId="468DD302" w:rsidR="003A2369" w:rsidRPr="00773EF3" w:rsidRDefault="003A2369" w:rsidP="003A2369">
      <w:pPr>
        <w:pStyle w:val="Caption"/>
        <w:keepNext/>
        <w:rPr>
          <w:rFonts w:asciiTheme="minorHAnsi" w:hAnsiTheme="minorHAnsi" w:cstheme="minorHAnsi"/>
          <w:lang w:val="et-EE"/>
        </w:rPr>
      </w:pPr>
      <w:r w:rsidRPr="00773EF3">
        <w:rPr>
          <w:rFonts w:asciiTheme="minorHAnsi" w:hAnsiTheme="minorHAnsi" w:cstheme="minorHAnsi"/>
        </w:rPr>
        <w:lastRenderedPageBreak/>
        <w:t>Tab</w:t>
      </w:r>
      <w:proofErr w:type="spellStart"/>
      <w:r w:rsidRPr="00773EF3">
        <w:rPr>
          <w:rFonts w:asciiTheme="minorHAnsi" w:hAnsiTheme="minorHAnsi" w:cstheme="minorHAnsi"/>
          <w:lang w:val="et-EE"/>
        </w:rPr>
        <w:t>el</w:t>
      </w:r>
      <w:proofErr w:type="spellEnd"/>
      <w:r w:rsidRPr="00773EF3">
        <w:rPr>
          <w:rFonts w:asciiTheme="minorHAnsi" w:hAnsiTheme="minorHAnsi" w:cstheme="minorHAnsi"/>
        </w:rPr>
        <w:t xml:space="preserve"> </w:t>
      </w:r>
      <w:r w:rsidR="008B425A" w:rsidRPr="00773EF3">
        <w:rPr>
          <w:rFonts w:asciiTheme="minorHAnsi" w:hAnsiTheme="minorHAnsi" w:cstheme="minorHAnsi"/>
          <w:lang w:val="et-EE"/>
        </w:rPr>
        <w:t>6</w:t>
      </w:r>
      <w:r w:rsidRPr="00773EF3">
        <w:rPr>
          <w:rFonts w:asciiTheme="minorHAnsi" w:hAnsiTheme="minorHAnsi" w:cstheme="minorHAnsi"/>
          <w:lang w:val="et-EE"/>
        </w:rPr>
        <w:t>. Meede 3: Koostöö arendamine</w:t>
      </w:r>
    </w:p>
    <w:tbl>
      <w:tblPr>
        <w:tblStyle w:val="TableGrid"/>
        <w:tblW w:w="0" w:type="auto"/>
        <w:tblLook w:val="04A0" w:firstRow="1" w:lastRow="0" w:firstColumn="1" w:lastColumn="0" w:noHBand="0" w:noVBand="1"/>
      </w:tblPr>
      <w:tblGrid>
        <w:gridCol w:w="2067"/>
        <w:gridCol w:w="6463"/>
      </w:tblGrid>
      <w:tr w:rsidR="003A2369" w:rsidRPr="00773EF3" w14:paraId="442A0774" w14:textId="77777777" w:rsidTr="00892671">
        <w:tc>
          <w:tcPr>
            <w:tcW w:w="2067" w:type="dxa"/>
          </w:tcPr>
          <w:p w14:paraId="67D30362" w14:textId="57436474" w:rsidR="003A2369" w:rsidRPr="00773EF3" w:rsidRDefault="003A2369" w:rsidP="00892671">
            <w:pPr>
              <w:rPr>
                <w:rFonts w:asciiTheme="minorHAnsi" w:hAnsiTheme="minorHAnsi" w:cstheme="minorHAnsi"/>
                <w:lang w:val="sv-FI"/>
              </w:rPr>
            </w:pPr>
            <w:r w:rsidRPr="00773EF3">
              <w:rPr>
                <w:rFonts w:asciiTheme="minorHAnsi" w:hAnsiTheme="minorHAnsi" w:cstheme="minorHAnsi"/>
                <w:lang w:val="sv-FI"/>
              </w:rPr>
              <w:t xml:space="preserve">Meetme osakaal </w:t>
            </w:r>
            <w:r w:rsidR="00B27238" w:rsidRPr="00773EF3">
              <w:rPr>
                <w:rFonts w:asciiTheme="minorHAnsi" w:hAnsiTheme="minorHAnsi" w:cstheme="minorHAnsi"/>
                <w:lang w:val="sv-FI"/>
              </w:rPr>
              <w:t>projektitoetuse eelarvest</w:t>
            </w:r>
          </w:p>
        </w:tc>
        <w:tc>
          <w:tcPr>
            <w:tcW w:w="6463" w:type="dxa"/>
          </w:tcPr>
          <w:p w14:paraId="195DF26D" w14:textId="694D97E6" w:rsidR="003A2369" w:rsidRPr="00773EF3" w:rsidRDefault="00AC51D5" w:rsidP="00892671">
            <w:pPr>
              <w:rPr>
                <w:rFonts w:asciiTheme="minorHAnsi" w:hAnsiTheme="minorHAnsi" w:cstheme="minorHAnsi"/>
                <w:lang w:val="et-EE"/>
              </w:rPr>
            </w:pPr>
            <w:r w:rsidRPr="00773EF3">
              <w:rPr>
                <w:rFonts w:asciiTheme="minorHAnsi" w:hAnsiTheme="minorHAnsi" w:cstheme="minorHAnsi"/>
                <w:lang w:val="et-EE"/>
              </w:rPr>
              <w:t>16</w:t>
            </w:r>
            <w:r w:rsidR="00DC6E6D" w:rsidRPr="00773EF3">
              <w:rPr>
                <w:rFonts w:asciiTheme="minorHAnsi" w:hAnsiTheme="minorHAnsi" w:cstheme="minorHAnsi"/>
                <w:lang w:val="et-EE"/>
              </w:rPr>
              <w:t>%</w:t>
            </w:r>
          </w:p>
        </w:tc>
      </w:tr>
      <w:tr w:rsidR="003A2369" w:rsidRPr="00773EF3" w14:paraId="66253A93" w14:textId="77777777" w:rsidTr="00892671">
        <w:tc>
          <w:tcPr>
            <w:tcW w:w="2067" w:type="dxa"/>
          </w:tcPr>
          <w:p w14:paraId="1B6CCE66" w14:textId="77777777" w:rsidR="003A2369" w:rsidRPr="00773EF3" w:rsidRDefault="003A2369" w:rsidP="00892671">
            <w:pPr>
              <w:rPr>
                <w:rFonts w:asciiTheme="minorHAnsi" w:hAnsiTheme="minorHAnsi" w:cstheme="minorHAnsi"/>
                <w:lang w:val="sv-FI"/>
              </w:rPr>
            </w:pPr>
            <w:r w:rsidRPr="00773EF3">
              <w:rPr>
                <w:rFonts w:asciiTheme="minorHAnsi" w:hAnsiTheme="minorHAnsi" w:cstheme="minorHAnsi"/>
                <w:lang w:val="sv-FI"/>
              </w:rPr>
              <w:t>Toetatavad tegevus-</w:t>
            </w:r>
          </w:p>
          <w:p w14:paraId="3836F00E" w14:textId="77777777" w:rsidR="003A2369" w:rsidRPr="00773EF3" w:rsidRDefault="003A2369" w:rsidP="00892671">
            <w:pPr>
              <w:rPr>
                <w:rFonts w:asciiTheme="minorHAnsi" w:hAnsiTheme="minorHAnsi" w:cstheme="minorHAnsi"/>
                <w:lang w:val="sv-FI"/>
              </w:rPr>
            </w:pPr>
            <w:r w:rsidRPr="00773EF3">
              <w:rPr>
                <w:rFonts w:asciiTheme="minorHAnsi" w:hAnsiTheme="minorHAnsi" w:cstheme="minorHAnsi"/>
                <w:lang w:val="sv-FI"/>
              </w:rPr>
              <w:t>valdkonnad</w:t>
            </w:r>
          </w:p>
        </w:tc>
        <w:tc>
          <w:tcPr>
            <w:tcW w:w="6463" w:type="dxa"/>
          </w:tcPr>
          <w:p w14:paraId="2EA40A20" w14:textId="286D0ABC" w:rsidR="003A2369" w:rsidRPr="00773EF3" w:rsidRDefault="00A01684" w:rsidP="00F96FD6">
            <w:pPr>
              <w:jc w:val="both"/>
              <w:rPr>
                <w:rFonts w:asciiTheme="minorHAnsi" w:hAnsiTheme="minorHAnsi" w:cstheme="minorHAnsi"/>
                <w:lang w:val="sv-FI"/>
              </w:rPr>
            </w:pPr>
            <w:r w:rsidRPr="00773EF3">
              <w:rPr>
                <w:rFonts w:asciiTheme="minorHAnsi" w:hAnsiTheme="minorHAnsi" w:cstheme="minorHAnsi"/>
                <w:spacing w:val="-2"/>
                <w:lang w:val="sv-FI"/>
              </w:rPr>
              <w:t>S</w:t>
            </w:r>
            <w:r w:rsidR="003A2369" w:rsidRPr="00773EF3">
              <w:rPr>
                <w:rFonts w:asciiTheme="minorHAnsi" w:hAnsiTheme="minorHAnsi" w:cstheme="minorHAnsi"/>
                <w:lang w:val="sv-FI"/>
              </w:rPr>
              <w:t>i</w:t>
            </w:r>
            <w:r w:rsidR="003A2369" w:rsidRPr="00773EF3">
              <w:rPr>
                <w:rFonts w:asciiTheme="minorHAnsi" w:hAnsiTheme="minorHAnsi" w:cstheme="minorHAnsi"/>
                <w:spacing w:val="1"/>
                <w:lang w:val="sv-FI"/>
              </w:rPr>
              <w:t>s</w:t>
            </w:r>
            <w:r w:rsidR="003A2369" w:rsidRPr="00773EF3">
              <w:rPr>
                <w:rFonts w:asciiTheme="minorHAnsi" w:hAnsiTheme="minorHAnsi" w:cstheme="minorHAnsi"/>
                <w:spacing w:val="-1"/>
                <w:lang w:val="sv-FI"/>
              </w:rPr>
              <w:t>e</w:t>
            </w:r>
            <w:r w:rsidR="003A2369" w:rsidRPr="00773EF3">
              <w:rPr>
                <w:rFonts w:asciiTheme="minorHAnsi" w:hAnsiTheme="minorHAnsi" w:cstheme="minorHAnsi"/>
                <w:lang w:val="sv-FI"/>
              </w:rPr>
              <w:t>riiklike</w:t>
            </w:r>
            <w:r w:rsidRPr="00773EF3">
              <w:rPr>
                <w:rFonts w:asciiTheme="minorHAnsi" w:hAnsiTheme="minorHAnsi" w:cstheme="minorHAnsi"/>
                <w:lang w:val="sv-FI"/>
              </w:rPr>
              <w:t xml:space="preserve"> ja p</w:t>
            </w:r>
            <w:r w:rsidRPr="00773EF3">
              <w:rPr>
                <w:rFonts w:asciiTheme="minorHAnsi" w:hAnsiTheme="minorHAnsi" w:cstheme="minorHAnsi"/>
                <w:spacing w:val="-2"/>
                <w:lang w:val="sv-FI"/>
              </w:rPr>
              <w:t>iiriüleste</w:t>
            </w:r>
            <w:r w:rsidR="003A2369" w:rsidRPr="00773EF3">
              <w:rPr>
                <w:rFonts w:asciiTheme="minorHAnsi" w:hAnsiTheme="minorHAnsi" w:cstheme="minorHAnsi"/>
                <w:lang w:val="sv-FI"/>
              </w:rPr>
              <w:t xml:space="preserve"> koostööpr</w:t>
            </w:r>
            <w:r w:rsidR="003A2369" w:rsidRPr="00773EF3">
              <w:rPr>
                <w:rFonts w:asciiTheme="minorHAnsi" w:hAnsiTheme="minorHAnsi" w:cstheme="minorHAnsi"/>
                <w:spacing w:val="-1"/>
                <w:lang w:val="sv-FI"/>
              </w:rPr>
              <w:t>o</w:t>
            </w:r>
            <w:r w:rsidR="003A2369" w:rsidRPr="00773EF3">
              <w:rPr>
                <w:rFonts w:asciiTheme="minorHAnsi" w:hAnsiTheme="minorHAnsi" w:cstheme="minorHAnsi"/>
                <w:lang w:val="sv-FI"/>
              </w:rPr>
              <w:t>jektide k</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v</w:t>
            </w:r>
            <w:r w:rsidR="003A2369" w:rsidRPr="00773EF3">
              <w:rPr>
                <w:rFonts w:asciiTheme="minorHAnsi" w:hAnsiTheme="minorHAnsi" w:cstheme="minorHAnsi"/>
                <w:spacing w:val="-1"/>
                <w:lang w:val="sv-FI"/>
              </w:rPr>
              <w:t>a</w:t>
            </w:r>
            <w:r w:rsidR="003A2369" w:rsidRPr="00773EF3">
              <w:rPr>
                <w:rFonts w:asciiTheme="minorHAnsi" w:hAnsiTheme="minorHAnsi" w:cstheme="minorHAnsi"/>
                <w:spacing w:val="2"/>
                <w:lang w:val="sv-FI"/>
              </w:rPr>
              <w:t>n</w:t>
            </w:r>
            <w:r w:rsidR="003A2369" w:rsidRPr="00773EF3">
              <w:rPr>
                <w:rFonts w:asciiTheme="minorHAnsi" w:hAnsiTheme="minorHAnsi" w:cstheme="minorHAnsi"/>
                <w:lang w:val="sv-FI"/>
              </w:rPr>
              <w:t>d</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m</w:t>
            </w:r>
            <w:r w:rsidR="003A2369" w:rsidRPr="00773EF3">
              <w:rPr>
                <w:rFonts w:asciiTheme="minorHAnsi" w:hAnsiTheme="minorHAnsi" w:cstheme="minorHAnsi"/>
                <w:spacing w:val="1"/>
                <w:lang w:val="sv-FI"/>
              </w:rPr>
              <w:t>i</w:t>
            </w:r>
            <w:r w:rsidR="003A2369" w:rsidRPr="00773EF3">
              <w:rPr>
                <w:rFonts w:asciiTheme="minorHAnsi" w:hAnsiTheme="minorHAnsi" w:cstheme="minorHAnsi"/>
                <w:lang w:val="sv-FI"/>
              </w:rPr>
              <w:t>ne</w:t>
            </w:r>
            <w:r w:rsidR="003A2369" w:rsidRPr="00773EF3">
              <w:rPr>
                <w:rFonts w:asciiTheme="minorHAnsi" w:hAnsiTheme="minorHAnsi" w:cstheme="minorHAnsi"/>
                <w:spacing w:val="-1"/>
                <w:lang w:val="sv-FI"/>
              </w:rPr>
              <w:t xml:space="preserve"> </w:t>
            </w:r>
            <w:r w:rsidR="003A2369" w:rsidRPr="00773EF3">
              <w:rPr>
                <w:rFonts w:asciiTheme="minorHAnsi" w:hAnsiTheme="minorHAnsi" w:cstheme="minorHAnsi"/>
                <w:lang w:val="sv-FI"/>
              </w:rPr>
              <w:t xml:space="preserve">ja </w:t>
            </w:r>
            <w:r w:rsidR="003A2369" w:rsidRPr="00773EF3">
              <w:rPr>
                <w:rFonts w:asciiTheme="minorHAnsi" w:hAnsiTheme="minorHAnsi" w:cstheme="minorHAnsi"/>
                <w:spacing w:val="-1"/>
                <w:lang w:val="sv-FI"/>
              </w:rPr>
              <w:t>e</w:t>
            </w:r>
            <w:r w:rsidR="003A2369" w:rsidRPr="00773EF3">
              <w:rPr>
                <w:rFonts w:asciiTheme="minorHAnsi" w:hAnsiTheme="minorHAnsi" w:cstheme="minorHAnsi"/>
                <w:lang w:val="sv-FI"/>
              </w:rPr>
              <w:t>l</w:t>
            </w:r>
            <w:r w:rsidR="003A2369" w:rsidRPr="00773EF3">
              <w:rPr>
                <w:rFonts w:asciiTheme="minorHAnsi" w:hAnsiTheme="minorHAnsi" w:cstheme="minorHAnsi"/>
                <w:spacing w:val="1"/>
                <w:lang w:val="sv-FI"/>
              </w:rPr>
              <w:t>l</w:t>
            </w:r>
            <w:r w:rsidR="003A2369" w:rsidRPr="00773EF3">
              <w:rPr>
                <w:rFonts w:asciiTheme="minorHAnsi" w:hAnsiTheme="minorHAnsi" w:cstheme="minorHAnsi"/>
                <w:lang w:val="sv-FI"/>
              </w:rPr>
              <w:t>uvi</w:t>
            </w:r>
            <w:r w:rsidR="003A2369" w:rsidRPr="00773EF3">
              <w:rPr>
                <w:rFonts w:asciiTheme="minorHAnsi" w:hAnsiTheme="minorHAnsi" w:cstheme="minorHAnsi"/>
                <w:spacing w:val="1"/>
                <w:lang w:val="sv-FI"/>
              </w:rPr>
              <w:t>i</w:t>
            </w:r>
            <w:r w:rsidR="003A2369" w:rsidRPr="00773EF3">
              <w:rPr>
                <w:rFonts w:asciiTheme="minorHAnsi" w:hAnsiTheme="minorHAnsi" w:cstheme="minorHAnsi"/>
                <w:lang w:val="sv-FI"/>
              </w:rPr>
              <w:t>m</w:t>
            </w:r>
            <w:r w:rsidR="003A2369" w:rsidRPr="00773EF3">
              <w:rPr>
                <w:rFonts w:asciiTheme="minorHAnsi" w:hAnsiTheme="minorHAnsi" w:cstheme="minorHAnsi"/>
                <w:spacing w:val="1"/>
                <w:lang w:val="sv-FI"/>
              </w:rPr>
              <w:t>i</w:t>
            </w:r>
            <w:r w:rsidR="003A2369" w:rsidRPr="00773EF3">
              <w:rPr>
                <w:rFonts w:asciiTheme="minorHAnsi" w:hAnsiTheme="minorHAnsi" w:cstheme="minorHAnsi"/>
                <w:lang w:val="sv-FI"/>
              </w:rPr>
              <w:t>ne</w:t>
            </w:r>
            <w:r w:rsidR="003A2369" w:rsidRPr="00773EF3">
              <w:rPr>
                <w:rFonts w:asciiTheme="minorHAnsi" w:hAnsiTheme="minorHAnsi" w:cstheme="minorHAnsi"/>
                <w:spacing w:val="-1"/>
                <w:lang w:val="sv-FI"/>
              </w:rPr>
              <w:t xml:space="preserve"> </w:t>
            </w:r>
            <w:r w:rsidR="003A2369" w:rsidRPr="00773EF3">
              <w:rPr>
                <w:rFonts w:asciiTheme="minorHAnsi" w:hAnsiTheme="minorHAnsi" w:cstheme="minorHAnsi"/>
                <w:lang w:val="sv-FI"/>
              </w:rPr>
              <w:t>str</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te</w:t>
            </w:r>
            <w:r w:rsidR="003A2369" w:rsidRPr="00773EF3">
              <w:rPr>
                <w:rFonts w:asciiTheme="minorHAnsi" w:hAnsiTheme="minorHAnsi" w:cstheme="minorHAnsi"/>
                <w:spacing w:val="1"/>
                <w:lang w:val="sv-FI"/>
              </w:rPr>
              <w:t>e</w:t>
            </w:r>
            <w:r w:rsidR="003A2369" w:rsidRPr="00773EF3">
              <w:rPr>
                <w:rFonts w:asciiTheme="minorHAnsi" w:hAnsiTheme="minorHAnsi" w:cstheme="minorHAnsi"/>
                <w:spacing w:val="-2"/>
                <w:lang w:val="sv-FI"/>
              </w:rPr>
              <w:t>g</w:t>
            </w:r>
            <w:r w:rsidR="003A2369" w:rsidRPr="00773EF3">
              <w:rPr>
                <w:rFonts w:asciiTheme="minorHAnsi" w:hAnsiTheme="minorHAnsi" w:cstheme="minorHAnsi"/>
                <w:lang w:val="sv-FI"/>
              </w:rPr>
              <w:t>ia vis</w:t>
            </w:r>
            <w:r w:rsidR="003A2369" w:rsidRPr="00773EF3">
              <w:rPr>
                <w:rFonts w:asciiTheme="minorHAnsi" w:hAnsiTheme="minorHAnsi" w:cstheme="minorHAnsi"/>
                <w:spacing w:val="1"/>
                <w:lang w:val="sv-FI"/>
              </w:rPr>
              <w:t>i</w:t>
            </w:r>
            <w:r w:rsidR="003A2369" w:rsidRPr="00773EF3">
              <w:rPr>
                <w:rFonts w:asciiTheme="minorHAnsi" w:hAnsiTheme="minorHAnsi" w:cstheme="minorHAnsi"/>
                <w:lang w:val="sv-FI"/>
              </w:rPr>
              <w:t xml:space="preserve">ooni </w:t>
            </w:r>
            <w:r w:rsidR="003A2369" w:rsidRPr="00773EF3">
              <w:rPr>
                <w:rFonts w:asciiTheme="minorHAnsi" w:hAnsiTheme="minorHAnsi" w:cstheme="minorHAnsi"/>
                <w:spacing w:val="1"/>
                <w:lang w:val="sv-FI"/>
              </w:rPr>
              <w:t>j</w:t>
            </w:r>
            <w:r w:rsidR="003A2369" w:rsidRPr="00773EF3">
              <w:rPr>
                <w:rFonts w:asciiTheme="minorHAnsi" w:hAnsiTheme="minorHAnsi" w:cstheme="minorHAnsi"/>
                <w:lang w:val="sv-FI"/>
              </w:rPr>
              <w:t>a</w:t>
            </w:r>
            <w:r w:rsidR="003A2369" w:rsidRPr="00773EF3">
              <w:rPr>
                <w:rFonts w:asciiTheme="minorHAnsi" w:hAnsiTheme="minorHAnsi" w:cstheme="minorHAnsi"/>
                <w:spacing w:val="-1"/>
                <w:lang w:val="sv-FI"/>
              </w:rPr>
              <w:t xml:space="preserve"> </w:t>
            </w:r>
            <w:r w:rsidR="00AB78F0" w:rsidRPr="00773EF3">
              <w:rPr>
                <w:rFonts w:asciiTheme="minorHAnsi" w:hAnsiTheme="minorHAnsi" w:cstheme="minorHAnsi"/>
                <w:spacing w:val="-1"/>
                <w:lang w:val="sv-FI"/>
              </w:rPr>
              <w:t xml:space="preserve">horisontaalsete </w:t>
            </w:r>
            <w:r w:rsidR="003A2369" w:rsidRPr="00773EF3">
              <w:rPr>
                <w:rFonts w:asciiTheme="minorHAnsi" w:hAnsiTheme="minorHAnsi" w:cstheme="minorHAnsi"/>
                <w:spacing w:val="-1"/>
                <w:lang w:val="sv-FI"/>
              </w:rPr>
              <w:t>ee</w:t>
            </w:r>
            <w:r w:rsidR="003A2369" w:rsidRPr="00773EF3">
              <w:rPr>
                <w:rFonts w:asciiTheme="minorHAnsi" w:hAnsiTheme="minorHAnsi" w:cstheme="minorHAnsi"/>
                <w:lang w:val="sv-FI"/>
              </w:rPr>
              <w:t>smä</w:t>
            </w:r>
            <w:r w:rsidR="003A2369" w:rsidRPr="00773EF3">
              <w:rPr>
                <w:rFonts w:asciiTheme="minorHAnsi" w:hAnsiTheme="minorHAnsi" w:cstheme="minorHAnsi"/>
                <w:spacing w:val="-1"/>
                <w:lang w:val="sv-FI"/>
              </w:rPr>
              <w:t>r</w:t>
            </w:r>
            <w:r w:rsidR="003A2369" w:rsidRPr="00773EF3">
              <w:rPr>
                <w:rFonts w:asciiTheme="minorHAnsi" w:hAnsiTheme="minorHAnsi" w:cstheme="minorHAnsi"/>
                <w:lang w:val="sv-FI"/>
              </w:rPr>
              <w:t>kid</w:t>
            </w:r>
            <w:r w:rsidR="003A2369" w:rsidRPr="00773EF3">
              <w:rPr>
                <w:rFonts w:asciiTheme="minorHAnsi" w:hAnsiTheme="minorHAnsi" w:cstheme="minorHAnsi"/>
                <w:spacing w:val="2"/>
                <w:lang w:val="sv-FI"/>
              </w:rPr>
              <w:t>e</w:t>
            </w:r>
            <w:r w:rsidR="003A2369" w:rsidRPr="00773EF3">
              <w:rPr>
                <w:rFonts w:asciiTheme="minorHAnsi" w:hAnsiTheme="minorHAnsi" w:cstheme="minorHAnsi"/>
                <w:spacing w:val="-2"/>
                <w:lang w:val="sv-FI"/>
              </w:rPr>
              <w:t>g</w:t>
            </w:r>
            <w:r w:rsidR="003A2369" w:rsidRPr="00773EF3">
              <w:rPr>
                <w:rFonts w:asciiTheme="minorHAnsi" w:hAnsiTheme="minorHAnsi" w:cstheme="minorHAnsi"/>
                <w:lang w:val="sv-FI"/>
              </w:rPr>
              <w:t>a</w:t>
            </w:r>
            <w:r w:rsidR="003A2369" w:rsidRPr="00773EF3">
              <w:rPr>
                <w:rFonts w:asciiTheme="minorHAnsi" w:hAnsiTheme="minorHAnsi" w:cstheme="minorHAnsi"/>
                <w:spacing w:val="1"/>
                <w:lang w:val="sv-FI"/>
              </w:rPr>
              <w:t xml:space="preserve"> </w:t>
            </w:r>
            <w:r w:rsidR="003A2369" w:rsidRPr="00773EF3">
              <w:rPr>
                <w:rFonts w:asciiTheme="minorHAnsi" w:hAnsiTheme="minorHAnsi" w:cstheme="minorHAnsi"/>
                <w:lang w:val="sv-FI"/>
              </w:rPr>
              <w:t>s</w:t>
            </w:r>
            <w:r w:rsidR="003A2369" w:rsidRPr="00773EF3">
              <w:rPr>
                <w:rFonts w:asciiTheme="minorHAnsi" w:hAnsiTheme="minorHAnsi" w:cstheme="minorHAnsi"/>
                <w:spacing w:val="-1"/>
                <w:lang w:val="sv-FI"/>
              </w:rPr>
              <w:t>e</w:t>
            </w:r>
            <w:r w:rsidR="003A2369" w:rsidRPr="00773EF3">
              <w:rPr>
                <w:rFonts w:asciiTheme="minorHAnsi" w:hAnsiTheme="minorHAnsi" w:cstheme="minorHAnsi"/>
                <w:lang w:val="sv-FI"/>
              </w:rPr>
              <w:t>otud valdkond</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d</w:t>
            </w:r>
            <w:r w:rsidR="003A2369" w:rsidRPr="00773EF3">
              <w:rPr>
                <w:rFonts w:asciiTheme="minorHAnsi" w:hAnsiTheme="minorHAnsi" w:cstheme="minorHAnsi"/>
                <w:spacing w:val="-1"/>
                <w:lang w:val="sv-FI"/>
              </w:rPr>
              <w:t>e</w:t>
            </w:r>
            <w:r w:rsidR="003A2369" w:rsidRPr="00773EF3">
              <w:rPr>
                <w:rFonts w:asciiTheme="minorHAnsi" w:hAnsiTheme="minorHAnsi" w:cstheme="minorHAnsi"/>
                <w:lang w:val="sv-FI"/>
              </w:rPr>
              <w:t>s</w:t>
            </w:r>
          </w:p>
        </w:tc>
      </w:tr>
      <w:tr w:rsidR="003A2369" w:rsidRPr="00773EF3" w14:paraId="3269984D" w14:textId="77777777" w:rsidTr="00892671">
        <w:tc>
          <w:tcPr>
            <w:tcW w:w="2067" w:type="dxa"/>
          </w:tcPr>
          <w:p w14:paraId="3D450826" w14:textId="77777777" w:rsidR="003A2369" w:rsidRPr="00773EF3" w:rsidRDefault="003A2369" w:rsidP="00892671">
            <w:pPr>
              <w:rPr>
                <w:rFonts w:asciiTheme="minorHAnsi" w:hAnsiTheme="minorHAnsi" w:cstheme="minorHAnsi"/>
                <w:lang w:val="sv-FI"/>
              </w:rPr>
            </w:pPr>
            <w:r w:rsidRPr="00773EF3">
              <w:rPr>
                <w:rFonts w:asciiTheme="minorHAnsi" w:hAnsiTheme="minorHAnsi" w:cstheme="minorHAnsi"/>
                <w:lang w:val="sv-FI"/>
              </w:rPr>
              <w:t>Abikõlbulikud</w:t>
            </w:r>
          </w:p>
          <w:p w14:paraId="1C565F1E" w14:textId="77777777" w:rsidR="003A2369" w:rsidRPr="00773EF3" w:rsidRDefault="003A2369" w:rsidP="00892671">
            <w:pPr>
              <w:rPr>
                <w:rFonts w:asciiTheme="minorHAnsi" w:hAnsiTheme="minorHAnsi" w:cstheme="minorHAnsi"/>
                <w:lang w:val="sv-FI"/>
              </w:rPr>
            </w:pPr>
            <w:r w:rsidRPr="00773EF3">
              <w:rPr>
                <w:rFonts w:asciiTheme="minorHAnsi" w:hAnsiTheme="minorHAnsi" w:cstheme="minorHAnsi"/>
                <w:lang w:val="sv-FI"/>
              </w:rPr>
              <w:t>tegevused</w:t>
            </w:r>
          </w:p>
        </w:tc>
        <w:tc>
          <w:tcPr>
            <w:tcW w:w="6463" w:type="dxa"/>
          </w:tcPr>
          <w:p w14:paraId="388BB60D" w14:textId="45A08B35" w:rsidR="003A2369" w:rsidRPr="00773EF3" w:rsidRDefault="00AB78F0" w:rsidP="002C4F6F">
            <w:pPr>
              <w:pStyle w:val="ListParagraph"/>
              <w:numPr>
                <w:ilvl w:val="0"/>
                <w:numId w:val="2"/>
              </w:numPr>
              <w:ind w:left="458" w:hanging="283"/>
              <w:rPr>
                <w:rFonts w:asciiTheme="minorHAnsi" w:hAnsiTheme="minorHAnsi" w:cstheme="minorHAnsi"/>
              </w:rPr>
            </w:pPr>
            <w:proofErr w:type="spellStart"/>
            <w:r w:rsidRPr="00773EF3">
              <w:rPr>
                <w:rFonts w:asciiTheme="minorHAnsi" w:hAnsiTheme="minorHAnsi" w:cstheme="minorHAnsi"/>
                <w:position w:val="-1"/>
              </w:rPr>
              <w:t>K</w:t>
            </w:r>
            <w:r w:rsidR="003A2369" w:rsidRPr="00773EF3">
              <w:rPr>
                <w:rFonts w:asciiTheme="minorHAnsi" w:hAnsiTheme="minorHAnsi" w:cstheme="minorHAnsi"/>
                <w:position w:val="-1"/>
              </w:rPr>
              <w:t>oostööproj</w:t>
            </w:r>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kt</w:t>
            </w:r>
            <w:r w:rsidR="003A2369" w:rsidRPr="00773EF3">
              <w:rPr>
                <w:rFonts w:asciiTheme="minorHAnsi" w:hAnsiTheme="minorHAnsi" w:cstheme="minorHAnsi"/>
                <w:spacing w:val="1"/>
                <w:position w:val="-1"/>
              </w:rPr>
              <w:t>i</w:t>
            </w:r>
            <w:r w:rsidR="003A2369" w:rsidRPr="00773EF3">
              <w:rPr>
                <w:rFonts w:asciiTheme="minorHAnsi" w:hAnsiTheme="minorHAnsi" w:cstheme="minorHAnsi"/>
                <w:position w:val="-1"/>
              </w:rPr>
              <w:t>de</w:t>
            </w:r>
            <w:proofErr w:type="spellEnd"/>
            <w:r w:rsidR="003A2369" w:rsidRPr="00773EF3">
              <w:rPr>
                <w:rFonts w:asciiTheme="minorHAnsi" w:hAnsiTheme="minorHAnsi" w:cstheme="minorHAnsi"/>
                <w:spacing w:val="-1"/>
                <w:position w:val="-1"/>
              </w:rPr>
              <w:t xml:space="preserve"> </w:t>
            </w:r>
            <w:proofErr w:type="spellStart"/>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t</w:t>
            </w:r>
            <w:r w:rsidR="003A2369" w:rsidRPr="00773EF3">
              <w:rPr>
                <w:rFonts w:asciiTheme="minorHAnsi" w:hAnsiTheme="minorHAnsi" w:cstheme="minorHAnsi"/>
                <w:spacing w:val="1"/>
                <w:position w:val="-1"/>
              </w:rPr>
              <w:t>t</w:t>
            </w:r>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v</w:t>
            </w:r>
            <w:r w:rsidR="003A2369" w:rsidRPr="00773EF3">
              <w:rPr>
                <w:rFonts w:asciiTheme="minorHAnsi" w:hAnsiTheme="minorHAnsi" w:cstheme="minorHAnsi"/>
                <w:spacing w:val="-1"/>
                <w:position w:val="-1"/>
              </w:rPr>
              <w:t>a</w:t>
            </w:r>
            <w:r w:rsidR="003A2369" w:rsidRPr="00773EF3">
              <w:rPr>
                <w:rFonts w:asciiTheme="minorHAnsi" w:hAnsiTheme="minorHAnsi" w:cstheme="minorHAnsi"/>
                <w:position w:val="-1"/>
              </w:rPr>
              <w:t>l</w:t>
            </w:r>
            <w:r w:rsidR="003A2369" w:rsidRPr="00773EF3">
              <w:rPr>
                <w:rFonts w:asciiTheme="minorHAnsi" w:hAnsiTheme="minorHAnsi" w:cstheme="minorHAnsi"/>
                <w:spacing w:val="1"/>
                <w:position w:val="-1"/>
              </w:rPr>
              <w:t>m</w:t>
            </w:r>
            <w:r w:rsidR="003A2369" w:rsidRPr="00773EF3">
              <w:rPr>
                <w:rFonts w:asciiTheme="minorHAnsi" w:hAnsiTheme="minorHAnsi" w:cstheme="minorHAnsi"/>
                <w:position w:val="-1"/>
              </w:rPr>
              <w:t>is</w:t>
            </w:r>
            <w:r w:rsidR="003A2369" w:rsidRPr="00773EF3">
              <w:rPr>
                <w:rFonts w:asciiTheme="minorHAnsi" w:hAnsiTheme="minorHAnsi" w:cstheme="minorHAnsi"/>
                <w:spacing w:val="1"/>
                <w:position w:val="-1"/>
              </w:rPr>
              <w:t>t</w:t>
            </w:r>
            <w:r w:rsidR="003A2369" w:rsidRPr="00773EF3">
              <w:rPr>
                <w:rFonts w:asciiTheme="minorHAnsi" w:hAnsiTheme="minorHAnsi" w:cstheme="minorHAnsi"/>
                <w:spacing w:val="-1"/>
                <w:position w:val="-1"/>
              </w:rPr>
              <w:t>a</w:t>
            </w:r>
            <w:r w:rsidR="003A2369" w:rsidRPr="00773EF3">
              <w:rPr>
                <w:rFonts w:asciiTheme="minorHAnsi" w:hAnsiTheme="minorHAnsi" w:cstheme="minorHAnsi"/>
                <w:position w:val="-1"/>
              </w:rPr>
              <w:t>m</w:t>
            </w:r>
            <w:r w:rsidR="003A2369" w:rsidRPr="00773EF3">
              <w:rPr>
                <w:rFonts w:asciiTheme="minorHAnsi" w:hAnsiTheme="minorHAnsi" w:cstheme="minorHAnsi"/>
                <w:spacing w:val="1"/>
                <w:position w:val="-1"/>
              </w:rPr>
              <w:t>i</w:t>
            </w:r>
            <w:r w:rsidR="003A2369" w:rsidRPr="00773EF3">
              <w:rPr>
                <w:rFonts w:asciiTheme="minorHAnsi" w:hAnsiTheme="minorHAnsi" w:cstheme="minorHAnsi"/>
                <w:position w:val="-1"/>
              </w:rPr>
              <w:t>ne</w:t>
            </w:r>
            <w:proofErr w:type="spellEnd"/>
          </w:p>
          <w:p w14:paraId="62D3D462" w14:textId="6F5DC186" w:rsidR="003A2369" w:rsidRPr="00773EF3" w:rsidRDefault="00AB78F0" w:rsidP="002C4F6F">
            <w:pPr>
              <w:pStyle w:val="ListParagraph"/>
              <w:numPr>
                <w:ilvl w:val="0"/>
                <w:numId w:val="2"/>
              </w:numPr>
              <w:tabs>
                <w:tab w:val="left" w:pos="460"/>
              </w:tabs>
              <w:ind w:left="458" w:right="158" w:hanging="283"/>
              <w:rPr>
                <w:rFonts w:asciiTheme="minorHAnsi" w:hAnsiTheme="minorHAnsi" w:cstheme="minorHAnsi"/>
                <w:lang w:val="sv-FI"/>
              </w:rPr>
            </w:pPr>
            <w:r w:rsidRPr="00773EF3">
              <w:rPr>
                <w:rFonts w:asciiTheme="minorHAnsi" w:hAnsiTheme="minorHAnsi" w:cstheme="minorHAnsi"/>
                <w:lang w:val="sv-FI"/>
              </w:rPr>
              <w:t>P</w:t>
            </w:r>
            <w:r w:rsidR="003A2369" w:rsidRPr="00773EF3">
              <w:rPr>
                <w:rFonts w:asciiTheme="minorHAnsi" w:hAnsiTheme="minorHAnsi" w:cstheme="minorHAnsi"/>
                <w:lang w:val="sv-FI"/>
              </w:rPr>
              <w:t>i</w:t>
            </w:r>
            <w:r w:rsidR="003A2369" w:rsidRPr="00773EF3">
              <w:rPr>
                <w:rFonts w:asciiTheme="minorHAnsi" w:hAnsiTheme="minorHAnsi" w:cstheme="minorHAnsi"/>
                <w:spacing w:val="1"/>
                <w:lang w:val="sv-FI"/>
              </w:rPr>
              <w:t>i</w:t>
            </w:r>
            <w:r w:rsidR="003A2369" w:rsidRPr="00773EF3">
              <w:rPr>
                <w:rFonts w:asciiTheme="minorHAnsi" w:hAnsiTheme="minorHAnsi" w:cstheme="minorHAnsi"/>
                <w:lang w:val="sv-FI"/>
              </w:rPr>
              <w:t>rkon</w:t>
            </w:r>
            <w:r w:rsidR="003A2369" w:rsidRPr="00773EF3">
              <w:rPr>
                <w:rFonts w:asciiTheme="minorHAnsi" w:hAnsiTheme="minorHAnsi" w:cstheme="minorHAnsi"/>
                <w:spacing w:val="-1"/>
                <w:lang w:val="sv-FI"/>
              </w:rPr>
              <w:t>d</w:t>
            </w:r>
            <w:r w:rsidR="003A2369" w:rsidRPr="00773EF3">
              <w:rPr>
                <w:rFonts w:asciiTheme="minorHAnsi" w:hAnsiTheme="minorHAnsi" w:cstheme="minorHAnsi"/>
                <w:lang w:val="sv-FI"/>
              </w:rPr>
              <w:t>a</w:t>
            </w:r>
            <w:r w:rsidR="003A2369" w:rsidRPr="00773EF3">
              <w:rPr>
                <w:rFonts w:asciiTheme="minorHAnsi" w:hAnsiTheme="minorHAnsi" w:cstheme="minorHAnsi"/>
                <w:spacing w:val="-1"/>
                <w:lang w:val="sv-FI"/>
              </w:rPr>
              <w:t xml:space="preserve"> </w:t>
            </w:r>
            <w:r w:rsidR="003A2369" w:rsidRPr="00773EF3">
              <w:rPr>
                <w:rFonts w:asciiTheme="minorHAnsi" w:hAnsiTheme="minorHAnsi" w:cstheme="minorHAnsi"/>
                <w:lang w:val="sv-FI"/>
              </w:rPr>
              <w:t>tu</w:t>
            </w:r>
            <w:r w:rsidR="003A2369" w:rsidRPr="00773EF3">
              <w:rPr>
                <w:rFonts w:asciiTheme="minorHAnsi" w:hAnsiTheme="minorHAnsi" w:cstheme="minorHAnsi"/>
                <w:spacing w:val="1"/>
                <w:lang w:val="sv-FI"/>
              </w:rPr>
              <w:t>t</w:t>
            </w:r>
            <w:r w:rsidR="003A2369" w:rsidRPr="00773EF3">
              <w:rPr>
                <w:rFonts w:asciiTheme="minorHAnsi" w:hAnsiTheme="minorHAnsi" w:cstheme="minorHAnsi"/>
                <w:lang w:val="sv-FI"/>
              </w:rPr>
              <w:t>vust</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v</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d r</w:t>
            </w:r>
            <w:r w:rsidR="003A2369" w:rsidRPr="00773EF3">
              <w:rPr>
                <w:rFonts w:asciiTheme="minorHAnsi" w:hAnsiTheme="minorHAnsi" w:cstheme="minorHAnsi"/>
                <w:spacing w:val="-2"/>
                <w:lang w:val="sv-FI"/>
              </w:rPr>
              <w:t>e</w:t>
            </w:r>
            <w:r w:rsidR="003A2369" w:rsidRPr="00773EF3">
              <w:rPr>
                <w:rFonts w:asciiTheme="minorHAnsi" w:hAnsiTheme="minorHAnsi" w:cstheme="minorHAnsi"/>
                <w:lang w:val="sv-FI"/>
              </w:rPr>
              <w:t>k</w:t>
            </w:r>
            <w:r w:rsidR="003A2369" w:rsidRPr="00773EF3">
              <w:rPr>
                <w:rFonts w:asciiTheme="minorHAnsi" w:hAnsiTheme="minorHAnsi" w:cstheme="minorHAnsi"/>
                <w:spacing w:val="3"/>
                <w:lang w:val="sv-FI"/>
              </w:rPr>
              <w:t>l</w:t>
            </w:r>
            <w:r w:rsidR="003A2369" w:rsidRPr="00773EF3">
              <w:rPr>
                <w:rFonts w:asciiTheme="minorHAnsi" w:hAnsiTheme="minorHAnsi" w:cstheme="minorHAnsi"/>
                <w:spacing w:val="-1"/>
                <w:lang w:val="sv-FI"/>
              </w:rPr>
              <w:t>aa</w:t>
            </w:r>
            <w:r w:rsidR="003A2369" w:rsidRPr="00773EF3">
              <w:rPr>
                <w:rFonts w:asciiTheme="minorHAnsi" w:hAnsiTheme="minorHAnsi" w:cstheme="minorHAnsi"/>
                <w:lang w:val="sv-FI"/>
              </w:rPr>
              <w:t>m- ja turundusteg</w:t>
            </w:r>
            <w:r w:rsidR="003A2369" w:rsidRPr="00773EF3">
              <w:rPr>
                <w:rFonts w:asciiTheme="minorHAnsi" w:hAnsiTheme="minorHAnsi" w:cstheme="minorHAnsi"/>
                <w:spacing w:val="-1"/>
                <w:lang w:val="sv-FI"/>
              </w:rPr>
              <w:t>e</w:t>
            </w:r>
            <w:r w:rsidR="003A2369" w:rsidRPr="00773EF3">
              <w:rPr>
                <w:rFonts w:asciiTheme="minorHAnsi" w:hAnsiTheme="minorHAnsi" w:cstheme="minorHAnsi"/>
                <w:lang w:val="sv-FI"/>
              </w:rPr>
              <w:t>vus</w:t>
            </w:r>
            <w:r w:rsidR="003A2369" w:rsidRPr="00773EF3">
              <w:rPr>
                <w:rFonts w:asciiTheme="minorHAnsi" w:hAnsiTheme="minorHAnsi" w:cstheme="minorHAnsi"/>
                <w:spacing w:val="-1"/>
                <w:lang w:val="sv-FI"/>
              </w:rPr>
              <w:t>e</w:t>
            </w:r>
            <w:r w:rsidR="003A2369" w:rsidRPr="00773EF3">
              <w:rPr>
                <w:rFonts w:asciiTheme="minorHAnsi" w:hAnsiTheme="minorHAnsi" w:cstheme="minorHAnsi"/>
                <w:lang w:val="sv-FI"/>
              </w:rPr>
              <w:t>d, kool</w:t>
            </w:r>
            <w:r w:rsidR="003A2369" w:rsidRPr="00773EF3">
              <w:rPr>
                <w:rFonts w:asciiTheme="minorHAnsi" w:hAnsiTheme="minorHAnsi" w:cstheme="minorHAnsi"/>
                <w:spacing w:val="1"/>
                <w:lang w:val="sv-FI"/>
              </w:rPr>
              <w:t>i</w:t>
            </w:r>
            <w:r w:rsidR="003A2369" w:rsidRPr="00773EF3">
              <w:rPr>
                <w:rFonts w:asciiTheme="minorHAnsi" w:hAnsiTheme="minorHAnsi" w:cstheme="minorHAnsi"/>
                <w:lang w:val="sv-FI"/>
              </w:rPr>
              <w:t>tused, õpp</w:t>
            </w:r>
            <w:r w:rsidR="003A2369" w:rsidRPr="00773EF3">
              <w:rPr>
                <w:rFonts w:asciiTheme="minorHAnsi" w:hAnsiTheme="minorHAnsi" w:cstheme="minorHAnsi"/>
                <w:spacing w:val="-1"/>
                <w:lang w:val="sv-FI"/>
              </w:rPr>
              <w:t>e</w:t>
            </w:r>
            <w:r w:rsidR="003A2369" w:rsidRPr="00773EF3">
              <w:rPr>
                <w:rFonts w:asciiTheme="minorHAnsi" w:hAnsiTheme="minorHAnsi" w:cstheme="minorHAnsi"/>
                <w:lang w:val="sv-FI"/>
              </w:rPr>
              <w:t>r</w:t>
            </w:r>
            <w:r w:rsidR="003A2369" w:rsidRPr="00773EF3">
              <w:rPr>
                <w:rFonts w:asciiTheme="minorHAnsi" w:hAnsiTheme="minorHAnsi" w:cstheme="minorHAnsi"/>
                <w:spacing w:val="-2"/>
                <w:lang w:val="sv-FI"/>
              </w:rPr>
              <w:t>e</w:t>
            </w:r>
            <w:r w:rsidR="003A2369" w:rsidRPr="00773EF3">
              <w:rPr>
                <w:rFonts w:asciiTheme="minorHAnsi" w:hAnsiTheme="minorHAnsi" w:cstheme="minorHAnsi"/>
                <w:lang w:val="sv-FI"/>
              </w:rPr>
              <w:t>is</w:t>
            </w:r>
            <w:r w:rsidR="003A2369" w:rsidRPr="00773EF3">
              <w:rPr>
                <w:rFonts w:asciiTheme="minorHAnsi" w:hAnsiTheme="minorHAnsi" w:cstheme="minorHAnsi"/>
                <w:spacing w:val="1"/>
                <w:lang w:val="sv-FI"/>
              </w:rPr>
              <w:t>i</w:t>
            </w:r>
            <w:r w:rsidR="003A2369" w:rsidRPr="00773EF3">
              <w:rPr>
                <w:rFonts w:asciiTheme="minorHAnsi" w:hAnsiTheme="minorHAnsi" w:cstheme="minorHAnsi"/>
                <w:lang w:val="sv-FI"/>
              </w:rPr>
              <w:t>d, messidel os</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lemine jmt</w:t>
            </w:r>
          </w:p>
          <w:p w14:paraId="1A52B70D" w14:textId="0610BF2E" w:rsidR="003A2369" w:rsidRPr="00773EF3" w:rsidRDefault="00AB78F0" w:rsidP="002C4F6F">
            <w:pPr>
              <w:pStyle w:val="ListParagraph"/>
              <w:numPr>
                <w:ilvl w:val="0"/>
                <w:numId w:val="2"/>
              </w:numPr>
              <w:spacing w:before="2"/>
              <w:ind w:left="458" w:hanging="283"/>
              <w:rPr>
                <w:rFonts w:asciiTheme="minorHAnsi" w:hAnsiTheme="minorHAnsi" w:cstheme="minorHAnsi"/>
              </w:rPr>
            </w:pPr>
            <w:proofErr w:type="spellStart"/>
            <w:r w:rsidRPr="00773EF3">
              <w:rPr>
                <w:rFonts w:asciiTheme="minorHAnsi" w:hAnsiTheme="minorHAnsi" w:cstheme="minorHAnsi"/>
                <w:spacing w:val="-1"/>
              </w:rPr>
              <w:t>T</w:t>
            </w:r>
            <w:r w:rsidR="003A2369" w:rsidRPr="00773EF3">
              <w:rPr>
                <w:rFonts w:asciiTheme="minorHAnsi" w:hAnsiTheme="minorHAnsi" w:cstheme="minorHAnsi"/>
                <w:spacing w:val="-1"/>
              </w:rPr>
              <w:t>e</w:t>
            </w:r>
            <w:r w:rsidR="003A2369" w:rsidRPr="00773EF3">
              <w:rPr>
                <w:rFonts w:asciiTheme="minorHAnsi" w:hAnsiTheme="minorHAnsi" w:cstheme="minorHAnsi"/>
              </w:rPr>
              <w:t>g</w:t>
            </w:r>
            <w:r w:rsidR="003A2369" w:rsidRPr="00773EF3">
              <w:rPr>
                <w:rFonts w:asciiTheme="minorHAnsi" w:hAnsiTheme="minorHAnsi" w:cstheme="minorHAnsi"/>
                <w:spacing w:val="-1"/>
              </w:rPr>
              <w:t>e</w:t>
            </w:r>
            <w:r w:rsidR="003A2369" w:rsidRPr="00773EF3">
              <w:rPr>
                <w:rFonts w:asciiTheme="minorHAnsi" w:hAnsiTheme="minorHAnsi" w:cstheme="minorHAnsi"/>
              </w:rPr>
              <w:t>vuste</w:t>
            </w:r>
            <w:proofErr w:type="spellEnd"/>
            <w:r w:rsidR="003A2369" w:rsidRPr="00773EF3">
              <w:rPr>
                <w:rFonts w:asciiTheme="minorHAnsi" w:hAnsiTheme="minorHAnsi" w:cstheme="minorHAnsi"/>
                <w:spacing w:val="-1"/>
              </w:rPr>
              <w:t xml:space="preserve"> </w:t>
            </w:r>
            <w:r w:rsidR="003A2369" w:rsidRPr="00773EF3">
              <w:rPr>
                <w:rFonts w:asciiTheme="minorHAnsi" w:hAnsiTheme="minorHAnsi" w:cstheme="minorHAnsi"/>
              </w:rPr>
              <w:t xml:space="preserve">ja </w:t>
            </w:r>
            <w:proofErr w:type="spellStart"/>
            <w:r w:rsidR="003A2369" w:rsidRPr="00773EF3">
              <w:rPr>
                <w:rFonts w:asciiTheme="minorHAnsi" w:hAnsiTheme="minorHAnsi" w:cstheme="minorHAnsi"/>
              </w:rPr>
              <w:t>sündmuste</w:t>
            </w:r>
            <w:proofErr w:type="spellEnd"/>
            <w:r w:rsidR="003A2369" w:rsidRPr="00773EF3">
              <w:rPr>
                <w:rFonts w:asciiTheme="minorHAnsi" w:hAnsiTheme="minorHAnsi" w:cstheme="minorHAnsi"/>
                <w:spacing w:val="2"/>
              </w:rPr>
              <w:t xml:space="preserve"> </w:t>
            </w:r>
            <w:proofErr w:type="spellStart"/>
            <w:r w:rsidR="003A2369" w:rsidRPr="00773EF3">
              <w:rPr>
                <w:rFonts w:asciiTheme="minorHAnsi" w:hAnsiTheme="minorHAnsi" w:cstheme="minorHAnsi"/>
                <w:spacing w:val="-1"/>
              </w:rPr>
              <w:t>e</w:t>
            </w:r>
            <w:r w:rsidR="003A2369" w:rsidRPr="00773EF3">
              <w:rPr>
                <w:rFonts w:asciiTheme="minorHAnsi" w:hAnsiTheme="minorHAnsi" w:cstheme="minorHAnsi"/>
              </w:rPr>
              <w:t>l</w:t>
            </w:r>
            <w:r w:rsidR="003A2369" w:rsidRPr="00773EF3">
              <w:rPr>
                <w:rFonts w:asciiTheme="minorHAnsi" w:hAnsiTheme="minorHAnsi" w:cstheme="minorHAnsi"/>
                <w:spacing w:val="1"/>
              </w:rPr>
              <w:t>l</w:t>
            </w:r>
            <w:r w:rsidR="003A2369" w:rsidRPr="00773EF3">
              <w:rPr>
                <w:rFonts w:asciiTheme="minorHAnsi" w:hAnsiTheme="minorHAnsi" w:cstheme="minorHAnsi"/>
              </w:rPr>
              <w:t>uvi</w:t>
            </w:r>
            <w:r w:rsidR="003A2369" w:rsidRPr="00773EF3">
              <w:rPr>
                <w:rFonts w:asciiTheme="minorHAnsi" w:hAnsiTheme="minorHAnsi" w:cstheme="minorHAnsi"/>
                <w:spacing w:val="1"/>
              </w:rPr>
              <w:t>i</w:t>
            </w:r>
            <w:r w:rsidR="003A2369" w:rsidRPr="00773EF3">
              <w:rPr>
                <w:rFonts w:asciiTheme="minorHAnsi" w:hAnsiTheme="minorHAnsi" w:cstheme="minorHAnsi"/>
              </w:rPr>
              <w:t>m</w:t>
            </w:r>
            <w:r w:rsidR="003A2369" w:rsidRPr="00773EF3">
              <w:rPr>
                <w:rFonts w:asciiTheme="minorHAnsi" w:hAnsiTheme="minorHAnsi" w:cstheme="minorHAnsi"/>
                <w:spacing w:val="1"/>
              </w:rPr>
              <w:t>i</w:t>
            </w:r>
            <w:r w:rsidR="003A2369" w:rsidRPr="00773EF3">
              <w:rPr>
                <w:rFonts w:asciiTheme="minorHAnsi" w:hAnsiTheme="minorHAnsi" w:cstheme="minorHAnsi"/>
              </w:rPr>
              <w:t>s</w:t>
            </w:r>
            <w:r w:rsidR="003A2369" w:rsidRPr="00773EF3">
              <w:rPr>
                <w:rFonts w:asciiTheme="minorHAnsi" w:hAnsiTheme="minorHAnsi" w:cstheme="minorHAnsi"/>
                <w:spacing w:val="-1"/>
              </w:rPr>
              <w:t>e</w:t>
            </w:r>
            <w:r w:rsidR="003A2369" w:rsidRPr="00773EF3">
              <w:rPr>
                <w:rFonts w:asciiTheme="minorHAnsi" w:hAnsiTheme="minorHAnsi" w:cstheme="minorHAnsi"/>
              </w:rPr>
              <w:t>ks</w:t>
            </w:r>
            <w:proofErr w:type="spellEnd"/>
            <w:r w:rsidR="003A2369" w:rsidRPr="00773EF3">
              <w:rPr>
                <w:rFonts w:asciiTheme="minorHAnsi" w:hAnsiTheme="minorHAnsi" w:cstheme="minorHAnsi"/>
              </w:rPr>
              <w:t xml:space="preserve"> </w:t>
            </w:r>
            <w:proofErr w:type="spellStart"/>
            <w:r w:rsidR="003A2369" w:rsidRPr="00773EF3">
              <w:rPr>
                <w:rFonts w:asciiTheme="minorHAnsi" w:hAnsiTheme="minorHAnsi" w:cstheme="minorHAnsi"/>
              </w:rPr>
              <w:t>ots</w:t>
            </w:r>
            <w:r w:rsidR="003A2369" w:rsidRPr="00773EF3">
              <w:rPr>
                <w:rFonts w:asciiTheme="minorHAnsi" w:hAnsiTheme="minorHAnsi" w:cstheme="minorHAnsi"/>
                <w:spacing w:val="-1"/>
              </w:rPr>
              <w:t>e</w:t>
            </w:r>
            <w:r w:rsidR="003A2369" w:rsidRPr="00773EF3">
              <w:rPr>
                <w:rFonts w:asciiTheme="minorHAnsi" w:hAnsiTheme="minorHAnsi" w:cstheme="minorHAnsi"/>
              </w:rPr>
              <w:t>s</w:t>
            </w:r>
            <w:r w:rsidR="003A2369" w:rsidRPr="00773EF3">
              <w:rPr>
                <w:rFonts w:asciiTheme="minorHAnsi" w:hAnsiTheme="minorHAnsi" w:cstheme="minorHAnsi"/>
                <w:spacing w:val="-1"/>
              </w:rPr>
              <w:t>e</w:t>
            </w:r>
            <w:r w:rsidR="003A2369" w:rsidRPr="00773EF3">
              <w:rPr>
                <w:rFonts w:asciiTheme="minorHAnsi" w:hAnsiTheme="minorHAnsi" w:cstheme="minorHAnsi"/>
              </w:rPr>
              <w:t>lt</w:t>
            </w:r>
            <w:proofErr w:type="spellEnd"/>
            <w:r w:rsidR="003A2369" w:rsidRPr="00773EF3">
              <w:rPr>
                <w:rFonts w:asciiTheme="minorHAnsi" w:hAnsiTheme="minorHAnsi" w:cstheme="minorHAnsi"/>
                <w:lang w:val="et-EE"/>
              </w:rPr>
              <w:t xml:space="preserve"> </w:t>
            </w:r>
            <w:r w:rsidR="003A2369" w:rsidRPr="00773EF3">
              <w:rPr>
                <w:rFonts w:asciiTheme="minorHAnsi" w:hAnsiTheme="minorHAnsi" w:cstheme="minorHAnsi"/>
                <w:lang w:val="sv-FI"/>
              </w:rPr>
              <w:t>v</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jalike v</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h</w:t>
            </w:r>
            <w:r w:rsidR="003A2369" w:rsidRPr="00773EF3">
              <w:rPr>
                <w:rFonts w:asciiTheme="minorHAnsi" w:hAnsiTheme="minorHAnsi" w:cstheme="minorHAnsi"/>
                <w:spacing w:val="-1"/>
                <w:lang w:val="sv-FI"/>
              </w:rPr>
              <w:t>e</w:t>
            </w:r>
            <w:r w:rsidR="003A2369" w:rsidRPr="00773EF3">
              <w:rPr>
                <w:rFonts w:asciiTheme="minorHAnsi" w:hAnsiTheme="minorHAnsi" w:cstheme="minorHAnsi"/>
                <w:lang w:val="sv-FI"/>
              </w:rPr>
              <w:t>ndi</w:t>
            </w:r>
            <w:r w:rsidR="003A2369" w:rsidRPr="00773EF3">
              <w:rPr>
                <w:rFonts w:asciiTheme="minorHAnsi" w:hAnsiTheme="minorHAnsi" w:cstheme="minorHAnsi"/>
                <w:spacing w:val="1"/>
                <w:lang w:val="sv-FI"/>
              </w:rPr>
              <w:t>t</w:t>
            </w:r>
            <w:r w:rsidR="003A2369" w:rsidRPr="00773EF3">
              <w:rPr>
                <w:rFonts w:asciiTheme="minorHAnsi" w:hAnsiTheme="minorHAnsi" w:cstheme="minorHAnsi"/>
                <w:lang w:val="sv-FI"/>
              </w:rPr>
              <w:t>e</w:t>
            </w:r>
            <w:r w:rsidR="003A2369" w:rsidRPr="00773EF3">
              <w:rPr>
                <w:rFonts w:asciiTheme="minorHAnsi" w:hAnsiTheme="minorHAnsi" w:cstheme="minorHAnsi"/>
                <w:spacing w:val="-1"/>
                <w:lang w:val="sv-FI"/>
              </w:rPr>
              <w:t xml:space="preserve"> </w:t>
            </w:r>
            <w:r w:rsidR="003A2369" w:rsidRPr="00773EF3">
              <w:rPr>
                <w:rFonts w:asciiTheme="minorHAnsi" w:hAnsiTheme="minorHAnsi" w:cstheme="minorHAnsi"/>
                <w:lang w:val="sv-FI"/>
              </w:rPr>
              <w:t>ja in</w:t>
            </w:r>
            <w:r w:rsidR="003A2369" w:rsidRPr="00773EF3">
              <w:rPr>
                <w:rFonts w:asciiTheme="minorHAnsi" w:hAnsiTheme="minorHAnsi" w:cstheme="minorHAnsi"/>
                <w:spacing w:val="2"/>
                <w:lang w:val="sv-FI"/>
              </w:rPr>
              <w:t>v</w:t>
            </w:r>
            <w:r w:rsidR="003A2369" w:rsidRPr="00773EF3">
              <w:rPr>
                <w:rFonts w:asciiTheme="minorHAnsi" w:hAnsiTheme="minorHAnsi" w:cstheme="minorHAnsi"/>
                <w:spacing w:val="-1"/>
                <w:lang w:val="sv-FI"/>
              </w:rPr>
              <w:t>e</w:t>
            </w:r>
            <w:r w:rsidR="003A2369" w:rsidRPr="00773EF3">
              <w:rPr>
                <w:rFonts w:asciiTheme="minorHAnsi" w:hAnsiTheme="minorHAnsi" w:cstheme="minorHAnsi"/>
                <w:lang w:val="sv-FI"/>
              </w:rPr>
              <w:t>nta</w:t>
            </w:r>
            <w:r w:rsidR="003A2369" w:rsidRPr="00773EF3">
              <w:rPr>
                <w:rFonts w:asciiTheme="minorHAnsi" w:hAnsiTheme="minorHAnsi" w:cstheme="minorHAnsi"/>
                <w:spacing w:val="-1"/>
                <w:lang w:val="sv-FI"/>
              </w:rPr>
              <w:t>r</w:t>
            </w:r>
            <w:r w:rsidR="003A2369" w:rsidRPr="00773EF3">
              <w:rPr>
                <w:rFonts w:asciiTheme="minorHAnsi" w:hAnsiTheme="minorHAnsi" w:cstheme="minorHAnsi"/>
                <w:lang w:val="sv-FI"/>
              </w:rPr>
              <w:t>i soet</w:t>
            </w:r>
            <w:r w:rsidR="003A2369" w:rsidRPr="00773EF3">
              <w:rPr>
                <w:rFonts w:asciiTheme="minorHAnsi" w:hAnsiTheme="minorHAnsi" w:cstheme="minorHAnsi"/>
                <w:spacing w:val="-1"/>
                <w:lang w:val="sv-FI"/>
              </w:rPr>
              <w:t>a</w:t>
            </w:r>
            <w:r w:rsidR="003A2369" w:rsidRPr="00773EF3">
              <w:rPr>
                <w:rFonts w:asciiTheme="minorHAnsi" w:hAnsiTheme="minorHAnsi" w:cstheme="minorHAnsi"/>
                <w:lang w:val="sv-FI"/>
              </w:rPr>
              <w:t>m</w:t>
            </w:r>
            <w:r w:rsidR="003A2369" w:rsidRPr="00773EF3">
              <w:rPr>
                <w:rFonts w:asciiTheme="minorHAnsi" w:hAnsiTheme="minorHAnsi" w:cstheme="minorHAnsi"/>
                <w:spacing w:val="1"/>
                <w:lang w:val="sv-FI"/>
              </w:rPr>
              <w:t>i</w:t>
            </w:r>
            <w:r w:rsidR="003A2369" w:rsidRPr="00773EF3">
              <w:rPr>
                <w:rFonts w:asciiTheme="minorHAnsi" w:hAnsiTheme="minorHAnsi" w:cstheme="minorHAnsi"/>
                <w:lang w:val="sv-FI"/>
              </w:rPr>
              <w:t>n</w:t>
            </w:r>
            <w:r w:rsidR="003A2369" w:rsidRPr="00773EF3">
              <w:rPr>
                <w:rFonts w:asciiTheme="minorHAnsi" w:hAnsiTheme="minorHAnsi" w:cstheme="minorHAnsi"/>
                <w:spacing w:val="1"/>
                <w:lang w:val="sv-FI"/>
              </w:rPr>
              <w:t>e</w:t>
            </w:r>
          </w:p>
          <w:p w14:paraId="73878E43" w14:textId="448CC04D" w:rsidR="004E6CA9" w:rsidRPr="00773EF3" w:rsidRDefault="00AB78F0" w:rsidP="002C4F6F">
            <w:pPr>
              <w:pStyle w:val="ListParagraph"/>
              <w:numPr>
                <w:ilvl w:val="0"/>
                <w:numId w:val="2"/>
              </w:numPr>
              <w:spacing w:before="2"/>
              <w:ind w:left="458" w:hanging="283"/>
              <w:rPr>
                <w:rFonts w:asciiTheme="minorHAnsi" w:hAnsiTheme="minorHAnsi" w:cstheme="minorHAnsi"/>
              </w:rPr>
            </w:pPr>
            <w:r w:rsidRPr="00773EF3">
              <w:rPr>
                <w:rFonts w:asciiTheme="minorHAnsi" w:hAnsiTheme="minorHAnsi" w:cstheme="minorHAnsi"/>
                <w:lang w:val="et-EE"/>
              </w:rPr>
              <w:t>P</w:t>
            </w:r>
            <w:r w:rsidR="004E6CA9" w:rsidRPr="00773EF3">
              <w:rPr>
                <w:rFonts w:asciiTheme="minorHAnsi" w:hAnsiTheme="minorHAnsi" w:cstheme="minorHAnsi"/>
                <w:lang w:val="et-EE"/>
              </w:rPr>
              <w:t xml:space="preserve">rojektijuhtimine </w:t>
            </w:r>
          </w:p>
        </w:tc>
      </w:tr>
      <w:tr w:rsidR="003A2369" w:rsidRPr="00773EF3" w14:paraId="6F35D859" w14:textId="77777777" w:rsidTr="00892671">
        <w:trPr>
          <w:trHeight w:val="760"/>
        </w:trPr>
        <w:tc>
          <w:tcPr>
            <w:tcW w:w="2067" w:type="dxa"/>
          </w:tcPr>
          <w:p w14:paraId="18049479" w14:textId="77777777" w:rsidR="003A2369" w:rsidRPr="00773EF3" w:rsidRDefault="003A2369" w:rsidP="00892671">
            <w:pPr>
              <w:rPr>
                <w:rFonts w:asciiTheme="minorHAnsi" w:hAnsiTheme="minorHAnsi" w:cstheme="minorHAnsi"/>
                <w:lang w:val="sv-FI"/>
              </w:rPr>
            </w:pPr>
            <w:r w:rsidRPr="00773EF3">
              <w:rPr>
                <w:rFonts w:asciiTheme="minorHAnsi" w:hAnsiTheme="minorHAnsi" w:cstheme="minorHAnsi"/>
                <w:lang w:val="sv-FI"/>
              </w:rPr>
              <w:t>Mitte-</w:t>
            </w:r>
          </w:p>
          <w:p w14:paraId="02C098EA" w14:textId="77777777" w:rsidR="003A2369" w:rsidRPr="00773EF3" w:rsidRDefault="003A2369" w:rsidP="00892671">
            <w:pPr>
              <w:rPr>
                <w:rFonts w:asciiTheme="minorHAnsi" w:hAnsiTheme="minorHAnsi" w:cstheme="minorHAnsi"/>
                <w:lang w:val="et-EE"/>
              </w:rPr>
            </w:pPr>
            <w:r w:rsidRPr="00773EF3">
              <w:rPr>
                <w:rFonts w:asciiTheme="minorHAnsi" w:hAnsiTheme="minorHAnsi" w:cstheme="minorHAnsi"/>
                <w:lang w:val="sv-FI"/>
              </w:rPr>
              <w:t>abikõlbulikud tegevused</w:t>
            </w:r>
          </w:p>
        </w:tc>
        <w:tc>
          <w:tcPr>
            <w:tcW w:w="6463" w:type="dxa"/>
          </w:tcPr>
          <w:p w14:paraId="31B6E9E7" w14:textId="1EA28E90" w:rsidR="003A2369" w:rsidRPr="00773EF3" w:rsidRDefault="00AB78F0" w:rsidP="002C4F6F">
            <w:pPr>
              <w:pStyle w:val="ListParagraph"/>
              <w:numPr>
                <w:ilvl w:val="0"/>
                <w:numId w:val="23"/>
              </w:numPr>
              <w:ind w:left="458" w:hanging="283"/>
              <w:rPr>
                <w:rFonts w:asciiTheme="minorHAnsi" w:hAnsiTheme="minorHAnsi" w:cstheme="minorHAnsi"/>
              </w:rPr>
            </w:pPr>
            <w:proofErr w:type="spellStart"/>
            <w:r w:rsidRPr="00773EF3">
              <w:rPr>
                <w:rFonts w:asciiTheme="minorHAnsi" w:hAnsiTheme="minorHAnsi" w:cstheme="minorHAnsi"/>
                <w:position w:val="-1"/>
              </w:rPr>
              <w:t>I</w:t>
            </w:r>
            <w:r w:rsidR="003A2369" w:rsidRPr="00773EF3">
              <w:rPr>
                <w:rFonts w:asciiTheme="minorHAnsi" w:hAnsiTheme="minorHAnsi" w:cstheme="minorHAnsi"/>
                <w:position w:val="-1"/>
              </w:rPr>
              <w:t>n</w:t>
            </w:r>
            <w:r w:rsidR="003A2369" w:rsidRPr="00773EF3">
              <w:rPr>
                <w:rFonts w:asciiTheme="minorHAnsi" w:hAnsiTheme="minorHAnsi" w:cstheme="minorHAnsi"/>
                <w:spacing w:val="2"/>
                <w:position w:val="-1"/>
              </w:rPr>
              <w:t>v</w:t>
            </w:r>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ste</w:t>
            </w:r>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ri</w:t>
            </w:r>
            <w:r w:rsidR="003A2369" w:rsidRPr="00773EF3">
              <w:rPr>
                <w:rFonts w:asciiTheme="minorHAnsi" w:hAnsiTheme="minorHAnsi" w:cstheme="minorHAnsi"/>
                <w:spacing w:val="2"/>
                <w:position w:val="-1"/>
              </w:rPr>
              <w:t>n</w:t>
            </w:r>
            <w:r w:rsidR="003A2369" w:rsidRPr="00773EF3">
              <w:rPr>
                <w:rFonts w:asciiTheme="minorHAnsi" w:hAnsiTheme="minorHAnsi" w:cstheme="minorHAnsi"/>
                <w:spacing w:val="-2"/>
                <w:position w:val="-1"/>
              </w:rPr>
              <w:t>g</w:t>
            </w:r>
            <w:r w:rsidR="003A2369" w:rsidRPr="00773EF3">
              <w:rPr>
                <w:rFonts w:asciiTheme="minorHAnsi" w:hAnsiTheme="minorHAnsi" w:cstheme="minorHAnsi"/>
                <w:position w:val="-1"/>
              </w:rPr>
              <w:t>ud</w:t>
            </w:r>
            <w:proofErr w:type="spellEnd"/>
            <w:r w:rsidR="003A2369" w:rsidRPr="00773EF3">
              <w:rPr>
                <w:rFonts w:asciiTheme="minorHAnsi" w:hAnsiTheme="minorHAnsi" w:cstheme="minorHAnsi"/>
                <w:position w:val="-1"/>
              </w:rPr>
              <w:t xml:space="preserve"> </w:t>
            </w:r>
            <w:proofErr w:type="spellStart"/>
            <w:r w:rsidR="003A2369" w:rsidRPr="00773EF3">
              <w:rPr>
                <w:rFonts w:asciiTheme="minorHAnsi" w:hAnsiTheme="minorHAnsi" w:cstheme="minorHAnsi"/>
                <w:position w:val="-1"/>
              </w:rPr>
              <w:t>hoo</w:t>
            </w:r>
            <w:r w:rsidR="003A2369" w:rsidRPr="00773EF3">
              <w:rPr>
                <w:rFonts w:asciiTheme="minorHAnsi" w:hAnsiTheme="minorHAnsi" w:cstheme="minorHAnsi"/>
                <w:spacing w:val="2"/>
                <w:position w:val="-1"/>
              </w:rPr>
              <w:t>n</w:t>
            </w:r>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tes</w:t>
            </w:r>
            <w:r w:rsidR="003A2369" w:rsidRPr="00773EF3">
              <w:rPr>
                <w:rFonts w:asciiTheme="minorHAnsi" w:hAnsiTheme="minorHAnsi" w:cstheme="minorHAnsi"/>
                <w:spacing w:val="2"/>
                <w:position w:val="-1"/>
              </w:rPr>
              <w:t>s</w:t>
            </w:r>
            <w:r w:rsidR="003A2369" w:rsidRPr="00773EF3">
              <w:rPr>
                <w:rFonts w:asciiTheme="minorHAnsi" w:hAnsiTheme="minorHAnsi" w:cstheme="minorHAnsi"/>
                <w:position w:val="-1"/>
              </w:rPr>
              <w:t>e</w:t>
            </w:r>
            <w:proofErr w:type="spellEnd"/>
            <w:r w:rsidR="003A2369" w:rsidRPr="00773EF3">
              <w:rPr>
                <w:rFonts w:asciiTheme="minorHAnsi" w:hAnsiTheme="minorHAnsi" w:cstheme="minorHAnsi"/>
                <w:spacing w:val="-1"/>
                <w:position w:val="-1"/>
              </w:rPr>
              <w:t xml:space="preserve"> </w:t>
            </w:r>
            <w:r w:rsidR="003A2369" w:rsidRPr="00773EF3">
              <w:rPr>
                <w:rFonts w:asciiTheme="minorHAnsi" w:hAnsiTheme="minorHAnsi" w:cstheme="minorHAnsi"/>
                <w:position w:val="-1"/>
              </w:rPr>
              <w:t xml:space="preserve">ja </w:t>
            </w:r>
            <w:proofErr w:type="spellStart"/>
            <w:r w:rsidR="003A2369" w:rsidRPr="00773EF3">
              <w:rPr>
                <w:rFonts w:asciiTheme="minorHAnsi" w:hAnsiTheme="minorHAnsi" w:cstheme="minorHAnsi"/>
                <w:position w:val="-1"/>
              </w:rPr>
              <w:t>t</w:t>
            </w:r>
            <w:r w:rsidR="003A2369" w:rsidRPr="00773EF3">
              <w:rPr>
                <w:rFonts w:asciiTheme="minorHAnsi" w:hAnsiTheme="minorHAnsi" w:cstheme="minorHAnsi"/>
                <w:spacing w:val="-1"/>
                <w:position w:val="-1"/>
              </w:rPr>
              <w:t>a</w:t>
            </w:r>
            <w:r w:rsidR="003A2369" w:rsidRPr="00773EF3">
              <w:rPr>
                <w:rFonts w:asciiTheme="minorHAnsi" w:hAnsiTheme="minorHAnsi" w:cstheme="minorHAnsi"/>
                <w:position w:val="-1"/>
              </w:rPr>
              <w:t>ristuss</w:t>
            </w:r>
            <w:r w:rsidR="003A2369" w:rsidRPr="00773EF3">
              <w:rPr>
                <w:rFonts w:asciiTheme="minorHAnsi" w:hAnsiTheme="minorHAnsi" w:cstheme="minorHAnsi"/>
                <w:spacing w:val="1"/>
                <w:position w:val="-1"/>
              </w:rPr>
              <w:t>e</w:t>
            </w:r>
            <w:proofErr w:type="spellEnd"/>
          </w:p>
          <w:p w14:paraId="513812CB" w14:textId="14912727" w:rsidR="003A2369" w:rsidRPr="00773EF3" w:rsidRDefault="00AB78F0" w:rsidP="002C4F6F">
            <w:pPr>
              <w:pStyle w:val="NormalWeb"/>
              <w:numPr>
                <w:ilvl w:val="0"/>
                <w:numId w:val="23"/>
              </w:numPr>
              <w:shd w:val="clear" w:color="auto" w:fill="FFFFFF"/>
              <w:spacing w:before="0" w:beforeAutospacing="0" w:after="0" w:afterAutospacing="0"/>
              <w:ind w:left="458" w:hanging="283"/>
              <w:rPr>
                <w:rFonts w:asciiTheme="minorHAnsi" w:hAnsiTheme="minorHAnsi" w:cstheme="minorHAnsi"/>
                <w:lang w:val="et-EE"/>
              </w:rPr>
            </w:pPr>
            <w:proofErr w:type="spellStart"/>
            <w:r w:rsidRPr="00773EF3">
              <w:rPr>
                <w:rFonts w:asciiTheme="minorHAnsi" w:hAnsiTheme="minorHAnsi" w:cstheme="minorHAnsi"/>
              </w:rPr>
              <w:t>K</w:t>
            </w:r>
            <w:r w:rsidR="003A2369" w:rsidRPr="00773EF3">
              <w:rPr>
                <w:rFonts w:asciiTheme="minorHAnsi" w:hAnsiTheme="minorHAnsi" w:cstheme="minorHAnsi"/>
              </w:rPr>
              <w:t>õik</w:t>
            </w:r>
            <w:proofErr w:type="spellEnd"/>
            <w:r w:rsidR="003A2369" w:rsidRPr="00773EF3">
              <w:rPr>
                <w:rFonts w:asciiTheme="minorHAnsi" w:hAnsiTheme="minorHAnsi" w:cstheme="minorHAnsi"/>
              </w:rPr>
              <w:t xml:space="preserve"> </w:t>
            </w:r>
            <w:proofErr w:type="spellStart"/>
            <w:r w:rsidR="003A2369" w:rsidRPr="00773EF3">
              <w:rPr>
                <w:rFonts w:asciiTheme="minorHAnsi" w:hAnsiTheme="minorHAnsi" w:cstheme="minorHAnsi"/>
              </w:rPr>
              <w:t>muud</w:t>
            </w:r>
            <w:proofErr w:type="spellEnd"/>
            <w:r w:rsidR="003A2369" w:rsidRPr="00773EF3">
              <w:rPr>
                <w:rFonts w:asciiTheme="minorHAnsi" w:hAnsiTheme="minorHAnsi" w:cstheme="minorHAnsi"/>
                <w:spacing w:val="1"/>
              </w:rPr>
              <w:t xml:space="preserve"> </w:t>
            </w:r>
            <w:r w:rsidR="00221348" w:rsidRPr="00773EF3">
              <w:rPr>
                <w:rFonts w:asciiTheme="minorHAnsi" w:hAnsiTheme="minorHAnsi" w:cstheme="minorHAnsi"/>
                <w:spacing w:val="1"/>
                <w:lang w:val="et-EE"/>
              </w:rPr>
              <w:t>LEADER</w:t>
            </w:r>
            <w:r w:rsidR="003A2369" w:rsidRPr="00773EF3">
              <w:rPr>
                <w:rFonts w:asciiTheme="minorHAnsi" w:hAnsiTheme="minorHAnsi" w:cstheme="minorHAnsi"/>
              </w:rPr>
              <w:t xml:space="preserve"> </w:t>
            </w:r>
            <w:proofErr w:type="spellStart"/>
            <w:r w:rsidR="003A2369" w:rsidRPr="00773EF3">
              <w:rPr>
                <w:rFonts w:asciiTheme="minorHAnsi" w:hAnsiTheme="minorHAnsi" w:cstheme="minorHAnsi"/>
              </w:rPr>
              <w:t>m</w:t>
            </w:r>
            <w:r w:rsidR="003A2369" w:rsidRPr="00773EF3">
              <w:rPr>
                <w:rFonts w:asciiTheme="minorHAnsi" w:hAnsiTheme="minorHAnsi" w:cstheme="minorHAnsi"/>
                <w:spacing w:val="-1"/>
              </w:rPr>
              <w:t>ää</w:t>
            </w:r>
            <w:r w:rsidR="003A2369" w:rsidRPr="00773EF3">
              <w:rPr>
                <w:rFonts w:asciiTheme="minorHAnsi" w:hAnsiTheme="minorHAnsi" w:cstheme="minorHAnsi"/>
              </w:rPr>
              <w:t>rus</w:t>
            </w:r>
            <w:r w:rsidR="003A2369" w:rsidRPr="00773EF3">
              <w:rPr>
                <w:rFonts w:asciiTheme="minorHAnsi" w:hAnsiTheme="minorHAnsi" w:cstheme="minorHAnsi"/>
                <w:spacing w:val="-1"/>
              </w:rPr>
              <w:t>e</w:t>
            </w:r>
            <w:r w:rsidR="003A2369" w:rsidRPr="00773EF3">
              <w:rPr>
                <w:rFonts w:asciiTheme="minorHAnsi" w:hAnsiTheme="minorHAnsi" w:cstheme="minorHAnsi"/>
              </w:rPr>
              <w:t>st</w:t>
            </w:r>
            <w:proofErr w:type="spellEnd"/>
            <w:r w:rsidR="003A2369" w:rsidRPr="00773EF3">
              <w:rPr>
                <w:rFonts w:asciiTheme="minorHAnsi" w:hAnsiTheme="minorHAnsi" w:cstheme="minorHAnsi"/>
              </w:rPr>
              <w:t xml:space="preserve"> </w:t>
            </w:r>
            <w:proofErr w:type="spellStart"/>
            <w:r w:rsidR="003A2369" w:rsidRPr="00773EF3">
              <w:rPr>
                <w:rFonts w:asciiTheme="minorHAnsi" w:hAnsiTheme="minorHAnsi" w:cstheme="minorHAnsi"/>
                <w:spacing w:val="1"/>
              </w:rPr>
              <w:t>t</w:t>
            </w:r>
            <w:r w:rsidR="003A2369" w:rsidRPr="00773EF3">
              <w:rPr>
                <w:rFonts w:asciiTheme="minorHAnsi" w:hAnsiTheme="minorHAnsi" w:cstheme="minorHAnsi"/>
              </w:rPr>
              <w:t>ule</w:t>
            </w:r>
            <w:r w:rsidR="003A2369" w:rsidRPr="00773EF3">
              <w:rPr>
                <w:rFonts w:asciiTheme="minorHAnsi" w:hAnsiTheme="minorHAnsi" w:cstheme="minorHAnsi"/>
                <w:spacing w:val="2"/>
              </w:rPr>
              <w:t>n</w:t>
            </w:r>
            <w:r w:rsidR="003A2369" w:rsidRPr="00773EF3">
              <w:rPr>
                <w:rFonts w:asciiTheme="minorHAnsi" w:hAnsiTheme="minorHAnsi" w:cstheme="minorHAnsi"/>
                <w:spacing w:val="-1"/>
              </w:rPr>
              <w:t>e</w:t>
            </w:r>
            <w:r w:rsidR="003A2369" w:rsidRPr="00773EF3">
              <w:rPr>
                <w:rFonts w:asciiTheme="minorHAnsi" w:hAnsiTheme="minorHAnsi" w:cstheme="minorHAnsi"/>
              </w:rPr>
              <w:t>v</w:t>
            </w:r>
            <w:r w:rsidR="003A2369" w:rsidRPr="00773EF3">
              <w:rPr>
                <w:rFonts w:asciiTheme="minorHAnsi" w:hAnsiTheme="minorHAnsi" w:cstheme="minorHAnsi"/>
                <w:spacing w:val="-1"/>
              </w:rPr>
              <w:t>a</w:t>
            </w:r>
            <w:r w:rsidR="003A2369" w:rsidRPr="00773EF3">
              <w:rPr>
                <w:rFonts w:asciiTheme="minorHAnsi" w:hAnsiTheme="minorHAnsi" w:cstheme="minorHAnsi"/>
              </w:rPr>
              <w:t>d</w:t>
            </w:r>
            <w:proofErr w:type="spellEnd"/>
            <w:r w:rsidR="003A2369" w:rsidRPr="00773EF3">
              <w:rPr>
                <w:rFonts w:asciiTheme="minorHAnsi" w:hAnsiTheme="minorHAnsi" w:cstheme="minorHAnsi"/>
                <w:spacing w:val="2"/>
              </w:rPr>
              <w:t xml:space="preserve"> </w:t>
            </w:r>
            <w:proofErr w:type="spellStart"/>
            <w:r w:rsidR="003A2369" w:rsidRPr="00773EF3">
              <w:rPr>
                <w:rFonts w:asciiTheme="minorHAnsi" w:hAnsiTheme="minorHAnsi" w:cstheme="minorHAnsi"/>
                <w:spacing w:val="-1"/>
              </w:rPr>
              <w:t>a</w:t>
            </w:r>
            <w:r w:rsidR="003A2369" w:rsidRPr="00773EF3">
              <w:rPr>
                <w:rFonts w:asciiTheme="minorHAnsi" w:hAnsiTheme="minorHAnsi" w:cstheme="minorHAnsi"/>
              </w:rPr>
              <w:t>b</w:t>
            </w:r>
            <w:r w:rsidR="003A2369" w:rsidRPr="00773EF3">
              <w:rPr>
                <w:rFonts w:asciiTheme="minorHAnsi" w:hAnsiTheme="minorHAnsi" w:cstheme="minorHAnsi"/>
                <w:spacing w:val="3"/>
              </w:rPr>
              <w:t>i</w:t>
            </w:r>
            <w:r w:rsidR="003A2369" w:rsidRPr="00773EF3">
              <w:rPr>
                <w:rFonts w:asciiTheme="minorHAnsi" w:hAnsiTheme="minorHAnsi" w:cstheme="minorHAnsi"/>
              </w:rPr>
              <w:t>kõlb</w:t>
            </w:r>
            <w:r w:rsidR="003A2369" w:rsidRPr="00773EF3">
              <w:rPr>
                <w:rFonts w:asciiTheme="minorHAnsi" w:hAnsiTheme="minorHAnsi" w:cstheme="minorHAnsi"/>
                <w:spacing w:val="1"/>
              </w:rPr>
              <w:t>m</w:t>
            </w:r>
            <w:r w:rsidR="003A2369" w:rsidRPr="00773EF3">
              <w:rPr>
                <w:rFonts w:asciiTheme="minorHAnsi" w:hAnsiTheme="minorHAnsi" w:cstheme="minorHAnsi"/>
                <w:spacing w:val="-1"/>
              </w:rPr>
              <w:t>a</w:t>
            </w:r>
            <w:r w:rsidR="003A2369" w:rsidRPr="00773EF3">
              <w:rPr>
                <w:rFonts w:asciiTheme="minorHAnsi" w:hAnsiTheme="minorHAnsi" w:cstheme="minorHAnsi"/>
              </w:rPr>
              <w:t>tud</w:t>
            </w:r>
            <w:proofErr w:type="spellEnd"/>
            <w:r w:rsidR="003A2369" w:rsidRPr="00773EF3">
              <w:rPr>
                <w:rFonts w:asciiTheme="minorHAnsi" w:hAnsiTheme="minorHAnsi" w:cstheme="minorHAnsi"/>
                <w:lang w:val="sv-FI"/>
              </w:rPr>
              <w:t xml:space="preserve"> </w:t>
            </w:r>
            <w:proofErr w:type="spellStart"/>
            <w:r w:rsidR="003A2369" w:rsidRPr="00773EF3">
              <w:rPr>
                <w:rFonts w:asciiTheme="minorHAnsi" w:hAnsiTheme="minorHAnsi" w:cstheme="minorHAnsi"/>
              </w:rPr>
              <w:t>teg</w:t>
            </w:r>
            <w:r w:rsidR="003A2369" w:rsidRPr="00773EF3">
              <w:rPr>
                <w:rFonts w:asciiTheme="minorHAnsi" w:hAnsiTheme="minorHAnsi" w:cstheme="minorHAnsi"/>
                <w:spacing w:val="-1"/>
              </w:rPr>
              <w:t>e</w:t>
            </w:r>
            <w:r w:rsidR="003A2369" w:rsidRPr="00773EF3">
              <w:rPr>
                <w:rFonts w:asciiTheme="minorHAnsi" w:hAnsiTheme="minorHAnsi" w:cstheme="minorHAnsi"/>
              </w:rPr>
              <w:t>vus</w:t>
            </w:r>
            <w:r w:rsidR="003A2369" w:rsidRPr="00773EF3">
              <w:rPr>
                <w:rFonts w:asciiTheme="minorHAnsi" w:hAnsiTheme="minorHAnsi" w:cstheme="minorHAnsi"/>
                <w:spacing w:val="-1"/>
              </w:rPr>
              <w:t>e</w:t>
            </w:r>
            <w:r w:rsidR="003A2369" w:rsidRPr="00773EF3">
              <w:rPr>
                <w:rFonts w:asciiTheme="minorHAnsi" w:hAnsiTheme="minorHAnsi" w:cstheme="minorHAnsi"/>
              </w:rPr>
              <w:t>d</w:t>
            </w:r>
            <w:proofErr w:type="spellEnd"/>
          </w:p>
        </w:tc>
      </w:tr>
      <w:tr w:rsidR="003A2369" w:rsidRPr="00773EF3" w14:paraId="2EED0133" w14:textId="77777777" w:rsidTr="00892671">
        <w:tc>
          <w:tcPr>
            <w:tcW w:w="2067" w:type="dxa"/>
          </w:tcPr>
          <w:p w14:paraId="7FB9D008" w14:textId="77777777" w:rsidR="003A2369" w:rsidRPr="00773EF3" w:rsidRDefault="003A2369" w:rsidP="00892671">
            <w:pPr>
              <w:rPr>
                <w:rFonts w:asciiTheme="minorHAnsi" w:hAnsiTheme="minorHAnsi" w:cstheme="minorHAnsi"/>
                <w:lang w:val="et-EE"/>
              </w:rPr>
            </w:pPr>
            <w:proofErr w:type="spellStart"/>
            <w:r w:rsidRPr="00773EF3">
              <w:rPr>
                <w:rFonts w:asciiTheme="minorHAnsi" w:hAnsiTheme="minorHAnsi" w:cstheme="minorHAnsi"/>
              </w:rPr>
              <w:t>To</w:t>
            </w:r>
            <w:r w:rsidRPr="00773EF3">
              <w:rPr>
                <w:rFonts w:asciiTheme="minorHAnsi" w:hAnsiTheme="minorHAnsi" w:cstheme="minorHAnsi"/>
                <w:spacing w:val="-1"/>
              </w:rPr>
              <w:t>e</w:t>
            </w:r>
            <w:r w:rsidRPr="00773EF3">
              <w:rPr>
                <w:rFonts w:asciiTheme="minorHAnsi" w:hAnsiTheme="minorHAnsi" w:cstheme="minorHAnsi"/>
              </w:rPr>
              <w:t>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aa</w:t>
            </w:r>
            <w:r w:rsidRPr="00773EF3">
              <w:rPr>
                <w:rFonts w:asciiTheme="minorHAnsi" w:hAnsiTheme="minorHAnsi" w:cstheme="minorHAnsi"/>
              </w:rPr>
              <w:t>jad</w:t>
            </w:r>
            <w:proofErr w:type="spellEnd"/>
          </w:p>
        </w:tc>
        <w:tc>
          <w:tcPr>
            <w:tcW w:w="6463" w:type="dxa"/>
          </w:tcPr>
          <w:p w14:paraId="166EACEF" w14:textId="77777777" w:rsidR="003A2369" w:rsidRPr="00773EF3" w:rsidRDefault="003A2369" w:rsidP="00892671">
            <w:pPr>
              <w:rPr>
                <w:rFonts w:asciiTheme="minorHAnsi" w:hAnsiTheme="minorHAnsi" w:cstheme="minorHAnsi"/>
                <w:lang w:val="et-EE"/>
              </w:rPr>
            </w:pPr>
            <w:r w:rsidRPr="00773EF3">
              <w:rPr>
                <w:rFonts w:asciiTheme="minorHAnsi" w:hAnsiTheme="minorHAnsi" w:cstheme="minorHAnsi"/>
                <w:lang w:val="et-EE"/>
              </w:rPr>
              <w:t xml:space="preserve">Kohalik </w:t>
            </w:r>
            <w:proofErr w:type="spellStart"/>
            <w:r w:rsidRPr="00773EF3">
              <w:rPr>
                <w:rFonts w:asciiTheme="minorHAnsi" w:hAnsiTheme="minorHAnsi" w:cstheme="minorHAnsi"/>
                <w:lang w:val="et-EE"/>
              </w:rPr>
              <w:t>tegevurühm</w:t>
            </w:r>
            <w:proofErr w:type="spellEnd"/>
            <w:r w:rsidRPr="00773EF3">
              <w:rPr>
                <w:rFonts w:asciiTheme="minorHAnsi" w:hAnsiTheme="minorHAnsi" w:cstheme="minorHAnsi"/>
                <w:lang w:val="et-EE"/>
              </w:rPr>
              <w:t xml:space="preserve"> MTÜ Kodukant Läänemaa</w:t>
            </w:r>
          </w:p>
        </w:tc>
      </w:tr>
      <w:tr w:rsidR="003A2369" w:rsidRPr="00773EF3" w14:paraId="029AA0FE" w14:textId="77777777" w:rsidTr="00892671">
        <w:tc>
          <w:tcPr>
            <w:tcW w:w="2067" w:type="dxa"/>
          </w:tcPr>
          <w:p w14:paraId="5553DA17" w14:textId="77777777" w:rsidR="003A2369" w:rsidRPr="00773EF3" w:rsidRDefault="003A2369" w:rsidP="00892671">
            <w:pPr>
              <w:rPr>
                <w:rFonts w:asciiTheme="minorHAnsi" w:hAnsiTheme="minorHAnsi" w:cstheme="minorHAnsi"/>
              </w:rPr>
            </w:pPr>
            <w:proofErr w:type="spellStart"/>
            <w:r w:rsidRPr="00773EF3">
              <w:rPr>
                <w:rFonts w:asciiTheme="minorHAnsi" w:hAnsiTheme="minorHAnsi" w:cstheme="minorHAnsi"/>
              </w:rPr>
              <w:t>Nõud</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Fonts w:asciiTheme="minorHAnsi" w:hAnsiTheme="minorHAnsi" w:cstheme="minorHAnsi"/>
              </w:rPr>
              <w:t xml:space="preserve"> </w:t>
            </w:r>
          </w:p>
          <w:p w14:paraId="0CE29906" w14:textId="53674306" w:rsidR="003A2369" w:rsidRPr="00773EF3" w:rsidRDefault="00A67E6F" w:rsidP="00892671">
            <w:pPr>
              <w:rPr>
                <w:rFonts w:asciiTheme="minorHAnsi" w:hAnsiTheme="minorHAnsi" w:cstheme="minorHAnsi"/>
                <w:lang w:val="et-EE"/>
              </w:rPr>
            </w:pPr>
            <w:r w:rsidRPr="00773EF3">
              <w:rPr>
                <w:rFonts w:asciiTheme="minorHAnsi" w:hAnsiTheme="minorHAnsi" w:cstheme="minorHAnsi"/>
                <w:lang w:val="et-EE"/>
              </w:rPr>
              <w:t>taotlejale</w:t>
            </w:r>
          </w:p>
        </w:tc>
        <w:tc>
          <w:tcPr>
            <w:tcW w:w="6463" w:type="dxa"/>
          </w:tcPr>
          <w:p w14:paraId="6C152789" w14:textId="77777777" w:rsidR="003A2369" w:rsidRPr="00773EF3" w:rsidRDefault="003A2369" w:rsidP="00892671">
            <w:pPr>
              <w:rPr>
                <w:rFonts w:asciiTheme="minorHAnsi" w:hAnsiTheme="minorHAnsi" w:cstheme="minorHAnsi"/>
                <w:color w:val="000000" w:themeColor="text1"/>
              </w:rPr>
            </w:pPr>
            <w:proofErr w:type="spellStart"/>
            <w:r w:rsidRPr="00773EF3">
              <w:rPr>
                <w:rFonts w:asciiTheme="minorHAnsi" w:hAnsiTheme="minorHAnsi" w:cstheme="minorHAnsi"/>
              </w:rPr>
              <w:t>Nõud</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taotlej</w:t>
            </w:r>
            <w:r w:rsidRPr="00773EF3">
              <w:rPr>
                <w:rFonts w:asciiTheme="minorHAnsi" w:hAnsiTheme="minorHAnsi" w:cstheme="minorHAnsi"/>
                <w:spacing w:val="-1"/>
              </w:rPr>
              <w:t>a</w:t>
            </w:r>
            <w:r w:rsidRPr="00773EF3">
              <w:rPr>
                <w:rFonts w:asciiTheme="minorHAnsi" w:hAnsiTheme="minorHAnsi" w:cstheme="minorHAnsi"/>
              </w:rPr>
              <w:t>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w:t>
            </w:r>
            <w:r w:rsidRPr="00773EF3">
              <w:rPr>
                <w:rFonts w:asciiTheme="minorHAnsi" w:hAnsiTheme="minorHAnsi" w:cstheme="minorHAnsi"/>
                <w:spacing w:val="1"/>
              </w:rPr>
              <w:t>l</w:t>
            </w:r>
            <w:r w:rsidRPr="00773EF3">
              <w:rPr>
                <w:rFonts w:asciiTheme="minorHAnsi" w:hAnsiTheme="minorHAnsi" w:cstheme="minorHAnsi"/>
                <w:spacing w:val="-1"/>
              </w:rPr>
              <w:t>e</w:t>
            </w:r>
            <w:r w:rsidRPr="00773EF3">
              <w:rPr>
                <w:rFonts w:asciiTheme="minorHAnsi" w:hAnsiTheme="minorHAnsi" w:cstheme="minorHAnsi"/>
              </w:rPr>
              <w:t>n</w:t>
            </w:r>
            <w:r w:rsidRPr="00773EF3">
              <w:rPr>
                <w:rFonts w:asciiTheme="minorHAnsi" w:hAnsiTheme="minorHAnsi" w:cstheme="minorHAnsi"/>
                <w:spacing w:val="1"/>
              </w:rPr>
              <w:t>e</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spacing w:val="2"/>
              </w:rPr>
              <w:t xml:space="preserve"> </w:t>
            </w:r>
            <w:r w:rsidRPr="00773EF3">
              <w:rPr>
                <w:rFonts w:asciiTheme="minorHAnsi" w:hAnsiTheme="minorHAnsi" w:cstheme="minorHAnsi"/>
                <w:spacing w:val="2"/>
                <w:lang w:val="et-EE"/>
              </w:rPr>
              <w:t>LEADER</w:t>
            </w:r>
            <w:r w:rsidRPr="00773EF3">
              <w:rPr>
                <w:rFonts w:asciiTheme="minorHAnsi" w:hAnsiTheme="minorHAnsi" w:cstheme="minorHAnsi"/>
              </w:rPr>
              <w:t xml:space="preserve"> </w:t>
            </w:r>
            <w:proofErr w:type="spellStart"/>
            <w:r w:rsidRPr="00773EF3">
              <w:rPr>
                <w:rFonts w:asciiTheme="minorHAnsi" w:hAnsiTheme="minorHAnsi" w:cstheme="minorHAnsi"/>
              </w:rPr>
              <w:t>m</w:t>
            </w:r>
            <w:r w:rsidRPr="00773EF3">
              <w:rPr>
                <w:rFonts w:asciiTheme="minorHAnsi" w:hAnsiTheme="minorHAnsi" w:cstheme="minorHAnsi"/>
                <w:spacing w:val="1"/>
              </w:rPr>
              <w:t>ä</w:t>
            </w:r>
            <w:r w:rsidRPr="00773EF3">
              <w:rPr>
                <w:rFonts w:asciiTheme="minorHAnsi" w:hAnsiTheme="minorHAnsi" w:cstheme="minorHAnsi"/>
                <w:spacing w:val="-1"/>
              </w:rPr>
              <w:t>ä</w:t>
            </w:r>
            <w:r w:rsidRPr="00773EF3">
              <w:rPr>
                <w:rFonts w:asciiTheme="minorHAnsi" w:hAnsiTheme="minorHAnsi" w:cstheme="minorHAnsi"/>
              </w:rPr>
              <w:t>rus</w:t>
            </w:r>
            <w:r w:rsidRPr="00773EF3">
              <w:rPr>
                <w:rFonts w:asciiTheme="minorHAnsi" w:hAnsiTheme="minorHAnsi" w:cstheme="minorHAnsi"/>
                <w:spacing w:val="-1"/>
              </w:rPr>
              <w:t>e</w:t>
            </w:r>
            <w:r w:rsidRPr="00773EF3">
              <w:rPr>
                <w:rFonts w:asciiTheme="minorHAnsi" w:hAnsiTheme="minorHAnsi" w:cstheme="minorHAnsi"/>
              </w:rPr>
              <w:t>st</w:t>
            </w:r>
            <w:proofErr w:type="spellEnd"/>
          </w:p>
        </w:tc>
      </w:tr>
      <w:tr w:rsidR="003A2369" w:rsidRPr="00773EF3" w14:paraId="1CD62707" w14:textId="77777777" w:rsidTr="00892671">
        <w:tc>
          <w:tcPr>
            <w:tcW w:w="2067" w:type="dxa"/>
          </w:tcPr>
          <w:p w14:paraId="011EEB3F" w14:textId="77777777" w:rsidR="003A2369" w:rsidRPr="00773EF3" w:rsidRDefault="003A2369" w:rsidP="00892671">
            <w:pPr>
              <w:rPr>
                <w:rFonts w:asciiTheme="minorHAnsi" w:hAnsiTheme="minorHAnsi" w:cstheme="minorHAnsi"/>
                <w:lang w:val="et-EE"/>
              </w:rPr>
            </w:pPr>
            <w:r w:rsidRPr="00773EF3">
              <w:rPr>
                <w:rFonts w:asciiTheme="minorHAnsi" w:hAnsiTheme="minorHAnsi" w:cstheme="minorHAnsi"/>
                <w:lang w:val="sv-FI"/>
              </w:rPr>
              <w:t>To</w:t>
            </w:r>
            <w:r w:rsidRPr="00773EF3">
              <w:rPr>
                <w:rFonts w:asciiTheme="minorHAnsi" w:hAnsiTheme="minorHAnsi" w:cstheme="minorHAnsi"/>
                <w:spacing w:val="-1"/>
                <w:lang w:val="sv-FI"/>
              </w:rPr>
              <w:t>e</w:t>
            </w:r>
            <w:r w:rsidRPr="00773EF3">
              <w:rPr>
                <w:rFonts w:asciiTheme="minorHAnsi" w:hAnsiTheme="minorHAnsi" w:cstheme="minorHAnsi"/>
                <w:lang w:val="sv-FI"/>
              </w:rPr>
              <w:t>tuse suurus</w:t>
            </w:r>
          </w:p>
        </w:tc>
        <w:tc>
          <w:tcPr>
            <w:tcW w:w="6463" w:type="dxa"/>
          </w:tcPr>
          <w:p w14:paraId="0F4F1518" w14:textId="484B52B4" w:rsidR="00F94683" w:rsidRPr="00773EF3" w:rsidRDefault="00AB78F0" w:rsidP="002C4F6F">
            <w:pPr>
              <w:pStyle w:val="ListParagraph"/>
              <w:numPr>
                <w:ilvl w:val="0"/>
                <w:numId w:val="26"/>
              </w:numPr>
              <w:ind w:left="513" w:hanging="284"/>
              <w:rPr>
                <w:rFonts w:asciiTheme="minorHAnsi" w:hAnsiTheme="minorHAnsi" w:cstheme="minorHAnsi"/>
              </w:rPr>
            </w:pPr>
            <w:proofErr w:type="spellStart"/>
            <w:r w:rsidRPr="00773EF3">
              <w:rPr>
                <w:rFonts w:asciiTheme="minorHAnsi" w:hAnsiTheme="minorHAnsi" w:cstheme="minorHAnsi"/>
              </w:rPr>
              <w:t>M</w:t>
            </w:r>
            <w:r w:rsidR="00F94683" w:rsidRPr="00773EF3">
              <w:rPr>
                <w:rFonts w:asciiTheme="minorHAnsi" w:hAnsiTheme="minorHAnsi" w:cstheme="minorHAnsi"/>
              </w:rPr>
              <w:t>inimaalne</w:t>
            </w:r>
            <w:proofErr w:type="spellEnd"/>
            <w:r w:rsidR="00F94683" w:rsidRPr="00773EF3">
              <w:rPr>
                <w:rFonts w:asciiTheme="minorHAnsi" w:hAnsiTheme="minorHAnsi" w:cstheme="minorHAnsi"/>
              </w:rPr>
              <w:t xml:space="preserve"> 5</w:t>
            </w:r>
            <w:r w:rsidR="00A67E6F" w:rsidRPr="00773EF3">
              <w:rPr>
                <w:rFonts w:asciiTheme="minorHAnsi" w:hAnsiTheme="minorHAnsi" w:cstheme="minorHAnsi"/>
              </w:rPr>
              <w:t xml:space="preserve"> </w:t>
            </w:r>
            <w:r w:rsidR="00F94683" w:rsidRPr="00773EF3">
              <w:rPr>
                <w:rFonts w:asciiTheme="minorHAnsi" w:hAnsiTheme="minorHAnsi" w:cstheme="minorHAnsi"/>
              </w:rPr>
              <w:t>000€</w:t>
            </w:r>
          </w:p>
          <w:p w14:paraId="02374170" w14:textId="0C3903E1" w:rsidR="003A2369" w:rsidRPr="00773EF3" w:rsidRDefault="00AB78F0" w:rsidP="002C4F6F">
            <w:pPr>
              <w:pStyle w:val="ListParagraph"/>
              <w:numPr>
                <w:ilvl w:val="0"/>
                <w:numId w:val="26"/>
              </w:numPr>
              <w:ind w:left="513" w:hanging="284"/>
              <w:rPr>
                <w:rFonts w:asciiTheme="minorHAnsi" w:hAnsiTheme="minorHAnsi" w:cstheme="minorHAnsi"/>
              </w:rPr>
            </w:pPr>
            <w:proofErr w:type="spellStart"/>
            <w:r w:rsidRPr="00773EF3">
              <w:rPr>
                <w:rFonts w:asciiTheme="minorHAnsi" w:hAnsiTheme="minorHAnsi" w:cstheme="minorHAnsi"/>
                <w:spacing w:val="-1"/>
              </w:rPr>
              <w:t>M</w:t>
            </w:r>
            <w:r w:rsidR="003A2369" w:rsidRPr="00773EF3">
              <w:rPr>
                <w:rFonts w:asciiTheme="minorHAnsi" w:hAnsiTheme="minorHAnsi" w:cstheme="minorHAnsi"/>
                <w:spacing w:val="-1"/>
              </w:rPr>
              <w:t>a</w:t>
            </w:r>
            <w:r w:rsidR="003A2369" w:rsidRPr="00773EF3">
              <w:rPr>
                <w:rFonts w:asciiTheme="minorHAnsi" w:hAnsiTheme="minorHAnsi" w:cstheme="minorHAnsi"/>
              </w:rPr>
              <w:t>ksi</w:t>
            </w:r>
            <w:r w:rsidR="003A2369" w:rsidRPr="00773EF3">
              <w:rPr>
                <w:rFonts w:asciiTheme="minorHAnsi" w:hAnsiTheme="minorHAnsi" w:cstheme="minorHAnsi"/>
                <w:spacing w:val="1"/>
              </w:rPr>
              <w:t>m</w:t>
            </w:r>
            <w:r w:rsidR="003A2369" w:rsidRPr="00773EF3">
              <w:rPr>
                <w:rFonts w:asciiTheme="minorHAnsi" w:hAnsiTheme="minorHAnsi" w:cstheme="minorHAnsi"/>
                <w:spacing w:val="-1"/>
              </w:rPr>
              <w:t>aa</w:t>
            </w:r>
            <w:r w:rsidR="003A2369" w:rsidRPr="00773EF3">
              <w:rPr>
                <w:rFonts w:asciiTheme="minorHAnsi" w:hAnsiTheme="minorHAnsi" w:cstheme="minorHAnsi"/>
              </w:rPr>
              <w:t>lne</w:t>
            </w:r>
            <w:proofErr w:type="spellEnd"/>
            <w:r w:rsidR="003A2369" w:rsidRPr="00773EF3">
              <w:rPr>
                <w:rFonts w:asciiTheme="minorHAnsi" w:hAnsiTheme="minorHAnsi" w:cstheme="minorHAnsi"/>
              </w:rPr>
              <w:t xml:space="preserve"> </w:t>
            </w:r>
            <w:r w:rsidR="00D11505" w:rsidRPr="00773EF3">
              <w:rPr>
                <w:rFonts w:asciiTheme="minorHAnsi" w:hAnsiTheme="minorHAnsi" w:cstheme="minorHAnsi"/>
              </w:rPr>
              <w:t>80 000€</w:t>
            </w:r>
          </w:p>
        </w:tc>
      </w:tr>
      <w:tr w:rsidR="003A2369" w:rsidRPr="00773EF3" w14:paraId="022B5FB0" w14:textId="77777777" w:rsidTr="00892671">
        <w:tc>
          <w:tcPr>
            <w:tcW w:w="2067" w:type="dxa"/>
          </w:tcPr>
          <w:p w14:paraId="5EA3FA01" w14:textId="77777777" w:rsidR="003A2369" w:rsidRPr="00773EF3" w:rsidRDefault="003A2369" w:rsidP="00892671">
            <w:pPr>
              <w:rPr>
                <w:rFonts w:asciiTheme="minorHAnsi" w:hAnsiTheme="minorHAnsi" w:cstheme="minorHAnsi"/>
                <w:lang w:val="et-EE"/>
              </w:rPr>
            </w:pPr>
            <w:r w:rsidRPr="00773EF3">
              <w:rPr>
                <w:rFonts w:asciiTheme="minorHAnsi" w:hAnsiTheme="minorHAnsi" w:cstheme="minorHAnsi"/>
                <w:lang w:val="sv-FI"/>
              </w:rPr>
              <w:t>Toetuse määr</w:t>
            </w:r>
          </w:p>
        </w:tc>
        <w:tc>
          <w:tcPr>
            <w:tcW w:w="6463" w:type="dxa"/>
          </w:tcPr>
          <w:p w14:paraId="53BAEDA0" w14:textId="4EC52782" w:rsidR="003A2369" w:rsidRPr="00773EF3" w:rsidRDefault="00AB78F0" w:rsidP="002C4F6F">
            <w:pPr>
              <w:pStyle w:val="ListParagraph"/>
              <w:numPr>
                <w:ilvl w:val="0"/>
                <w:numId w:val="47"/>
              </w:numPr>
              <w:ind w:left="520" w:hanging="284"/>
              <w:rPr>
                <w:rFonts w:asciiTheme="minorHAnsi" w:hAnsiTheme="minorHAnsi" w:cstheme="minorHAnsi"/>
              </w:rPr>
            </w:pPr>
            <w:proofErr w:type="spellStart"/>
            <w:r w:rsidRPr="00773EF3">
              <w:rPr>
                <w:rFonts w:asciiTheme="minorHAnsi" w:hAnsiTheme="minorHAnsi" w:cstheme="minorHAnsi"/>
                <w:position w:val="-1"/>
              </w:rPr>
              <w:t>T</w:t>
            </w:r>
            <w:r w:rsidR="003A2369" w:rsidRPr="00773EF3">
              <w:rPr>
                <w:rFonts w:asciiTheme="minorHAnsi" w:hAnsiTheme="minorHAnsi" w:cstheme="minorHAnsi"/>
                <w:position w:val="-1"/>
              </w:rPr>
              <w:t>o</w:t>
            </w:r>
            <w:r w:rsidR="003A2369" w:rsidRPr="00773EF3">
              <w:rPr>
                <w:rFonts w:asciiTheme="minorHAnsi" w:hAnsiTheme="minorHAnsi" w:cstheme="minorHAnsi"/>
                <w:spacing w:val="-1"/>
                <w:position w:val="-1"/>
              </w:rPr>
              <w:t>e</w:t>
            </w:r>
            <w:r w:rsidR="003A2369" w:rsidRPr="00773EF3">
              <w:rPr>
                <w:rFonts w:asciiTheme="minorHAnsi" w:hAnsiTheme="minorHAnsi" w:cstheme="minorHAnsi"/>
                <w:position w:val="-1"/>
              </w:rPr>
              <w:t>tuse</w:t>
            </w:r>
            <w:proofErr w:type="spellEnd"/>
            <w:r w:rsidR="003A2369" w:rsidRPr="00773EF3">
              <w:rPr>
                <w:rFonts w:asciiTheme="minorHAnsi" w:hAnsiTheme="minorHAnsi" w:cstheme="minorHAnsi"/>
                <w:position w:val="-1"/>
              </w:rPr>
              <w:t xml:space="preserve"> </w:t>
            </w:r>
            <w:proofErr w:type="spellStart"/>
            <w:r w:rsidR="003A2369" w:rsidRPr="00773EF3">
              <w:rPr>
                <w:rFonts w:asciiTheme="minorHAnsi" w:hAnsiTheme="minorHAnsi" w:cstheme="minorHAnsi"/>
                <w:position w:val="-1"/>
              </w:rPr>
              <w:t>m</w:t>
            </w:r>
            <w:r w:rsidR="003A2369" w:rsidRPr="00773EF3">
              <w:rPr>
                <w:rFonts w:asciiTheme="minorHAnsi" w:hAnsiTheme="minorHAnsi" w:cstheme="minorHAnsi"/>
                <w:spacing w:val="-1"/>
                <w:position w:val="-1"/>
              </w:rPr>
              <w:t>ää</w:t>
            </w:r>
            <w:r w:rsidR="003A2369" w:rsidRPr="00773EF3">
              <w:rPr>
                <w:rFonts w:asciiTheme="minorHAnsi" w:hAnsiTheme="minorHAnsi" w:cstheme="minorHAnsi"/>
                <w:position w:val="-1"/>
              </w:rPr>
              <w:t>r</w:t>
            </w:r>
            <w:proofErr w:type="spellEnd"/>
            <w:r w:rsidR="003A2369" w:rsidRPr="00773EF3">
              <w:rPr>
                <w:rFonts w:asciiTheme="minorHAnsi" w:hAnsiTheme="minorHAnsi" w:cstheme="minorHAnsi"/>
                <w:position w:val="-1"/>
              </w:rPr>
              <w:t xml:space="preserve"> </w:t>
            </w:r>
            <w:proofErr w:type="spellStart"/>
            <w:r w:rsidR="003A2369" w:rsidRPr="00773EF3">
              <w:rPr>
                <w:rFonts w:asciiTheme="minorHAnsi" w:hAnsiTheme="minorHAnsi" w:cstheme="minorHAnsi"/>
                <w:position w:val="-1"/>
              </w:rPr>
              <w:t>ku</w:t>
            </w:r>
            <w:r w:rsidR="003A2369" w:rsidRPr="00773EF3">
              <w:rPr>
                <w:rFonts w:asciiTheme="minorHAnsi" w:hAnsiTheme="minorHAnsi" w:cstheme="minorHAnsi"/>
                <w:spacing w:val="-1"/>
                <w:position w:val="-1"/>
              </w:rPr>
              <w:t>n</w:t>
            </w:r>
            <w:r w:rsidR="003A2369" w:rsidRPr="00773EF3">
              <w:rPr>
                <w:rFonts w:asciiTheme="minorHAnsi" w:hAnsiTheme="minorHAnsi" w:cstheme="minorHAnsi"/>
                <w:position w:val="-1"/>
              </w:rPr>
              <w:t>i</w:t>
            </w:r>
            <w:proofErr w:type="spellEnd"/>
            <w:r w:rsidR="003A2369" w:rsidRPr="00773EF3">
              <w:rPr>
                <w:rFonts w:asciiTheme="minorHAnsi" w:hAnsiTheme="minorHAnsi" w:cstheme="minorHAnsi"/>
                <w:position w:val="-1"/>
              </w:rPr>
              <w:t xml:space="preserve"> 9</w:t>
            </w:r>
            <w:r w:rsidR="003A2369" w:rsidRPr="00773EF3">
              <w:rPr>
                <w:rFonts w:asciiTheme="minorHAnsi" w:hAnsiTheme="minorHAnsi" w:cstheme="minorHAnsi"/>
                <w:spacing w:val="3"/>
                <w:position w:val="-1"/>
              </w:rPr>
              <w:t>0</w:t>
            </w:r>
            <w:r w:rsidR="003A2369" w:rsidRPr="00773EF3">
              <w:rPr>
                <w:rFonts w:asciiTheme="minorHAnsi" w:hAnsiTheme="minorHAnsi" w:cstheme="minorHAnsi"/>
                <w:spacing w:val="-1"/>
                <w:position w:val="-1"/>
              </w:rPr>
              <w:t>%</w:t>
            </w:r>
            <w:r w:rsidR="003A2369" w:rsidRPr="00773EF3">
              <w:rPr>
                <w:rFonts w:asciiTheme="minorHAnsi" w:hAnsiTheme="minorHAnsi" w:cstheme="minorHAnsi"/>
                <w:position w:val="-1"/>
              </w:rPr>
              <w:t>,</w:t>
            </w:r>
            <w:r w:rsidR="003A2369" w:rsidRPr="00773EF3">
              <w:rPr>
                <w:rFonts w:asciiTheme="minorHAnsi" w:hAnsiTheme="minorHAnsi" w:cstheme="minorHAnsi"/>
                <w:spacing w:val="3"/>
                <w:position w:val="-1"/>
              </w:rPr>
              <w:t xml:space="preserve"> </w:t>
            </w:r>
          </w:p>
          <w:p w14:paraId="453AF73B" w14:textId="1E045351" w:rsidR="003A2369" w:rsidRPr="00773EF3" w:rsidRDefault="00AB78F0" w:rsidP="002C4F6F">
            <w:pPr>
              <w:pStyle w:val="ListParagraph"/>
              <w:numPr>
                <w:ilvl w:val="0"/>
                <w:numId w:val="47"/>
              </w:numPr>
              <w:ind w:left="520" w:hanging="284"/>
              <w:rPr>
                <w:rFonts w:asciiTheme="minorHAnsi" w:hAnsiTheme="minorHAnsi" w:cstheme="minorHAnsi"/>
              </w:rPr>
            </w:pPr>
            <w:r w:rsidRPr="00773EF3">
              <w:rPr>
                <w:rFonts w:asciiTheme="minorHAnsi" w:hAnsiTheme="minorHAnsi" w:cstheme="minorHAnsi"/>
                <w:color w:val="000000" w:themeColor="text1"/>
                <w:spacing w:val="-2"/>
                <w:position w:val="-1"/>
                <w:lang w:val="et-EE"/>
              </w:rPr>
              <w:t>Piiriülese koostöö</w:t>
            </w:r>
            <w:r w:rsidR="003A2369" w:rsidRPr="00773EF3">
              <w:rPr>
                <w:rFonts w:asciiTheme="minorHAnsi" w:hAnsiTheme="minorHAnsi" w:cstheme="minorHAnsi"/>
                <w:color w:val="000000" w:themeColor="text1"/>
              </w:rPr>
              <w:t xml:space="preserve"> </w:t>
            </w:r>
            <w:proofErr w:type="spellStart"/>
            <w:r w:rsidR="003A2369" w:rsidRPr="00773EF3">
              <w:rPr>
                <w:rFonts w:asciiTheme="minorHAnsi" w:hAnsiTheme="minorHAnsi" w:cstheme="minorHAnsi"/>
                <w:color w:val="000000" w:themeColor="text1"/>
                <w:spacing w:val="-1"/>
              </w:rPr>
              <w:t>e</w:t>
            </w:r>
            <w:r w:rsidR="003A2369" w:rsidRPr="00773EF3">
              <w:rPr>
                <w:rFonts w:asciiTheme="minorHAnsi" w:hAnsiTheme="minorHAnsi" w:cstheme="minorHAnsi"/>
                <w:color w:val="000000" w:themeColor="text1"/>
              </w:rPr>
              <w:t>t</w:t>
            </w:r>
            <w:r w:rsidR="003A2369" w:rsidRPr="00773EF3">
              <w:rPr>
                <w:rFonts w:asciiTheme="minorHAnsi" w:hAnsiTheme="minorHAnsi" w:cstheme="minorHAnsi"/>
                <w:color w:val="000000" w:themeColor="text1"/>
                <w:spacing w:val="1"/>
              </w:rPr>
              <w:t>t</w:t>
            </w:r>
            <w:r w:rsidR="003A2369" w:rsidRPr="00773EF3">
              <w:rPr>
                <w:rFonts w:asciiTheme="minorHAnsi" w:hAnsiTheme="minorHAnsi" w:cstheme="minorHAnsi"/>
                <w:color w:val="000000" w:themeColor="text1"/>
                <w:spacing w:val="-1"/>
              </w:rPr>
              <w:t>e</w:t>
            </w:r>
            <w:r w:rsidR="003A2369" w:rsidRPr="00773EF3">
              <w:rPr>
                <w:rFonts w:asciiTheme="minorHAnsi" w:hAnsiTheme="minorHAnsi" w:cstheme="minorHAnsi"/>
                <w:color w:val="000000" w:themeColor="text1"/>
              </w:rPr>
              <w:t>v</w:t>
            </w:r>
            <w:r w:rsidR="003A2369" w:rsidRPr="00773EF3">
              <w:rPr>
                <w:rFonts w:asciiTheme="minorHAnsi" w:hAnsiTheme="minorHAnsi" w:cstheme="minorHAnsi"/>
                <w:color w:val="000000" w:themeColor="text1"/>
                <w:spacing w:val="-1"/>
              </w:rPr>
              <w:t>a</w:t>
            </w:r>
            <w:r w:rsidR="003A2369" w:rsidRPr="00773EF3">
              <w:rPr>
                <w:rFonts w:asciiTheme="minorHAnsi" w:hAnsiTheme="minorHAnsi" w:cstheme="minorHAnsi"/>
                <w:color w:val="000000" w:themeColor="text1"/>
                <w:spacing w:val="3"/>
              </w:rPr>
              <w:t>l</w:t>
            </w:r>
            <w:r w:rsidR="003A2369" w:rsidRPr="00773EF3">
              <w:rPr>
                <w:rFonts w:asciiTheme="minorHAnsi" w:hAnsiTheme="minorHAnsi" w:cstheme="minorHAnsi"/>
                <w:color w:val="000000" w:themeColor="text1"/>
              </w:rPr>
              <w:t>m</w:t>
            </w:r>
            <w:r w:rsidR="003A2369" w:rsidRPr="00773EF3">
              <w:rPr>
                <w:rFonts w:asciiTheme="minorHAnsi" w:hAnsiTheme="minorHAnsi" w:cstheme="minorHAnsi"/>
                <w:color w:val="000000" w:themeColor="text1"/>
                <w:spacing w:val="1"/>
              </w:rPr>
              <w:t>i</w:t>
            </w:r>
            <w:r w:rsidR="003A2369" w:rsidRPr="00773EF3">
              <w:rPr>
                <w:rFonts w:asciiTheme="minorHAnsi" w:hAnsiTheme="minorHAnsi" w:cstheme="minorHAnsi"/>
                <w:color w:val="000000" w:themeColor="text1"/>
              </w:rPr>
              <w:t>stamine</w:t>
            </w:r>
            <w:proofErr w:type="spellEnd"/>
            <w:r w:rsidR="003A2369" w:rsidRPr="00773EF3">
              <w:rPr>
                <w:rFonts w:asciiTheme="minorHAnsi" w:hAnsiTheme="minorHAnsi" w:cstheme="minorHAnsi"/>
                <w:color w:val="000000" w:themeColor="text1"/>
                <w:spacing w:val="1"/>
              </w:rPr>
              <w:t xml:space="preserve"> </w:t>
            </w:r>
            <w:r w:rsidR="003A2369" w:rsidRPr="00773EF3">
              <w:rPr>
                <w:rFonts w:asciiTheme="minorHAnsi" w:hAnsiTheme="minorHAnsi" w:cstheme="minorHAnsi"/>
                <w:color w:val="000000" w:themeColor="text1"/>
              </w:rPr>
              <w:t>100%</w:t>
            </w:r>
          </w:p>
        </w:tc>
      </w:tr>
      <w:tr w:rsidR="003A2369" w:rsidRPr="00773EF3" w14:paraId="293A7DE8" w14:textId="77777777" w:rsidTr="00892671">
        <w:tc>
          <w:tcPr>
            <w:tcW w:w="2067" w:type="dxa"/>
          </w:tcPr>
          <w:p w14:paraId="5502A0D4" w14:textId="77777777" w:rsidR="003A2369" w:rsidRPr="00773EF3" w:rsidRDefault="003A2369" w:rsidP="00892671">
            <w:pPr>
              <w:rPr>
                <w:rFonts w:asciiTheme="minorHAnsi" w:hAnsiTheme="minorHAnsi" w:cstheme="minorHAnsi"/>
                <w:lang w:val="et-EE"/>
              </w:rPr>
            </w:pPr>
            <w:r w:rsidRPr="00773EF3">
              <w:rPr>
                <w:rFonts w:asciiTheme="minorHAnsi" w:hAnsiTheme="minorHAnsi" w:cstheme="minorHAnsi"/>
                <w:lang w:val="sv-FI"/>
              </w:rPr>
              <w:t>Väljundnäitajad</w:t>
            </w:r>
          </w:p>
        </w:tc>
        <w:tc>
          <w:tcPr>
            <w:tcW w:w="6463" w:type="dxa"/>
          </w:tcPr>
          <w:p w14:paraId="4FD036BB" w14:textId="77777777" w:rsidR="003A2369" w:rsidRPr="00773EF3" w:rsidRDefault="00D11505" w:rsidP="002C4F6F">
            <w:pPr>
              <w:pStyle w:val="ListParagraph"/>
              <w:numPr>
                <w:ilvl w:val="0"/>
                <w:numId w:val="33"/>
              </w:numPr>
              <w:ind w:left="520" w:hanging="284"/>
              <w:rPr>
                <w:rFonts w:asciiTheme="minorHAnsi" w:hAnsiTheme="minorHAnsi" w:cstheme="minorHAnsi"/>
                <w:color w:val="000000" w:themeColor="text1"/>
                <w:position w:val="-1"/>
                <w:lang w:val="sv-FI"/>
              </w:rPr>
            </w:pPr>
            <w:r w:rsidRPr="00773EF3">
              <w:rPr>
                <w:rFonts w:asciiTheme="minorHAnsi" w:hAnsiTheme="minorHAnsi" w:cstheme="minorHAnsi"/>
                <w:color w:val="000000" w:themeColor="text1"/>
                <w:position w:val="-1"/>
                <w:lang w:val="sv-FI"/>
              </w:rPr>
              <w:t>Koostööprojektis osalenud partnerite arv</w:t>
            </w:r>
          </w:p>
          <w:p w14:paraId="60E0C034" w14:textId="0824EF58" w:rsidR="00D11505" w:rsidRPr="00773EF3" w:rsidRDefault="00D11505" w:rsidP="002C4F6F">
            <w:pPr>
              <w:pStyle w:val="ListParagraph"/>
              <w:numPr>
                <w:ilvl w:val="0"/>
                <w:numId w:val="33"/>
              </w:numPr>
              <w:ind w:left="520" w:hanging="284"/>
              <w:rPr>
                <w:rFonts w:asciiTheme="minorHAnsi" w:hAnsiTheme="minorHAnsi" w:cstheme="minorHAnsi"/>
                <w:color w:val="000000" w:themeColor="text1"/>
                <w:position w:val="-1"/>
                <w:lang w:val="sv-FI"/>
              </w:rPr>
            </w:pPr>
            <w:r w:rsidRPr="00773EF3">
              <w:rPr>
                <w:rFonts w:asciiTheme="minorHAnsi" w:hAnsiTheme="minorHAnsi" w:cstheme="minorHAnsi"/>
                <w:color w:val="000000" w:themeColor="text1"/>
                <w:position w:val="-1"/>
                <w:lang w:val="sv-FI"/>
              </w:rPr>
              <w:t>Koostööprojekti tegevustes osalenute arv</w:t>
            </w:r>
          </w:p>
        </w:tc>
      </w:tr>
    </w:tbl>
    <w:p w14:paraId="7023ED0D" w14:textId="77777777" w:rsidR="00395520" w:rsidRPr="00773EF3" w:rsidRDefault="00395520" w:rsidP="009547E9">
      <w:pPr>
        <w:rPr>
          <w:rFonts w:asciiTheme="minorHAnsi" w:hAnsiTheme="minorHAnsi" w:cstheme="minorHAnsi"/>
          <w:lang w:val="et-EE"/>
        </w:rPr>
      </w:pPr>
    </w:p>
    <w:p w14:paraId="632EA46C" w14:textId="7DC455FE" w:rsidR="003A2369" w:rsidRPr="00773EF3" w:rsidRDefault="005F5C05" w:rsidP="009547E9">
      <w:pPr>
        <w:rPr>
          <w:rFonts w:asciiTheme="minorHAnsi" w:hAnsiTheme="minorHAnsi" w:cstheme="minorHAnsi"/>
          <w:lang w:val="et-EE"/>
        </w:rPr>
      </w:pPr>
      <w:r w:rsidRPr="00773EF3">
        <w:rPr>
          <w:rFonts w:asciiTheme="minorHAnsi" w:hAnsiTheme="minorHAnsi" w:cstheme="minorHAnsi"/>
          <w:lang w:val="et-EE"/>
        </w:rPr>
        <w:t>NB! Tegemist on tegevusrühma meetmega koostööprojektide elluviimiseks! Need projektid ei läbi hindamisprotsessi, vaid kuuluvad kinnitamisele üldkoosoleku poolt.</w:t>
      </w:r>
    </w:p>
    <w:p w14:paraId="7906D518" w14:textId="5EF2748C" w:rsidR="003278B3" w:rsidRPr="00773EF3" w:rsidRDefault="003278B3" w:rsidP="002C4F6F">
      <w:pPr>
        <w:pStyle w:val="Heading3"/>
        <w:numPr>
          <w:ilvl w:val="2"/>
          <w:numId w:val="22"/>
        </w:numPr>
        <w:ind w:left="680"/>
        <w:rPr>
          <w:rFonts w:asciiTheme="minorHAnsi" w:hAnsiTheme="minorHAnsi" w:cstheme="minorHAnsi"/>
          <w:color w:val="C0504D" w:themeColor="accent2"/>
          <w:lang w:val="et-EE"/>
        </w:rPr>
      </w:pPr>
      <w:bookmarkStart w:id="38" w:name="_Toc136438870"/>
      <w:r w:rsidRPr="00773EF3">
        <w:rPr>
          <w:rFonts w:asciiTheme="minorHAnsi" w:hAnsiTheme="minorHAnsi" w:cstheme="minorHAnsi"/>
          <w:color w:val="C0504D" w:themeColor="accent2"/>
          <w:lang w:val="et-EE"/>
        </w:rPr>
        <w:t>Sotsiaalteenuste arendamine</w:t>
      </w:r>
      <w:bookmarkEnd w:id="38"/>
    </w:p>
    <w:p w14:paraId="3E372F4F" w14:textId="3A3FC202" w:rsidR="009E64CC" w:rsidRPr="00773EF3" w:rsidRDefault="009E64CC" w:rsidP="004A5CFE">
      <w:pPr>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vajaduse kirjeldus</w:t>
      </w:r>
    </w:p>
    <w:p w14:paraId="5C5B1FA5" w14:textId="77777777" w:rsidR="00935D9B" w:rsidRDefault="00935D9B" w:rsidP="00935D9B">
      <w:pPr>
        <w:pBdr>
          <w:top w:val="nil"/>
          <w:left w:val="nil"/>
          <w:bottom w:val="nil"/>
          <w:right w:val="nil"/>
          <w:between w:val="nil"/>
        </w:pBdr>
        <w:spacing w:before="120" w:after="240"/>
        <w:ind w:right="141"/>
        <w:jc w:val="both"/>
        <w:rPr>
          <w:ins w:id="39" w:author="Liis Moor" w:date="2024-04-18T16:38:00Z"/>
          <w:rFonts w:asciiTheme="minorHAnsi" w:hAnsiTheme="minorHAnsi" w:cstheme="minorHAnsi"/>
          <w:color w:val="000000"/>
        </w:rPr>
      </w:pPr>
      <w:proofErr w:type="spellStart"/>
      <w:ins w:id="40" w:author="Liis Moor" w:date="2024-04-18T16:37:00Z">
        <w:r w:rsidRPr="00935D9B">
          <w:rPr>
            <w:rFonts w:asciiTheme="minorHAnsi" w:hAnsiTheme="minorHAnsi" w:cstheme="minorHAnsi"/>
            <w:color w:val="000000"/>
          </w:rPr>
          <w:t>Tegevuspiirkonnas</w:t>
        </w:r>
        <w:proofErr w:type="spellEnd"/>
        <w:r w:rsidRPr="00935D9B">
          <w:rPr>
            <w:rFonts w:asciiTheme="minorHAnsi" w:hAnsiTheme="minorHAnsi" w:cstheme="minorHAnsi"/>
            <w:color w:val="000000"/>
          </w:rPr>
          <w:t xml:space="preserve"> on </w:t>
        </w:r>
        <w:proofErr w:type="spellStart"/>
        <w:r w:rsidRPr="00935D9B">
          <w:rPr>
            <w:rFonts w:asciiTheme="minorHAnsi" w:hAnsiTheme="minorHAnsi" w:cstheme="minorHAnsi"/>
            <w:color w:val="000000"/>
          </w:rPr>
          <w:t>mitmeid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sihtrühmi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kes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kannatavad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isoleerituse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üksinduse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või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eba</w:t>
        </w:r>
        <w:r w:rsidRPr="00935D9B">
          <w:rPr>
            <w:rFonts w:asciiTheme="minorHAnsi" w:hAnsiTheme="minorHAnsi" w:cstheme="minorHAnsi"/>
          </w:rPr>
          <w:t>proportsionaalselt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suure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hoolduskoormuse</w:t>
        </w:r>
        <w:proofErr w:type="spellEnd"/>
        <w:r w:rsidRPr="00935D9B">
          <w:rPr>
            <w:rFonts w:asciiTheme="minorHAnsi" w:hAnsiTheme="minorHAnsi" w:cstheme="minorHAnsi"/>
            <w:color w:val="000000"/>
          </w:rPr>
          <w:t xml:space="preserve"> all</w:t>
        </w:r>
        <w:r w:rsidRPr="00935D9B">
          <w:rPr>
            <w:rFonts w:asciiTheme="minorHAnsi" w:hAnsiTheme="minorHAnsi" w:cstheme="minorHAnsi"/>
          </w:rPr>
          <w:t xml:space="preserve">, </w:t>
        </w:r>
        <w:proofErr w:type="spellStart"/>
        <w:r w:rsidRPr="00935D9B">
          <w:rPr>
            <w:rFonts w:asciiTheme="minorHAnsi" w:hAnsiTheme="minorHAnsi" w:cstheme="minorHAnsi"/>
          </w:rPr>
          <w:t>sh</w:t>
        </w:r>
        <w:proofErr w:type="spellEnd"/>
        <w:r w:rsidRPr="00935D9B">
          <w:rPr>
            <w:rFonts w:asciiTheme="minorHAnsi" w:hAnsiTheme="minorHAnsi" w:cstheme="minorHAnsi"/>
            <w:b/>
          </w:rPr>
          <w:t xml:space="preserve"> </w:t>
        </w:r>
        <w:proofErr w:type="spellStart"/>
        <w:r w:rsidRPr="00935D9B">
          <w:rPr>
            <w:rFonts w:asciiTheme="minorHAnsi" w:hAnsiTheme="minorHAnsi" w:cstheme="minorHAnsi"/>
            <w:b/>
          </w:rPr>
          <w:t>vanemaealised</w:t>
        </w:r>
        <w:proofErr w:type="spellEnd"/>
        <w:r w:rsidRPr="00935D9B">
          <w:rPr>
            <w:rFonts w:asciiTheme="minorHAnsi" w:hAnsiTheme="minorHAnsi" w:cstheme="minorHAnsi"/>
          </w:rPr>
          <w:t xml:space="preserve"> ja </w:t>
        </w:r>
        <w:proofErr w:type="spellStart"/>
        <w:r w:rsidRPr="00935D9B">
          <w:rPr>
            <w:rFonts w:asciiTheme="minorHAnsi" w:hAnsiTheme="minorHAnsi" w:cstheme="minorHAnsi"/>
            <w:b/>
          </w:rPr>
          <w:t>erivajadustega</w:t>
        </w:r>
        <w:proofErr w:type="spellEnd"/>
        <w:r w:rsidRPr="00935D9B">
          <w:rPr>
            <w:rFonts w:asciiTheme="minorHAnsi" w:hAnsiTheme="minorHAnsi" w:cstheme="minorHAnsi"/>
            <w:b/>
          </w:rPr>
          <w:t xml:space="preserve"> </w:t>
        </w:r>
        <w:proofErr w:type="spellStart"/>
        <w:r w:rsidRPr="00935D9B">
          <w:rPr>
            <w:rFonts w:asciiTheme="minorHAnsi" w:hAnsiTheme="minorHAnsi" w:cstheme="minorHAnsi"/>
            <w:b/>
          </w:rPr>
          <w:t>inimesed</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ning</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b/>
          </w:rPr>
          <w:t>omastehooldajad</w:t>
        </w:r>
        <w:proofErr w:type="spellEnd"/>
        <w:r w:rsidRPr="00935D9B">
          <w:rPr>
            <w:rFonts w:asciiTheme="minorHAnsi" w:hAnsiTheme="minorHAnsi" w:cstheme="minorHAnsi"/>
          </w:rPr>
          <w:t xml:space="preserve">. </w:t>
        </w:r>
      </w:ins>
    </w:p>
    <w:p w14:paraId="78CB4BD5" w14:textId="371FDC81" w:rsidR="00935D9B" w:rsidRPr="00935D9B" w:rsidRDefault="00935D9B" w:rsidP="00935D9B">
      <w:pPr>
        <w:pBdr>
          <w:top w:val="nil"/>
          <w:left w:val="nil"/>
          <w:bottom w:val="nil"/>
          <w:right w:val="nil"/>
          <w:between w:val="nil"/>
        </w:pBdr>
        <w:spacing w:before="120" w:after="240"/>
        <w:ind w:right="141"/>
        <w:jc w:val="both"/>
        <w:rPr>
          <w:ins w:id="41" w:author="Liis Moor" w:date="2024-04-18T16:37:00Z"/>
          <w:rFonts w:asciiTheme="minorHAnsi" w:hAnsiTheme="minorHAnsi" w:cstheme="minorHAnsi"/>
          <w:color w:val="000000"/>
        </w:rPr>
      </w:pPr>
      <w:proofErr w:type="spellStart"/>
      <w:ins w:id="42" w:author="Liis Moor" w:date="2024-04-18T16:37:00Z">
        <w:r w:rsidRPr="00935D9B">
          <w:rPr>
            <w:rFonts w:asciiTheme="minorHAnsi" w:hAnsiTheme="minorHAnsi" w:cstheme="minorHAnsi"/>
            <w:color w:val="000000"/>
          </w:rPr>
          <w:t>Tegevuspiirkonna</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elanikkond</w:t>
        </w:r>
        <w:proofErr w:type="spellEnd"/>
        <w:r w:rsidRPr="00935D9B">
          <w:rPr>
            <w:rFonts w:asciiTheme="minorHAnsi" w:hAnsiTheme="minorHAnsi" w:cstheme="minorHAnsi"/>
            <w:color w:val="000000"/>
          </w:rPr>
          <w:t xml:space="preserve"> on </w:t>
        </w:r>
        <w:proofErr w:type="spellStart"/>
        <w:r w:rsidRPr="00935D9B">
          <w:rPr>
            <w:rFonts w:asciiTheme="minorHAnsi" w:hAnsiTheme="minorHAnsi" w:cstheme="minorHAnsi"/>
            <w:color w:val="000000"/>
          </w:rPr>
          <w:t>vananev</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probleemiks</w:t>
        </w:r>
        <w:proofErr w:type="spellEnd"/>
        <w:r w:rsidRPr="00935D9B">
          <w:rPr>
            <w:rFonts w:asciiTheme="minorHAnsi" w:hAnsiTheme="minorHAnsi" w:cstheme="minorHAnsi"/>
            <w:color w:val="000000"/>
          </w:rPr>
          <w:t xml:space="preserve"> on </w:t>
        </w:r>
        <w:proofErr w:type="spellStart"/>
        <w:r w:rsidRPr="00935D9B">
          <w:rPr>
            <w:rFonts w:asciiTheme="minorHAnsi" w:hAnsiTheme="minorHAnsi" w:cstheme="minorHAnsi"/>
            <w:b/>
          </w:rPr>
          <w:t>vanemaealise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elanikkonna</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sotsiaalne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isolatsioon</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Hajaasustusest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tingitult</w:t>
        </w:r>
        <w:proofErr w:type="spellEnd"/>
        <w:r w:rsidRPr="00935D9B">
          <w:rPr>
            <w:rFonts w:asciiTheme="minorHAnsi" w:hAnsiTheme="minorHAnsi" w:cstheme="minorHAnsi"/>
            <w:color w:val="000000"/>
          </w:rPr>
          <w:t xml:space="preserve"> on </w:t>
        </w:r>
        <w:proofErr w:type="spellStart"/>
        <w:r w:rsidRPr="00935D9B">
          <w:rPr>
            <w:rFonts w:asciiTheme="minorHAnsi" w:hAnsiTheme="minorHAnsi" w:cstheme="minorHAnsi"/>
          </w:rPr>
          <w:t>vanemaealiste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inimeste</w:t>
        </w:r>
        <w:proofErr w:type="spellEnd"/>
        <w:r w:rsidRPr="00935D9B">
          <w:rPr>
            <w:rFonts w:asciiTheme="minorHAnsi" w:hAnsiTheme="minorHAnsi" w:cstheme="minorHAnsi"/>
            <w:color w:val="FF0000"/>
          </w:rPr>
          <w:t xml:space="preserve"> </w:t>
        </w:r>
        <w:proofErr w:type="spellStart"/>
        <w:r w:rsidRPr="00935D9B">
          <w:rPr>
            <w:rFonts w:asciiTheme="minorHAnsi" w:hAnsiTheme="minorHAnsi" w:cstheme="minorHAnsi"/>
            <w:color w:val="000000"/>
          </w:rPr>
          <w:t>ligipääs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teenustele</w:t>
        </w:r>
        <w:proofErr w:type="spellEnd"/>
        <w:r w:rsidRPr="00935D9B">
          <w:rPr>
            <w:rFonts w:asciiTheme="minorHAnsi" w:hAnsiTheme="minorHAnsi" w:cstheme="minorHAnsi"/>
            <w:color w:val="000000"/>
          </w:rPr>
          <w:t xml:space="preserve"> ja </w:t>
        </w:r>
        <w:proofErr w:type="spellStart"/>
        <w:r w:rsidRPr="00935D9B">
          <w:rPr>
            <w:rFonts w:asciiTheme="minorHAnsi" w:hAnsiTheme="minorHAnsi" w:cstheme="minorHAnsi"/>
            <w:color w:val="000000"/>
          </w:rPr>
          <w:t>aktiveeri</w:t>
        </w:r>
        <w:r w:rsidRPr="00935D9B">
          <w:rPr>
            <w:rFonts w:asciiTheme="minorHAnsi" w:hAnsiTheme="minorHAnsi" w:cstheme="minorHAnsi"/>
          </w:rPr>
          <w:t>vatele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tegevustele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sh</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huvitegevusele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piiratud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rPr>
          <w:t>Vanemaealiste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color w:val="000000"/>
          </w:rPr>
          <w:t>kaasatus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vabatahtlikku</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tegevusse</w:t>
        </w:r>
        <w:proofErr w:type="spellEnd"/>
        <w:r w:rsidRPr="00935D9B">
          <w:rPr>
            <w:rFonts w:asciiTheme="minorHAnsi" w:hAnsiTheme="minorHAnsi" w:cstheme="minorHAnsi"/>
            <w:color w:val="000000"/>
          </w:rPr>
          <w:t xml:space="preserve"> ja (</w:t>
        </w:r>
        <w:proofErr w:type="spellStart"/>
        <w:r w:rsidRPr="00935D9B">
          <w:rPr>
            <w:rFonts w:asciiTheme="minorHAnsi" w:hAnsiTheme="minorHAnsi" w:cstheme="minorHAnsi"/>
            <w:color w:val="000000"/>
          </w:rPr>
          <w:t>sotsiaalsesse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ettevõtlusesse</w:t>
        </w:r>
        <w:proofErr w:type="spellEnd"/>
        <w:r w:rsidRPr="00935D9B">
          <w:rPr>
            <w:rFonts w:asciiTheme="minorHAnsi" w:hAnsiTheme="minorHAnsi" w:cstheme="minorHAnsi"/>
            <w:color w:val="000000"/>
          </w:rPr>
          <w:t xml:space="preserve"> on </w:t>
        </w:r>
        <w:proofErr w:type="spellStart"/>
        <w:r w:rsidRPr="00935D9B">
          <w:rPr>
            <w:rFonts w:asciiTheme="minorHAnsi" w:hAnsiTheme="minorHAnsi" w:cstheme="minorHAnsi"/>
            <w:color w:val="000000"/>
          </w:rPr>
          <w:t>vähene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rPr>
          <w:t>arendamist</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vajab</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põlvkondadevah</w:t>
        </w:r>
        <w:r w:rsidRPr="00935D9B">
          <w:rPr>
            <w:rFonts w:asciiTheme="minorHAnsi" w:hAnsiTheme="minorHAnsi" w:cstheme="minorHAnsi"/>
          </w:rPr>
          <w:t>eline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koostöö</w:t>
        </w:r>
        <w:proofErr w:type="spellEnd"/>
        <w:r w:rsidRPr="00935D9B">
          <w:rPr>
            <w:rFonts w:asciiTheme="minorHAnsi" w:hAnsiTheme="minorHAnsi" w:cstheme="minorHAnsi"/>
          </w:rPr>
          <w:t>.</w:t>
        </w:r>
      </w:ins>
    </w:p>
    <w:p w14:paraId="2A291215" w14:textId="77777777" w:rsidR="00935D9B" w:rsidRPr="00935D9B" w:rsidRDefault="00935D9B" w:rsidP="00935D9B">
      <w:pPr>
        <w:pBdr>
          <w:top w:val="nil"/>
          <w:left w:val="nil"/>
          <w:bottom w:val="nil"/>
          <w:right w:val="nil"/>
          <w:between w:val="nil"/>
        </w:pBdr>
        <w:spacing w:before="120" w:after="240"/>
        <w:ind w:right="141"/>
        <w:jc w:val="both"/>
        <w:rPr>
          <w:ins w:id="43" w:author="Liis Moor" w:date="2024-04-18T16:37:00Z"/>
          <w:rFonts w:asciiTheme="minorHAnsi" w:hAnsiTheme="minorHAnsi" w:cstheme="minorHAnsi"/>
          <w:color w:val="000000"/>
        </w:rPr>
      </w:pPr>
      <w:proofErr w:type="spellStart"/>
      <w:ins w:id="44" w:author="Liis Moor" w:date="2024-04-18T16:37:00Z">
        <w:r w:rsidRPr="00935D9B">
          <w:rPr>
            <w:rFonts w:asciiTheme="minorHAnsi" w:hAnsiTheme="minorHAnsi" w:cstheme="minorHAnsi"/>
          </w:rPr>
          <w:t>Erivajadusega</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inimeste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arv</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Eestis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kasvab</w:t>
        </w:r>
        <w:proofErr w:type="spellEnd"/>
        <w:r w:rsidRPr="00935D9B">
          <w:rPr>
            <w:rFonts w:asciiTheme="minorHAnsi" w:hAnsiTheme="minorHAnsi" w:cstheme="minorHAnsi"/>
            <w:color w:val="000000"/>
          </w:rPr>
          <w:t xml:space="preserve">, mis on </w:t>
        </w:r>
        <w:proofErr w:type="spellStart"/>
        <w:r w:rsidRPr="00935D9B">
          <w:rPr>
            <w:rFonts w:asciiTheme="minorHAnsi" w:hAnsiTheme="minorHAnsi" w:cstheme="minorHAnsi"/>
            <w:color w:val="000000"/>
          </w:rPr>
          <w:t>tingitud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nii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elanikkonna</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vananemisest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kui</w:t>
        </w:r>
        <w:proofErr w:type="spellEnd"/>
        <w:r w:rsidRPr="00935D9B">
          <w:rPr>
            <w:rFonts w:asciiTheme="minorHAnsi" w:hAnsiTheme="minorHAnsi" w:cstheme="minorHAnsi"/>
            <w:color w:val="000000"/>
          </w:rPr>
          <w:t xml:space="preserve"> ka </w:t>
        </w:r>
        <w:proofErr w:type="spellStart"/>
        <w:r w:rsidRPr="00935D9B">
          <w:rPr>
            <w:rFonts w:asciiTheme="minorHAnsi" w:hAnsiTheme="minorHAnsi" w:cstheme="minorHAnsi"/>
            <w:b/>
          </w:rPr>
          <w:t>erivajaduste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sagenemisest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noorte</w:t>
        </w:r>
        <w:proofErr w:type="spellEnd"/>
        <w:r w:rsidRPr="00935D9B">
          <w:rPr>
            <w:rFonts w:asciiTheme="minorHAnsi" w:hAnsiTheme="minorHAnsi" w:cstheme="minorHAnsi"/>
            <w:color w:val="000000"/>
          </w:rPr>
          <w:t xml:space="preserve"> ja </w:t>
        </w:r>
        <w:proofErr w:type="spellStart"/>
        <w:r w:rsidRPr="00935D9B">
          <w:rPr>
            <w:rFonts w:asciiTheme="minorHAnsi" w:hAnsiTheme="minorHAnsi" w:cstheme="minorHAnsi"/>
            <w:color w:val="000000"/>
          </w:rPr>
          <w:t>keskealiste</w:t>
        </w:r>
        <w:proofErr w:type="spellEnd"/>
        <w:r w:rsidRPr="00935D9B">
          <w:rPr>
            <w:rFonts w:asciiTheme="minorHAnsi" w:hAnsiTheme="minorHAnsi" w:cstheme="minorHAnsi"/>
            <w:color w:val="000000"/>
          </w:rPr>
          <w:t xml:space="preserve"> seas. 2022. </w:t>
        </w:r>
        <w:proofErr w:type="spellStart"/>
        <w:r w:rsidRPr="00935D9B">
          <w:rPr>
            <w:rFonts w:asciiTheme="minorHAnsi" w:hAnsiTheme="minorHAnsi" w:cstheme="minorHAnsi"/>
            <w:color w:val="000000"/>
          </w:rPr>
          <w:t>aasta</w:t>
        </w:r>
        <w:proofErr w:type="spellEnd"/>
        <w:r w:rsidRPr="00935D9B">
          <w:rPr>
            <w:rFonts w:asciiTheme="minorHAnsi" w:hAnsiTheme="minorHAnsi" w:cstheme="minorHAnsi"/>
            <w:color w:val="000000"/>
          </w:rPr>
          <w:t xml:space="preserve"> </w:t>
        </w:r>
        <w:r w:rsidRPr="00935D9B">
          <w:rPr>
            <w:rFonts w:asciiTheme="minorHAnsi" w:hAnsiTheme="minorHAnsi" w:cstheme="minorHAnsi"/>
          </w:rPr>
          <w:t>“</w:t>
        </w:r>
        <w:proofErr w:type="spellStart"/>
        <w:r w:rsidRPr="00935D9B">
          <w:rPr>
            <w:rFonts w:asciiTheme="minorHAnsi" w:hAnsiTheme="minorHAnsi" w:cstheme="minorHAnsi"/>
          </w:rPr>
          <w:t>Elanikkonnna</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hoolduskoormuse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uuringu</w:t>
        </w:r>
        <w:proofErr w:type="spellEnd"/>
        <w:r w:rsidRPr="00935D9B">
          <w:rPr>
            <w:rFonts w:asciiTheme="minorHAnsi" w:hAnsiTheme="minorHAnsi" w:cstheme="minorHAnsi"/>
          </w:rPr>
          <w:t>”</w:t>
        </w:r>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põhjal</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tegeleb</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hooldamisega</w:t>
        </w:r>
        <w:proofErr w:type="spellEnd"/>
        <w:r w:rsidRPr="00935D9B">
          <w:rPr>
            <w:rFonts w:asciiTheme="minorHAnsi" w:hAnsiTheme="minorHAnsi" w:cstheme="minorHAnsi"/>
            <w:color w:val="000000"/>
          </w:rPr>
          <w:t xml:space="preserve"> 15% </w:t>
        </w:r>
        <w:proofErr w:type="spellStart"/>
        <w:r w:rsidRPr="00935D9B">
          <w:rPr>
            <w:rFonts w:asciiTheme="minorHAnsi" w:hAnsiTheme="minorHAnsi" w:cstheme="minorHAnsi"/>
            <w:color w:val="000000"/>
          </w:rPr>
          <w:t>vähemalt</w:t>
        </w:r>
        <w:proofErr w:type="spellEnd"/>
        <w:r w:rsidRPr="00935D9B">
          <w:rPr>
            <w:rFonts w:asciiTheme="minorHAnsi" w:hAnsiTheme="minorHAnsi" w:cstheme="minorHAnsi"/>
            <w:color w:val="000000"/>
          </w:rPr>
          <w:t xml:space="preserve"> 16-aastastest </w:t>
        </w:r>
        <w:proofErr w:type="spellStart"/>
        <w:r w:rsidRPr="00935D9B">
          <w:rPr>
            <w:rFonts w:asciiTheme="minorHAnsi" w:hAnsiTheme="minorHAnsi" w:cstheme="minorHAnsi"/>
            <w:color w:val="000000"/>
          </w:rPr>
          <w:t>Eesti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elanikest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Läänemaal</w:t>
        </w:r>
        <w:proofErr w:type="spellEnd"/>
        <w:r w:rsidRPr="00935D9B">
          <w:rPr>
            <w:rFonts w:asciiTheme="minorHAnsi" w:hAnsiTheme="minorHAnsi" w:cstheme="minorHAnsi"/>
            <w:color w:val="000000"/>
          </w:rPr>
          <w:t xml:space="preserve"> 12% ja </w:t>
        </w:r>
        <w:proofErr w:type="spellStart"/>
        <w:r w:rsidRPr="00935D9B">
          <w:rPr>
            <w:rFonts w:asciiTheme="minorHAnsi" w:hAnsiTheme="minorHAnsi" w:cstheme="minorHAnsi"/>
            <w:color w:val="000000"/>
          </w:rPr>
          <w:t>Pärnumaal</w:t>
        </w:r>
        <w:proofErr w:type="spellEnd"/>
        <w:r w:rsidRPr="00935D9B">
          <w:rPr>
            <w:rFonts w:asciiTheme="minorHAnsi" w:hAnsiTheme="minorHAnsi" w:cstheme="minorHAnsi"/>
            <w:color w:val="000000"/>
          </w:rPr>
          <w:t xml:space="preserve"> 13%). </w:t>
        </w:r>
        <w:proofErr w:type="spellStart"/>
        <w:r w:rsidRPr="00935D9B">
          <w:rPr>
            <w:rFonts w:asciiTheme="minorHAnsi" w:hAnsiTheme="minorHAnsi" w:cstheme="minorHAnsi"/>
            <w:color w:val="000000"/>
          </w:rPr>
          <w:t>Suur</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osa</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hoolduskoormusest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lasub</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hooldatava</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lähedastel</w:t>
        </w:r>
        <w:proofErr w:type="spellEnd"/>
        <w:r w:rsidRPr="00935D9B">
          <w:rPr>
            <w:rFonts w:asciiTheme="minorHAnsi" w:hAnsiTheme="minorHAnsi" w:cstheme="minorHAnsi"/>
            <w:color w:val="000000"/>
          </w:rPr>
          <w:t xml:space="preserve">. 11% </w:t>
        </w:r>
        <w:proofErr w:type="spellStart"/>
        <w:r w:rsidRPr="00935D9B">
          <w:rPr>
            <w:rFonts w:asciiTheme="minorHAnsi" w:hAnsiTheme="minorHAnsi" w:cstheme="minorHAnsi"/>
            <w:color w:val="000000"/>
          </w:rPr>
          <w:t>hooldajatest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hooldab</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lapsi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alla</w:t>
        </w:r>
        <w:proofErr w:type="spellEnd"/>
        <w:r w:rsidRPr="00935D9B">
          <w:rPr>
            <w:rFonts w:asciiTheme="minorHAnsi" w:hAnsiTheme="minorHAnsi" w:cstheme="minorHAnsi"/>
            <w:color w:val="000000"/>
          </w:rPr>
          <w:t xml:space="preserve"> 16-aastased), 28% </w:t>
        </w:r>
        <w:proofErr w:type="spellStart"/>
        <w:r w:rsidRPr="00935D9B">
          <w:rPr>
            <w:rFonts w:asciiTheme="minorHAnsi" w:hAnsiTheme="minorHAnsi" w:cstheme="minorHAnsi"/>
            <w:color w:val="000000"/>
          </w:rPr>
          <w:t>tööealisi</w:t>
        </w:r>
        <w:proofErr w:type="spellEnd"/>
        <w:r w:rsidRPr="00935D9B">
          <w:rPr>
            <w:rFonts w:asciiTheme="minorHAnsi" w:hAnsiTheme="minorHAnsi" w:cstheme="minorHAnsi"/>
            <w:color w:val="000000"/>
          </w:rPr>
          <w:t xml:space="preserve"> </w:t>
        </w:r>
        <w:r w:rsidRPr="00935D9B">
          <w:rPr>
            <w:rFonts w:asciiTheme="minorHAnsi" w:hAnsiTheme="minorHAnsi" w:cstheme="minorHAnsi"/>
            <w:color w:val="000000"/>
          </w:rPr>
          <w:lastRenderedPageBreak/>
          <w:t xml:space="preserve">(16-64 </w:t>
        </w:r>
        <w:proofErr w:type="spellStart"/>
        <w:r w:rsidRPr="00935D9B">
          <w:rPr>
            <w:rFonts w:asciiTheme="minorHAnsi" w:hAnsiTheme="minorHAnsi" w:cstheme="minorHAnsi"/>
            <w:color w:val="000000"/>
          </w:rPr>
          <w:t>aastased</w:t>
        </w:r>
        <w:proofErr w:type="spellEnd"/>
        <w:r w:rsidRPr="00935D9B">
          <w:rPr>
            <w:rFonts w:asciiTheme="minorHAnsi" w:hAnsiTheme="minorHAnsi" w:cstheme="minorHAnsi"/>
            <w:color w:val="000000"/>
          </w:rPr>
          <w:t xml:space="preserve">) ja 75% </w:t>
        </w:r>
        <w:proofErr w:type="spellStart"/>
        <w:r w:rsidRPr="00935D9B">
          <w:rPr>
            <w:rFonts w:asciiTheme="minorHAnsi" w:hAnsiTheme="minorHAnsi" w:cstheme="minorHAnsi"/>
            <w:color w:val="000000"/>
          </w:rPr>
          <w:t>pensioniealisi</w:t>
        </w:r>
        <w:proofErr w:type="spellEnd"/>
        <w:r w:rsidRPr="00935D9B">
          <w:rPr>
            <w:rFonts w:asciiTheme="minorHAnsi" w:hAnsiTheme="minorHAnsi" w:cstheme="minorHAnsi"/>
            <w:color w:val="000000"/>
          </w:rPr>
          <w:t xml:space="preserve"> (65-aastased ja </w:t>
        </w:r>
        <w:proofErr w:type="spellStart"/>
        <w:r w:rsidRPr="00935D9B">
          <w:rPr>
            <w:rFonts w:asciiTheme="minorHAnsi" w:hAnsiTheme="minorHAnsi" w:cstheme="minorHAnsi"/>
            <w:color w:val="000000"/>
          </w:rPr>
          <w:t>vanemad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sh</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võib</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hooldajal</w:t>
        </w:r>
        <w:proofErr w:type="spellEnd"/>
        <w:r w:rsidRPr="00935D9B">
          <w:rPr>
            <w:rFonts w:asciiTheme="minorHAnsi" w:hAnsiTheme="minorHAnsi" w:cstheme="minorHAnsi"/>
            <w:color w:val="000000"/>
          </w:rPr>
          <w:t xml:space="preserve"> olla </w:t>
        </w:r>
        <w:proofErr w:type="spellStart"/>
        <w:r w:rsidRPr="00935D9B">
          <w:rPr>
            <w:rFonts w:asciiTheme="minorHAnsi" w:hAnsiTheme="minorHAnsi" w:cstheme="minorHAnsi"/>
            <w:color w:val="000000"/>
          </w:rPr>
          <w:t>mitmes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vanuserühmas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hooldatavaid</w:t>
        </w:r>
        <w:proofErr w:type="spellEnd"/>
        <w:r w:rsidRPr="00935D9B">
          <w:rPr>
            <w:rFonts w:asciiTheme="minorHAnsi" w:hAnsiTheme="minorHAnsi" w:cstheme="minorHAnsi"/>
            <w:color w:val="000000"/>
          </w:rPr>
          <w:t>.</w:t>
        </w:r>
      </w:ins>
    </w:p>
    <w:p w14:paraId="04A77218" w14:textId="77777777" w:rsidR="00935D9B" w:rsidRPr="00935D9B" w:rsidRDefault="00935D9B" w:rsidP="00935D9B">
      <w:pPr>
        <w:pBdr>
          <w:top w:val="nil"/>
          <w:left w:val="nil"/>
          <w:bottom w:val="nil"/>
          <w:right w:val="nil"/>
          <w:between w:val="nil"/>
        </w:pBdr>
        <w:spacing w:before="120" w:after="240"/>
        <w:ind w:right="141"/>
        <w:jc w:val="both"/>
        <w:rPr>
          <w:ins w:id="45" w:author="Liis Moor" w:date="2024-04-18T16:37:00Z"/>
          <w:rFonts w:asciiTheme="minorHAnsi" w:hAnsiTheme="minorHAnsi" w:cstheme="minorHAnsi"/>
          <w:color w:val="000000"/>
        </w:rPr>
      </w:pPr>
      <w:proofErr w:type="spellStart"/>
      <w:ins w:id="46" w:author="Liis Moor" w:date="2024-04-18T16:37:00Z">
        <w:r w:rsidRPr="00935D9B">
          <w:rPr>
            <w:rFonts w:asciiTheme="minorHAnsi" w:hAnsiTheme="minorHAnsi" w:cstheme="minorHAnsi"/>
            <w:color w:val="000000"/>
          </w:rPr>
          <w:t>Suurenenud</w:t>
        </w:r>
        <w:proofErr w:type="spellEnd"/>
        <w:r w:rsidRPr="00935D9B">
          <w:rPr>
            <w:rFonts w:asciiTheme="minorHAnsi" w:hAnsiTheme="minorHAnsi" w:cstheme="minorHAnsi"/>
            <w:color w:val="000000"/>
          </w:rPr>
          <w:t xml:space="preserve"> on </w:t>
        </w:r>
        <w:proofErr w:type="spellStart"/>
        <w:r w:rsidRPr="00935D9B">
          <w:rPr>
            <w:rFonts w:asciiTheme="minorHAnsi" w:hAnsiTheme="minorHAnsi" w:cstheme="minorHAnsi"/>
            <w:color w:val="000000"/>
          </w:rPr>
          <w:t>vajadus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kvaliteetsete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pikaajalise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hoolduse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teenuste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järele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Nende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kättesaadavus</w:t>
        </w:r>
        <w:proofErr w:type="spellEnd"/>
        <w:r w:rsidRPr="00935D9B">
          <w:rPr>
            <w:rFonts w:asciiTheme="minorHAnsi" w:hAnsiTheme="minorHAnsi" w:cstheme="minorHAnsi"/>
            <w:color w:val="000000"/>
          </w:rPr>
          <w:t xml:space="preserve"> on aga </w:t>
        </w:r>
        <w:proofErr w:type="spellStart"/>
        <w:r w:rsidRPr="00935D9B">
          <w:rPr>
            <w:rFonts w:asciiTheme="minorHAnsi" w:hAnsiTheme="minorHAnsi" w:cstheme="minorHAnsi"/>
            <w:color w:val="000000"/>
          </w:rPr>
          <w:t>ebapiisav</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mistõttu</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jäävad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b/>
            <w:color w:val="000000"/>
          </w:rPr>
          <w:t>omastehooldajad</w:t>
        </w:r>
        <w:proofErr w:type="spellEnd"/>
        <w:r w:rsidRPr="00935D9B">
          <w:rPr>
            <w:rFonts w:asciiTheme="minorHAnsi" w:hAnsiTheme="minorHAnsi" w:cstheme="minorHAnsi"/>
            <w:b/>
            <w:color w:val="000000"/>
          </w:rPr>
          <w:t xml:space="preserve"> </w:t>
        </w:r>
        <w:proofErr w:type="spellStart"/>
        <w:r w:rsidRPr="00935D9B">
          <w:rPr>
            <w:rFonts w:asciiTheme="minorHAnsi" w:hAnsiTheme="minorHAnsi" w:cstheme="minorHAnsi"/>
            <w:color w:val="000000"/>
          </w:rPr>
          <w:t>sageli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tööturult</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eemale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Hoolduskoormuse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tõttu</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kannatab</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sageli</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omastehooldajate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majanduslik</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toimetulek</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eneseteostus</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lähisuhted</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füüsiline</w:t>
        </w:r>
        <w:proofErr w:type="spellEnd"/>
        <w:r w:rsidRPr="00935D9B">
          <w:rPr>
            <w:rFonts w:asciiTheme="minorHAnsi" w:hAnsiTheme="minorHAnsi" w:cstheme="minorHAnsi"/>
            <w:color w:val="000000"/>
          </w:rPr>
          <w:t xml:space="preserve"> ja </w:t>
        </w:r>
        <w:proofErr w:type="spellStart"/>
        <w:r w:rsidRPr="00935D9B">
          <w:rPr>
            <w:rFonts w:asciiTheme="minorHAnsi" w:hAnsiTheme="minorHAnsi" w:cstheme="minorHAnsi"/>
            <w:color w:val="000000"/>
          </w:rPr>
          <w:t>vaimne</w:t>
        </w:r>
        <w:proofErr w:type="spellEnd"/>
        <w:r w:rsidRPr="00935D9B">
          <w:rPr>
            <w:rFonts w:asciiTheme="minorHAnsi" w:hAnsiTheme="minorHAnsi" w:cstheme="minorHAnsi"/>
            <w:color w:val="000000"/>
          </w:rPr>
          <w:t xml:space="preserve"> </w:t>
        </w:r>
        <w:proofErr w:type="spellStart"/>
        <w:r w:rsidRPr="00935D9B">
          <w:rPr>
            <w:rFonts w:asciiTheme="minorHAnsi" w:hAnsiTheme="minorHAnsi" w:cstheme="minorHAnsi"/>
            <w:color w:val="000000"/>
          </w:rPr>
          <w:t>tervis</w:t>
        </w:r>
        <w:proofErr w:type="spellEnd"/>
        <w:r w:rsidRPr="00935D9B">
          <w:rPr>
            <w:rFonts w:asciiTheme="minorHAnsi" w:hAnsiTheme="minorHAnsi" w:cstheme="minorHAnsi"/>
            <w:color w:val="000000"/>
          </w:rPr>
          <w:t>.</w:t>
        </w:r>
      </w:ins>
    </w:p>
    <w:p w14:paraId="23C24476" w14:textId="18203201" w:rsidR="001972AB" w:rsidDel="00935D9B" w:rsidRDefault="00935D9B">
      <w:pPr>
        <w:jc w:val="both"/>
        <w:rPr>
          <w:del w:id="47" w:author="Liis Moor" w:date="2024-04-18T16:37:00Z"/>
          <w:rFonts w:asciiTheme="minorHAnsi" w:hAnsiTheme="minorHAnsi" w:cstheme="minorHAnsi"/>
        </w:rPr>
        <w:pPrChange w:id="48" w:author="Liis Moor" w:date="2024-04-18T16:38:00Z">
          <w:pPr/>
        </w:pPrChange>
      </w:pPr>
      <w:proofErr w:type="spellStart"/>
      <w:ins w:id="49" w:author="Liis Moor" w:date="2024-04-18T16:37:00Z">
        <w:r w:rsidRPr="00935D9B">
          <w:rPr>
            <w:rFonts w:asciiTheme="minorHAnsi" w:hAnsiTheme="minorHAnsi" w:cstheme="minorHAnsi"/>
            <w:b/>
            <w:bCs/>
          </w:rPr>
          <w:t>Ühiskondliku</w:t>
        </w:r>
        <w:proofErr w:type="spellEnd"/>
        <w:r w:rsidRPr="00935D9B">
          <w:rPr>
            <w:rFonts w:asciiTheme="minorHAnsi" w:hAnsiTheme="minorHAnsi" w:cstheme="minorHAnsi"/>
            <w:b/>
            <w:bCs/>
          </w:rPr>
          <w:t xml:space="preserve"> </w:t>
        </w:r>
        <w:proofErr w:type="spellStart"/>
        <w:r w:rsidRPr="00935D9B">
          <w:rPr>
            <w:rFonts w:asciiTheme="minorHAnsi" w:hAnsiTheme="minorHAnsi" w:cstheme="minorHAnsi"/>
            <w:b/>
            <w:bCs/>
          </w:rPr>
          <w:t>teadlikkuse</w:t>
        </w:r>
        <w:proofErr w:type="spellEnd"/>
        <w:r w:rsidRPr="00935D9B">
          <w:rPr>
            <w:rFonts w:asciiTheme="minorHAnsi" w:hAnsiTheme="minorHAnsi" w:cstheme="minorHAnsi"/>
            <w:b/>
            <w:bCs/>
          </w:rPr>
          <w:t xml:space="preserve"> </w:t>
        </w:r>
        <w:proofErr w:type="spellStart"/>
        <w:r w:rsidRPr="00935D9B">
          <w:rPr>
            <w:rFonts w:asciiTheme="minorHAnsi" w:hAnsiTheme="minorHAnsi" w:cstheme="minorHAnsi"/>
            <w:b/>
            <w:bCs/>
          </w:rPr>
          <w:t>tõstmine</w:t>
        </w:r>
        <w:proofErr w:type="spellEnd"/>
        <w:r w:rsidRPr="00935D9B">
          <w:rPr>
            <w:rFonts w:asciiTheme="minorHAnsi" w:hAnsiTheme="minorHAnsi" w:cstheme="minorHAnsi"/>
          </w:rPr>
          <w:t xml:space="preserve"> on </w:t>
        </w:r>
        <w:proofErr w:type="spellStart"/>
        <w:r w:rsidRPr="00935D9B">
          <w:rPr>
            <w:rFonts w:asciiTheme="minorHAnsi" w:hAnsiTheme="minorHAnsi" w:cstheme="minorHAnsi"/>
          </w:rPr>
          <w:t>oluline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osa</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sotsiaalprobleemide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ennetamisel</w:t>
        </w:r>
        <w:proofErr w:type="spellEnd"/>
        <w:r w:rsidRPr="00935D9B">
          <w:rPr>
            <w:rFonts w:asciiTheme="minorHAnsi" w:hAnsiTheme="minorHAnsi" w:cstheme="minorHAnsi"/>
          </w:rPr>
          <w:t xml:space="preserve"> ja </w:t>
        </w:r>
        <w:proofErr w:type="spellStart"/>
        <w:r w:rsidRPr="00935D9B">
          <w:rPr>
            <w:rFonts w:asciiTheme="minorHAnsi" w:hAnsiTheme="minorHAnsi" w:cstheme="minorHAnsi"/>
          </w:rPr>
          <w:t>abivajajate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tõhusamal</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toetamisel</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Võtmeküsimuseks</w:t>
        </w:r>
        <w:proofErr w:type="spellEnd"/>
        <w:r w:rsidRPr="00935D9B">
          <w:rPr>
            <w:rFonts w:asciiTheme="minorHAnsi" w:hAnsiTheme="minorHAnsi" w:cstheme="minorHAnsi"/>
          </w:rPr>
          <w:t xml:space="preserve"> on </w:t>
        </w:r>
        <w:proofErr w:type="spellStart"/>
        <w:r w:rsidRPr="00935D9B">
          <w:rPr>
            <w:rFonts w:asciiTheme="minorHAnsi" w:hAnsiTheme="minorHAnsi" w:cstheme="minorHAnsi"/>
          </w:rPr>
          <w:t>valdkondade</w:t>
        </w:r>
        <w:proofErr w:type="spellEnd"/>
        <w:r w:rsidRPr="00935D9B">
          <w:rPr>
            <w:rFonts w:asciiTheme="minorHAnsi" w:hAnsiTheme="minorHAnsi" w:cstheme="minorHAnsi"/>
          </w:rPr>
          <w:t xml:space="preserve">- ja </w:t>
        </w:r>
        <w:proofErr w:type="spellStart"/>
        <w:r w:rsidRPr="00935D9B">
          <w:rPr>
            <w:rFonts w:asciiTheme="minorHAnsi" w:hAnsiTheme="minorHAnsi" w:cstheme="minorHAnsi"/>
          </w:rPr>
          <w:t>sektoritevahelise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koostöö</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arendamine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sh</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koostöo</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kogukondade</w:t>
        </w:r>
        <w:proofErr w:type="spellEnd"/>
        <w:r w:rsidRPr="00935D9B">
          <w:rPr>
            <w:rFonts w:asciiTheme="minorHAnsi" w:hAnsiTheme="minorHAnsi" w:cstheme="minorHAnsi"/>
          </w:rPr>
          <w:t xml:space="preserve">, </w:t>
        </w:r>
        <w:proofErr w:type="spellStart"/>
        <w:r w:rsidRPr="00935D9B">
          <w:rPr>
            <w:rFonts w:asciiTheme="minorHAnsi" w:hAnsiTheme="minorHAnsi" w:cstheme="minorHAnsi"/>
          </w:rPr>
          <w:t>vabaühenduste</w:t>
        </w:r>
        <w:proofErr w:type="spellEnd"/>
        <w:r w:rsidRPr="00935D9B">
          <w:rPr>
            <w:rFonts w:asciiTheme="minorHAnsi" w:hAnsiTheme="minorHAnsi" w:cstheme="minorHAnsi"/>
          </w:rPr>
          <w:t xml:space="preserve"> ja </w:t>
        </w:r>
        <w:proofErr w:type="spellStart"/>
        <w:r w:rsidRPr="00935D9B">
          <w:rPr>
            <w:rFonts w:asciiTheme="minorHAnsi" w:hAnsiTheme="minorHAnsi" w:cstheme="minorHAnsi"/>
          </w:rPr>
          <w:t>huvigruppidega</w:t>
        </w:r>
        <w:proofErr w:type="spellEnd"/>
        <w:r w:rsidRPr="00935D9B">
          <w:rPr>
            <w:rFonts w:asciiTheme="minorHAnsi" w:hAnsiTheme="minorHAnsi" w:cstheme="minorHAnsi"/>
          </w:rPr>
          <w:t>.</w:t>
        </w:r>
      </w:ins>
      <w:del w:id="50" w:author="Liis Moor" w:date="2024-04-18T16:37:00Z">
        <w:r w:rsidR="001972AB" w:rsidRPr="00773EF3" w:rsidDel="00935D9B">
          <w:rPr>
            <w:rFonts w:asciiTheme="minorHAnsi" w:hAnsiTheme="minorHAnsi" w:cstheme="minorHAnsi"/>
            <w:color w:val="000000" w:themeColor="text1"/>
          </w:rPr>
          <w:delText xml:space="preserve">Tegevuspiirkonna elanikkond on vananev, probleemiks on eakama elanikkonna sotsiaalne </w:delText>
        </w:r>
        <w:r w:rsidR="00A45115" w:rsidRPr="00773EF3" w:rsidDel="00935D9B">
          <w:rPr>
            <w:rFonts w:asciiTheme="minorHAnsi" w:hAnsiTheme="minorHAnsi" w:cstheme="minorHAnsi"/>
            <w:color w:val="000000" w:themeColor="text1"/>
          </w:rPr>
          <w:delText>isolatsioon</w:delText>
        </w:r>
        <w:r w:rsidR="001972AB" w:rsidRPr="00773EF3" w:rsidDel="00935D9B">
          <w:rPr>
            <w:rFonts w:asciiTheme="minorHAnsi" w:hAnsiTheme="minorHAnsi" w:cstheme="minorHAnsi"/>
            <w:color w:val="000000" w:themeColor="text1"/>
          </w:rPr>
          <w:delText>. Hajaasustusest tingitult on eakate ligipääs teenustele sh huvitegevusele piiratud.</w:delText>
        </w:r>
        <w:r w:rsidR="00A45115" w:rsidRPr="00773EF3" w:rsidDel="00935D9B">
          <w:rPr>
            <w:rFonts w:asciiTheme="minorHAnsi" w:hAnsiTheme="minorHAnsi" w:cstheme="minorHAnsi"/>
            <w:color w:val="000000" w:themeColor="text1"/>
          </w:rPr>
          <w:delText xml:space="preserve"> Eakate kaasatus v</w:delText>
        </w:r>
        <w:r w:rsidR="00A45115" w:rsidRPr="00773EF3" w:rsidDel="00935D9B">
          <w:rPr>
            <w:rFonts w:asciiTheme="minorHAnsi" w:hAnsiTheme="minorHAnsi" w:cstheme="minorHAnsi"/>
            <w:color w:val="000000" w:themeColor="text1"/>
            <w:lang w:val="et-EE"/>
          </w:rPr>
          <w:delText xml:space="preserve">abatahtlikku tegevusse ja (sotsiaalsesse) ettevõtlusesse on vähene. </w:delText>
        </w:r>
      </w:del>
    </w:p>
    <w:p w14:paraId="6B789991" w14:textId="77777777" w:rsidR="00935D9B" w:rsidRPr="00935D9B" w:rsidRDefault="00935D9B" w:rsidP="00935D9B">
      <w:pPr>
        <w:spacing w:before="120" w:after="240"/>
        <w:ind w:right="141"/>
        <w:jc w:val="both"/>
        <w:rPr>
          <w:ins w:id="51" w:author="Liis Moor" w:date="2024-04-18T16:38:00Z"/>
          <w:rFonts w:asciiTheme="minorHAnsi" w:hAnsiTheme="minorHAnsi" w:cstheme="minorHAnsi"/>
        </w:rPr>
      </w:pPr>
    </w:p>
    <w:p w14:paraId="1FE29924" w14:textId="03257D46" w:rsidR="00262E86" w:rsidRPr="00773EF3" w:rsidDel="00935D9B" w:rsidRDefault="00262E86" w:rsidP="00D421FC">
      <w:pPr>
        <w:jc w:val="both"/>
        <w:rPr>
          <w:del w:id="52" w:author="Liis Moor" w:date="2024-04-18T16:37:00Z"/>
          <w:rFonts w:asciiTheme="minorHAnsi" w:hAnsiTheme="minorHAnsi" w:cstheme="minorHAnsi"/>
          <w:color w:val="000000" w:themeColor="text1"/>
          <w:lang w:val="et-EE"/>
        </w:rPr>
      </w:pPr>
    </w:p>
    <w:p w14:paraId="4EE6355F" w14:textId="79E9E93D" w:rsidR="00E33E34" w:rsidRPr="00773EF3" w:rsidDel="00935D9B" w:rsidRDefault="00E33E34" w:rsidP="00D421FC">
      <w:pPr>
        <w:jc w:val="both"/>
        <w:rPr>
          <w:del w:id="53" w:author="Liis Moor" w:date="2024-04-18T16:37:00Z"/>
          <w:rFonts w:asciiTheme="minorHAnsi" w:hAnsiTheme="minorHAnsi" w:cstheme="minorHAnsi"/>
          <w:color w:val="000000" w:themeColor="text1"/>
          <w:lang w:val="et-EE"/>
        </w:rPr>
      </w:pPr>
      <w:del w:id="54" w:author="Liis Moor" w:date="2024-04-18T16:37:00Z">
        <w:r w:rsidRPr="00773EF3" w:rsidDel="00935D9B">
          <w:rPr>
            <w:rFonts w:asciiTheme="minorHAnsi" w:hAnsiTheme="minorHAnsi" w:cstheme="minorHAnsi"/>
            <w:color w:val="000000" w:themeColor="text1"/>
            <w:lang w:val="et-EE"/>
          </w:rPr>
          <w:delText>Rahvastiku vananemisest tingitud abivajajate arvu kasv on kaasa toonud üha suureneva vajaduse kvaliteetsete pikaajalise hoolduse teenuste järele. Nende kättesaadavus on aga ebapiisav, mistõttu jää</w:delText>
        </w:r>
        <w:r w:rsidR="00A45115" w:rsidRPr="00773EF3" w:rsidDel="00935D9B">
          <w:rPr>
            <w:rFonts w:asciiTheme="minorHAnsi" w:hAnsiTheme="minorHAnsi" w:cstheme="minorHAnsi"/>
            <w:color w:val="000000" w:themeColor="text1"/>
            <w:lang w:val="et-EE"/>
          </w:rPr>
          <w:delText xml:space="preserve">vad omastehooldajad sageli </w:delText>
        </w:r>
        <w:r w:rsidRPr="00773EF3" w:rsidDel="00935D9B">
          <w:rPr>
            <w:rFonts w:asciiTheme="minorHAnsi" w:hAnsiTheme="minorHAnsi" w:cstheme="minorHAnsi"/>
            <w:color w:val="000000" w:themeColor="text1"/>
            <w:lang w:val="et-EE"/>
          </w:rPr>
          <w:delText>tööturult eemale.</w:delText>
        </w:r>
        <w:r w:rsidR="0034553B" w:rsidRPr="00773EF3" w:rsidDel="00935D9B">
          <w:rPr>
            <w:rFonts w:asciiTheme="minorHAnsi" w:hAnsiTheme="minorHAnsi" w:cstheme="minorHAnsi"/>
            <w:color w:val="000000" w:themeColor="text1"/>
            <w:lang w:val="et-EE"/>
          </w:rPr>
          <w:delText xml:space="preserve"> </w:delText>
        </w:r>
        <w:r w:rsidR="00396D38" w:rsidRPr="00773EF3" w:rsidDel="00935D9B">
          <w:rPr>
            <w:rFonts w:asciiTheme="minorHAnsi" w:hAnsiTheme="minorHAnsi" w:cstheme="minorHAnsi"/>
            <w:color w:val="000000" w:themeColor="text1"/>
            <w:lang w:val="et-EE"/>
          </w:rPr>
          <w:delText>O</w:delText>
        </w:r>
        <w:r w:rsidR="0034553B" w:rsidRPr="00773EF3" w:rsidDel="00935D9B">
          <w:rPr>
            <w:rFonts w:asciiTheme="minorHAnsi" w:hAnsiTheme="minorHAnsi" w:cstheme="minorHAnsi"/>
            <w:color w:val="000000" w:themeColor="text1"/>
            <w:lang w:val="et-EE"/>
          </w:rPr>
          <w:delText>mastehooldajate, erivajadustega või puuetega inimeste</w:delText>
        </w:r>
        <w:r w:rsidRPr="00773EF3" w:rsidDel="00935D9B">
          <w:rPr>
            <w:rFonts w:asciiTheme="minorHAnsi" w:hAnsiTheme="minorHAnsi" w:cstheme="minorHAnsi"/>
            <w:color w:val="000000" w:themeColor="text1"/>
            <w:lang w:val="et-EE"/>
          </w:rPr>
          <w:delText xml:space="preserve"> </w:delText>
        </w:r>
        <w:r w:rsidR="0034553B" w:rsidRPr="00773EF3" w:rsidDel="00935D9B">
          <w:rPr>
            <w:rFonts w:asciiTheme="minorHAnsi" w:hAnsiTheme="minorHAnsi" w:cstheme="minorHAnsi"/>
            <w:color w:val="000000" w:themeColor="text1"/>
            <w:lang w:val="et-EE"/>
          </w:rPr>
          <w:delText xml:space="preserve">lähedaste puhul oluline </w:delText>
        </w:r>
        <w:r w:rsidR="00396D38" w:rsidRPr="00773EF3" w:rsidDel="00935D9B">
          <w:rPr>
            <w:rFonts w:asciiTheme="minorHAnsi" w:hAnsiTheme="minorHAnsi" w:cstheme="minorHAnsi"/>
            <w:color w:val="000000" w:themeColor="text1"/>
            <w:lang w:val="et-EE"/>
          </w:rPr>
          <w:delText xml:space="preserve">erinevate </w:delText>
        </w:r>
        <w:r w:rsidR="00DC1CC3" w:rsidRPr="00773EF3" w:rsidDel="00935D9B">
          <w:rPr>
            <w:rFonts w:asciiTheme="minorHAnsi" w:hAnsiTheme="minorHAnsi" w:cstheme="minorHAnsi"/>
            <w:color w:val="000000" w:themeColor="text1"/>
            <w:lang w:val="et-EE"/>
          </w:rPr>
          <w:delText xml:space="preserve">tugiteenuste sh </w:delText>
        </w:r>
        <w:r w:rsidR="00396D38" w:rsidRPr="00773EF3" w:rsidDel="00935D9B">
          <w:rPr>
            <w:rFonts w:asciiTheme="minorHAnsi" w:hAnsiTheme="minorHAnsi" w:cstheme="minorHAnsi"/>
            <w:color w:val="000000" w:themeColor="text1"/>
            <w:lang w:val="et-EE"/>
          </w:rPr>
          <w:delText xml:space="preserve">nõustamise ning </w:delText>
        </w:r>
        <w:r w:rsidR="00DC1CC3" w:rsidRPr="00773EF3" w:rsidDel="00935D9B">
          <w:rPr>
            <w:rFonts w:asciiTheme="minorHAnsi" w:hAnsiTheme="minorHAnsi" w:cstheme="minorHAnsi"/>
            <w:color w:val="000000" w:themeColor="text1"/>
            <w:lang w:val="et-EE"/>
          </w:rPr>
          <w:delText>koolituste kättesaadavus.</w:delText>
        </w:r>
      </w:del>
    </w:p>
    <w:p w14:paraId="69F66A02" w14:textId="77777777" w:rsidR="00E33E34" w:rsidRPr="00773EF3" w:rsidRDefault="00E33E34" w:rsidP="00E33E34">
      <w:pPr>
        <w:rPr>
          <w:rFonts w:asciiTheme="minorHAnsi" w:hAnsiTheme="minorHAnsi" w:cstheme="minorHAnsi"/>
          <w:color w:val="000000" w:themeColor="text1"/>
          <w:lang w:val="et-EE"/>
        </w:rPr>
      </w:pPr>
    </w:p>
    <w:p w14:paraId="6C5AE643" w14:textId="0CCF5277" w:rsidR="00E33E34" w:rsidRPr="00773EF3" w:rsidRDefault="00E33E34" w:rsidP="00CE68AB">
      <w:pPr>
        <w:jc w:val="both"/>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Nende probleemide </w:t>
      </w:r>
      <w:r w:rsidR="00A67E6F" w:rsidRPr="00773EF3">
        <w:rPr>
          <w:rFonts w:asciiTheme="minorHAnsi" w:hAnsiTheme="minorHAnsi" w:cstheme="minorHAnsi"/>
          <w:color w:val="000000" w:themeColor="text1"/>
          <w:lang w:val="et-EE"/>
        </w:rPr>
        <w:t>leevendamiseks</w:t>
      </w:r>
      <w:r w:rsidRPr="00773EF3">
        <w:rPr>
          <w:rFonts w:asciiTheme="minorHAnsi" w:hAnsiTheme="minorHAnsi" w:cstheme="minorHAnsi"/>
          <w:color w:val="000000" w:themeColor="text1"/>
          <w:lang w:val="et-EE"/>
        </w:rPr>
        <w:t xml:space="preserve"> rakendatakse perioodil 2023–2027 lisaks LEADER-meetme vahenditele ka Euroopa Sotsiaalfondi omi. Meetmega adresseeritakse mõlemat sekkumise eesmärki:</w:t>
      </w:r>
    </w:p>
    <w:p w14:paraId="76408210" w14:textId="18F5AEED" w:rsidR="00E33E34" w:rsidRPr="00773EF3" w:rsidRDefault="00E33E34" w:rsidP="002C4F6F">
      <w:pPr>
        <w:pStyle w:val="ListParagraph"/>
        <w:numPr>
          <w:ilvl w:val="0"/>
          <w:numId w:val="44"/>
        </w:num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Pikaajalise hoolduse teenuste kättesaadavuse ja kvaliteedi parandamine ning hoolduskoormuse leevendamine</w:t>
      </w:r>
    </w:p>
    <w:p w14:paraId="205D2DDE" w14:textId="7190E209" w:rsidR="004A5CFE" w:rsidRPr="00773EF3" w:rsidRDefault="00E33E34" w:rsidP="002C4F6F">
      <w:pPr>
        <w:pStyle w:val="ListParagraph"/>
        <w:numPr>
          <w:ilvl w:val="0"/>
          <w:numId w:val="44"/>
        </w:numPr>
        <w:rPr>
          <w:rFonts w:asciiTheme="minorHAnsi" w:hAnsiTheme="minorHAnsi" w:cstheme="minorHAnsi"/>
          <w:color w:val="000000" w:themeColor="text1"/>
          <w:lang w:val="et-EE"/>
        </w:rPr>
      </w:pPr>
      <w:proofErr w:type="spellStart"/>
      <w:r w:rsidRPr="00773EF3">
        <w:rPr>
          <w:rFonts w:asciiTheme="minorHAnsi" w:hAnsiTheme="minorHAnsi" w:cstheme="minorHAnsi"/>
          <w:color w:val="000000" w:themeColor="text1"/>
          <w:lang w:val="et-EE"/>
        </w:rPr>
        <w:t>Inimväärikuse</w:t>
      </w:r>
      <w:proofErr w:type="spellEnd"/>
      <w:r w:rsidRPr="00773EF3">
        <w:rPr>
          <w:rFonts w:asciiTheme="minorHAnsi" w:hAnsiTheme="minorHAnsi" w:cstheme="minorHAnsi"/>
          <w:color w:val="000000" w:themeColor="text1"/>
          <w:lang w:val="et-EE"/>
        </w:rPr>
        <w:t xml:space="preserve"> tagamine ning sotsiaalse kaasatuse suurendamine</w:t>
      </w:r>
    </w:p>
    <w:p w14:paraId="58E017F9" w14:textId="77777777" w:rsidR="00613FF8" w:rsidRPr="00773EF3" w:rsidRDefault="00613FF8" w:rsidP="009E64CC">
      <w:pPr>
        <w:rPr>
          <w:rFonts w:asciiTheme="minorHAnsi" w:hAnsiTheme="minorHAnsi" w:cstheme="minorHAnsi"/>
          <w:b/>
          <w:bCs/>
          <w:color w:val="000000" w:themeColor="text1"/>
          <w:lang w:val="et-EE"/>
        </w:rPr>
      </w:pPr>
    </w:p>
    <w:p w14:paraId="661EB73F" w14:textId="7B0A6560" w:rsidR="009E64CC" w:rsidRPr="00773EF3" w:rsidRDefault="009E64CC" w:rsidP="009E64CC">
      <w:pPr>
        <w:rPr>
          <w:rFonts w:asciiTheme="minorHAnsi" w:hAnsiTheme="minorHAnsi" w:cstheme="minorHAnsi"/>
          <w:b/>
          <w:bCs/>
          <w:color w:val="000000" w:themeColor="text1"/>
          <w:lang w:val="et-EE"/>
        </w:rPr>
      </w:pPr>
      <w:r w:rsidRPr="00773EF3">
        <w:rPr>
          <w:rFonts w:asciiTheme="minorHAnsi" w:hAnsiTheme="minorHAnsi" w:cstheme="minorHAnsi"/>
          <w:b/>
          <w:bCs/>
          <w:color w:val="000000" w:themeColor="text1"/>
          <w:lang w:val="et-EE"/>
        </w:rPr>
        <w:t>Meetme rakendamise eesmär</w:t>
      </w:r>
      <w:r w:rsidR="00396D38" w:rsidRPr="00773EF3">
        <w:rPr>
          <w:rFonts w:asciiTheme="minorHAnsi" w:hAnsiTheme="minorHAnsi" w:cstheme="minorHAnsi"/>
          <w:b/>
          <w:bCs/>
          <w:color w:val="000000" w:themeColor="text1"/>
          <w:lang w:val="et-EE"/>
        </w:rPr>
        <w:t>gid</w:t>
      </w:r>
    </w:p>
    <w:p w14:paraId="317A9B6E" w14:textId="21346A21" w:rsidR="00DC6E6D" w:rsidRPr="00773EF3" w:rsidRDefault="00DC6E6D" w:rsidP="00B672C4">
      <w:pPr>
        <w:rPr>
          <w:rFonts w:asciiTheme="minorHAnsi" w:hAnsiTheme="minorHAnsi" w:cstheme="minorHAnsi"/>
          <w:color w:val="000000" w:themeColor="text1"/>
        </w:rPr>
      </w:pPr>
      <w:r w:rsidRPr="00773EF3">
        <w:rPr>
          <w:rFonts w:asciiTheme="minorHAnsi" w:hAnsiTheme="minorHAnsi" w:cstheme="minorHAnsi"/>
          <w:b/>
          <w:bCs/>
          <w:color w:val="000000" w:themeColor="text1"/>
          <w:lang w:val="et-EE"/>
        </w:rPr>
        <w:t>Eesmärk 4.1</w:t>
      </w:r>
      <w:r w:rsidRPr="00773EF3">
        <w:rPr>
          <w:rFonts w:asciiTheme="minorHAnsi" w:hAnsiTheme="minorHAnsi" w:cstheme="minorHAnsi"/>
          <w:color w:val="000000" w:themeColor="text1"/>
          <w:lang w:val="et-EE"/>
        </w:rPr>
        <w:t xml:space="preserve">: </w:t>
      </w:r>
      <w:proofErr w:type="spellStart"/>
      <w:ins w:id="55" w:author="Liis Moor" w:date="2024-04-18T16:39:00Z">
        <w:r w:rsidR="00B672C4" w:rsidRPr="00B672C4">
          <w:rPr>
            <w:rFonts w:asciiTheme="minorHAnsi" w:hAnsiTheme="minorHAnsi" w:cstheme="minorHAnsi"/>
            <w:color w:val="000000"/>
          </w:rPr>
          <w:t>Tagatud</w:t>
        </w:r>
        <w:proofErr w:type="spellEnd"/>
        <w:r w:rsidR="00B672C4" w:rsidRPr="00B672C4">
          <w:rPr>
            <w:rFonts w:asciiTheme="minorHAnsi" w:hAnsiTheme="minorHAnsi" w:cstheme="minorHAnsi"/>
            <w:color w:val="000000"/>
          </w:rPr>
          <w:t xml:space="preserve"> on </w:t>
        </w:r>
        <w:proofErr w:type="spellStart"/>
        <w:r w:rsidR="00B672C4" w:rsidRPr="00B672C4">
          <w:rPr>
            <w:rFonts w:asciiTheme="minorHAnsi" w:hAnsiTheme="minorHAnsi" w:cstheme="minorHAnsi"/>
            <w:color w:val="000000"/>
          </w:rPr>
          <w:t>teenused</w:t>
        </w:r>
        <w:proofErr w:type="spellEnd"/>
        <w:r w:rsidR="00B672C4" w:rsidRPr="00B672C4">
          <w:rPr>
            <w:rFonts w:asciiTheme="minorHAnsi" w:hAnsiTheme="minorHAnsi" w:cstheme="minorHAnsi"/>
            <w:color w:val="000000"/>
          </w:rPr>
          <w:t xml:space="preserve"> ja </w:t>
        </w:r>
        <w:proofErr w:type="spellStart"/>
        <w:r w:rsidR="00B672C4" w:rsidRPr="00B672C4">
          <w:rPr>
            <w:rFonts w:asciiTheme="minorHAnsi" w:hAnsiTheme="minorHAnsi" w:cstheme="minorHAnsi"/>
            <w:color w:val="000000"/>
          </w:rPr>
          <w:t>tugitegevused</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väärikaks</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ning</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aktiivseks</w:t>
        </w:r>
        <w:proofErr w:type="spellEnd"/>
        <w:r w:rsidR="00B672C4" w:rsidRPr="00B672C4">
          <w:rPr>
            <w:rFonts w:asciiTheme="minorHAnsi" w:hAnsiTheme="minorHAnsi" w:cstheme="minorHAnsi"/>
            <w:color w:val="000000"/>
          </w:rPr>
          <w:t xml:space="preserve"> </w:t>
        </w:r>
        <w:proofErr w:type="spellStart"/>
        <w:r w:rsidR="00B672C4" w:rsidRPr="00B672C4">
          <w:rPr>
            <w:rFonts w:asciiTheme="minorHAnsi" w:hAnsiTheme="minorHAnsi" w:cstheme="minorHAnsi"/>
            <w:color w:val="000000"/>
          </w:rPr>
          <w:t>vananemiseks</w:t>
        </w:r>
        <w:proofErr w:type="spellEnd"/>
        <w:r w:rsidR="00B672C4" w:rsidRPr="00B672C4">
          <w:rPr>
            <w:rFonts w:asciiTheme="minorHAnsi" w:hAnsiTheme="minorHAnsi" w:cstheme="minorHAnsi"/>
            <w:color w:val="000000"/>
          </w:rPr>
          <w:t>.</w:t>
        </w:r>
      </w:ins>
      <w:del w:id="56" w:author="Liis Moor" w:date="2024-04-18T16:39:00Z">
        <w:r w:rsidRPr="00773EF3" w:rsidDel="00B672C4">
          <w:rPr>
            <w:rFonts w:asciiTheme="minorHAnsi" w:hAnsiTheme="minorHAnsi" w:cstheme="minorHAnsi"/>
            <w:color w:val="000000" w:themeColor="text1"/>
            <w:lang w:val="et-EE"/>
          </w:rPr>
          <w:delText>Piirkonnas on tagatud teenused ja tugitegevused väärikaks ning aktiivseks vananemiseks.</w:delText>
        </w:r>
      </w:del>
    </w:p>
    <w:p w14:paraId="51860542" w14:textId="1590695B" w:rsidR="00DC6E6D" w:rsidRPr="00773EF3" w:rsidRDefault="00DC6E6D" w:rsidP="00DC6E6D">
      <w:pPr>
        <w:rPr>
          <w:rFonts w:asciiTheme="minorHAnsi" w:hAnsiTheme="minorHAnsi" w:cstheme="minorHAnsi"/>
          <w:color w:val="000000" w:themeColor="text1"/>
          <w:lang w:val="et-EE"/>
        </w:rPr>
      </w:pPr>
      <w:r w:rsidRPr="00773EF3">
        <w:rPr>
          <w:rFonts w:asciiTheme="minorHAnsi" w:hAnsiTheme="minorHAnsi" w:cstheme="minorHAnsi"/>
          <w:b/>
          <w:bCs/>
          <w:color w:val="000000" w:themeColor="text1"/>
          <w:lang w:val="et-EE"/>
        </w:rPr>
        <w:t>Eesmärk 4.2</w:t>
      </w:r>
      <w:r w:rsidRPr="00773EF3">
        <w:rPr>
          <w:rFonts w:asciiTheme="minorHAnsi" w:hAnsiTheme="minorHAnsi" w:cstheme="minorHAnsi"/>
          <w:color w:val="000000" w:themeColor="text1"/>
          <w:lang w:val="et-EE"/>
        </w:rPr>
        <w:t xml:space="preserve">: </w:t>
      </w:r>
      <w:ins w:id="57" w:author="Liis Moor" w:date="2024-04-18T16:40:00Z">
        <w:r w:rsidR="00B672C4" w:rsidRPr="00B672C4">
          <w:rPr>
            <w:rFonts w:asciiTheme="minorHAnsi" w:hAnsiTheme="minorHAnsi" w:cstheme="minorHAnsi"/>
            <w:color w:val="000000" w:themeColor="text1"/>
            <w:lang w:val="et-EE"/>
          </w:rPr>
          <w:t xml:space="preserve">Erivajadusega inimeste ja </w:t>
        </w:r>
        <w:proofErr w:type="spellStart"/>
        <w:r w:rsidR="00B672C4" w:rsidRPr="00B672C4">
          <w:rPr>
            <w:rFonts w:asciiTheme="minorHAnsi" w:hAnsiTheme="minorHAnsi" w:cstheme="minorHAnsi"/>
            <w:color w:val="000000" w:themeColor="text1"/>
            <w:lang w:val="et-EE"/>
          </w:rPr>
          <w:t>omastehooldajate</w:t>
        </w:r>
        <w:proofErr w:type="spellEnd"/>
        <w:r w:rsidR="00B672C4" w:rsidRPr="00B672C4">
          <w:rPr>
            <w:rFonts w:asciiTheme="minorHAnsi" w:hAnsiTheme="minorHAnsi" w:cstheme="minorHAnsi"/>
            <w:color w:val="000000" w:themeColor="text1"/>
            <w:lang w:val="et-EE"/>
          </w:rPr>
          <w:t xml:space="preserve"> toimetulek ning sotsiaalne kaasatus on paranenud.</w:t>
        </w:r>
      </w:ins>
      <w:del w:id="58" w:author="Liis Moor" w:date="2024-04-18T16:40:00Z">
        <w:r w:rsidRPr="00773EF3" w:rsidDel="00B672C4">
          <w:rPr>
            <w:rFonts w:asciiTheme="minorHAnsi" w:hAnsiTheme="minorHAnsi" w:cstheme="minorHAnsi"/>
            <w:color w:val="000000" w:themeColor="text1"/>
            <w:lang w:val="et-EE"/>
          </w:rPr>
          <w:delText xml:space="preserve">Omastehooldajad ja puuetega </w:delText>
        </w:r>
        <w:r w:rsidR="00740622" w:rsidRPr="00773EF3" w:rsidDel="00B672C4">
          <w:rPr>
            <w:rFonts w:asciiTheme="minorHAnsi" w:hAnsiTheme="minorHAnsi" w:cstheme="minorHAnsi"/>
            <w:color w:val="000000" w:themeColor="text1"/>
            <w:lang w:val="et-EE"/>
          </w:rPr>
          <w:delText xml:space="preserve">ning erivajadusega </w:delText>
        </w:r>
        <w:r w:rsidRPr="00773EF3" w:rsidDel="00B672C4">
          <w:rPr>
            <w:rFonts w:asciiTheme="minorHAnsi" w:hAnsiTheme="minorHAnsi" w:cstheme="minorHAnsi"/>
            <w:color w:val="000000" w:themeColor="text1"/>
            <w:lang w:val="et-EE"/>
          </w:rPr>
          <w:delText>inimeste lähedased tulevad paremini toime hoolduskoormusega</w:delText>
        </w:r>
      </w:del>
    </w:p>
    <w:p w14:paraId="75A3398E" w14:textId="314922FD" w:rsidR="00157BDC" w:rsidRPr="00773EF3" w:rsidRDefault="00E90A70" w:rsidP="00157BDC">
      <w:pPr>
        <w:rPr>
          <w:rFonts w:asciiTheme="minorHAnsi" w:hAnsiTheme="minorHAnsi" w:cstheme="minorHAnsi"/>
          <w:color w:val="000000" w:themeColor="text1"/>
          <w:lang w:val="et-EE"/>
        </w:rPr>
      </w:pPr>
      <w:r w:rsidRPr="00773EF3">
        <w:rPr>
          <w:rFonts w:asciiTheme="minorHAnsi" w:hAnsiTheme="minorHAnsi" w:cstheme="minorHAnsi"/>
          <w:b/>
          <w:bCs/>
          <w:color w:val="000000" w:themeColor="text1"/>
          <w:lang w:val="et-EE"/>
        </w:rPr>
        <w:t xml:space="preserve">Eesmärk 4.3: </w:t>
      </w:r>
      <w:ins w:id="59" w:author="Liis Moor" w:date="2024-04-18T16:40:00Z">
        <w:r w:rsidR="00B672C4" w:rsidRPr="00B672C4">
          <w:rPr>
            <w:rFonts w:asciiTheme="minorHAnsi" w:hAnsiTheme="minorHAnsi" w:cstheme="minorHAnsi"/>
            <w:color w:val="000000" w:themeColor="text1"/>
            <w:lang w:val="et-EE"/>
          </w:rPr>
          <w:t>Kogukondade teadlikkus ja valmisolek abivajavate inimestega tegelemiseks on tõusnud.</w:t>
        </w:r>
      </w:ins>
      <w:del w:id="60" w:author="Liis Moor" w:date="2024-04-18T16:40:00Z">
        <w:r w:rsidR="00157BDC" w:rsidRPr="00773EF3" w:rsidDel="00B672C4">
          <w:rPr>
            <w:rFonts w:asciiTheme="minorHAnsi" w:hAnsiTheme="minorHAnsi" w:cstheme="minorHAnsi"/>
            <w:color w:val="000000" w:themeColor="text1"/>
            <w:lang w:val="et-EE"/>
          </w:rPr>
          <w:delText xml:space="preserve">Eakaid ja puuetega inimesi ning nende lähedasi koondavad katusorganisatsioonid ja tugigrupid on tugevad ja pakuvad professionaalset abi. </w:delText>
        </w:r>
      </w:del>
    </w:p>
    <w:p w14:paraId="2B332029" w14:textId="77777777" w:rsidR="009E64CC" w:rsidRPr="00773EF3" w:rsidRDefault="009E64CC" w:rsidP="009E64CC">
      <w:pPr>
        <w:rPr>
          <w:rFonts w:asciiTheme="minorHAnsi" w:hAnsiTheme="minorHAnsi" w:cstheme="minorHAnsi"/>
          <w:color w:val="FF0000"/>
          <w:lang w:val="et-EE"/>
        </w:rPr>
      </w:pPr>
    </w:p>
    <w:p w14:paraId="07F3F4FD" w14:textId="77777777" w:rsidR="004341B3" w:rsidRPr="00773EF3" w:rsidRDefault="004341B3" w:rsidP="001D389B">
      <w:pPr>
        <w:pStyle w:val="NormalWeb"/>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Eelistatakse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projekte</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peamistele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vastavad</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eesmärkidele</w:t>
      </w:r>
      <w:proofErr w:type="spellEnd"/>
      <w:r w:rsidRPr="00773EF3">
        <w:rPr>
          <w:rFonts w:asciiTheme="minorHAnsi" w:hAnsiTheme="minorHAnsi" w:cstheme="minorHAnsi"/>
        </w:rPr>
        <w:t xml:space="preserve">: </w:t>
      </w:r>
    </w:p>
    <w:p w14:paraId="350A4F79" w14:textId="77777777" w:rsidR="004341B3" w:rsidRPr="00773EF3" w:rsidRDefault="004341B3" w:rsidP="002C4F6F">
      <w:pPr>
        <w:pStyle w:val="NormalWeb"/>
        <w:numPr>
          <w:ilvl w:val="0"/>
          <w:numId w:val="30"/>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rakendamine</w:t>
      </w:r>
      <w:proofErr w:type="spellEnd"/>
      <w:r w:rsidRPr="00773EF3">
        <w:rPr>
          <w:rFonts w:asciiTheme="minorHAnsi" w:hAnsiTheme="minorHAnsi" w:cstheme="minorHAnsi"/>
          <w:lang w:eastAsia="et-EE"/>
        </w:rPr>
        <w:t>;</w:t>
      </w:r>
    </w:p>
    <w:p w14:paraId="6797AC52" w14:textId="77777777" w:rsidR="004341B3" w:rsidRPr="00773EF3" w:rsidRDefault="004341B3" w:rsidP="002C4F6F">
      <w:pPr>
        <w:pStyle w:val="NormalWeb"/>
        <w:numPr>
          <w:ilvl w:val="0"/>
          <w:numId w:val="30"/>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innovaatiliste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rakendamine</w:t>
      </w:r>
      <w:proofErr w:type="spellEnd"/>
      <w:r w:rsidRPr="00773EF3">
        <w:rPr>
          <w:rFonts w:asciiTheme="minorHAnsi" w:hAnsiTheme="minorHAnsi" w:cstheme="minorHAnsi"/>
        </w:rPr>
        <w:t>;</w:t>
      </w:r>
    </w:p>
    <w:p w14:paraId="40BABE0D" w14:textId="77777777" w:rsidR="004341B3" w:rsidRPr="00773EF3" w:rsidRDefault="004341B3" w:rsidP="002C4F6F">
      <w:pPr>
        <w:pStyle w:val="NormalWeb"/>
        <w:numPr>
          <w:ilvl w:val="0"/>
          <w:numId w:val="30"/>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k</w:t>
      </w:r>
      <w:r w:rsidRPr="00773EF3">
        <w:rPr>
          <w:rFonts w:asciiTheme="minorHAnsi" w:hAnsiTheme="minorHAnsi" w:cstheme="minorHAnsi"/>
          <w:color w:val="000000" w:themeColor="text1"/>
          <w:lang w:eastAsia="et-EE"/>
        </w:rPr>
        <w:t>oostöövõrgustike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loomine</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arendamine</w:t>
      </w:r>
      <w:proofErr w:type="spellEnd"/>
      <w:r w:rsidRPr="00773EF3">
        <w:rPr>
          <w:rFonts w:asciiTheme="minorHAnsi" w:hAnsiTheme="minorHAnsi" w:cstheme="minorHAnsi"/>
          <w:color w:val="000000" w:themeColor="text1"/>
          <w:lang w:eastAsia="et-EE"/>
        </w:rPr>
        <w:t>;</w:t>
      </w:r>
    </w:p>
    <w:p w14:paraId="5719C0A7" w14:textId="3944831F" w:rsidR="004341B3" w:rsidRPr="00773EF3" w:rsidRDefault="004341B3" w:rsidP="002C4F6F">
      <w:pPr>
        <w:pStyle w:val="NormalWeb"/>
        <w:numPr>
          <w:ilvl w:val="0"/>
          <w:numId w:val="30"/>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n</w:t>
      </w:r>
      <w:r w:rsidRPr="00773EF3">
        <w:rPr>
          <w:rFonts w:asciiTheme="minorHAnsi" w:hAnsiTheme="minorHAnsi" w:cstheme="minorHAnsi"/>
          <w:color w:val="000000" w:themeColor="text1"/>
          <w:lang w:eastAsia="et-EE"/>
        </w:rPr>
        <w:t>oorte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aktiivsuse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tõstmine</w:t>
      </w:r>
      <w:proofErr w:type="spellEnd"/>
      <w:r w:rsidRPr="00773EF3">
        <w:rPr>
          <w:rFonts w:asciiTheme="minorHAnsi" w:hAnsiTheme="minorHAnsi" w:cstheme="minorHAnsi"/>
          <w:color w:val="000000" w:themeColor="text1"/>
          <w:lang w:eastAsia="et-EE"/>
        </w:rPr>
        <w:t>.</w:t>
      </w:r>
    </w:p>
    <w:p w14:paraId="61C970A9" w14:textId="77777777" w:rsidR="004341B3" w:rsidRPr="00773EF3" w:rsidRDefault="004341B3" w:rsidP="009E64CC">
      <w:pPr>
        <w:rPr>
          <w:rFonts w:asciiTheme="minorHAnsi" w:hAnsiTheme="minorHAnsi" w:cstheme="minorHAnsi"/>
          <w:color w:val="000000" w:themeColor="text1"/>
          <w:lang w:val="et-EE"/>
        </w:rPr>
      </w:pPr>
    </w:p>
    <w:p w14:paraId="0CACD1CA" w14:textId="77777777" w:rsidR="00B672C4" w:rsidRPr="00B672C4" w:rsidRDefault="00B672C4" w:rsidP="00B672C4">
      <w:pPr>
        <w:rPr>
          <w:ins w:id="61" w:author="Liis Moor" w:date="2024-04-18T16:40:00Z"/>
          <w:rFonts w:asciiTheme="minorHAnsi" w:hAnsiTheme="minorHAnsi" w:cstheme="minorHAnsi"/>
          <w:color w:val="000000" w:themeColor="text1"/>
          <w:lang w:val="et-EE"/>
        </w:rPr>
      </w:pPr>
      <w:ins w:id="62" w:author="Liis Moor" w:date="2024-04-18T16:40:00Z">
        <w:r w:rsidRPr="00B672C4">
          <w:rPr>
            <w:rFonts w:asciiTheme="minorHAnsi" w:hAnsiTheme="minorHAnsi" w:cstheme="minorHAnsi"/>
            <w:color w:val="000000" w:themeColor="text1"/>
            <w:lang w:val="et-EE"/>
          </w:rPr>
          <w:t>Meetme sihtrühmaks (lõppkasusaajaks) on MTÜ Kodukant Läänemaa tegevuspiirkonna:</w:t>
        </w:r>
      </w:ins>
    </w:p>
    <w:p w14:paraId="5CF8DC44" w14:textId="06D0AA84" w:rsidR="00B672C4" w:rsidRPr="00B672C4" w:rsidRDefault="00B672C4" w:rsidP="00B672C4">
      <w:pPr>
        <w:pStyle w:val="ListParagraph"/>
        <w:numPr>
          <w:ilvl w:val="0"/>
          <w:numId w:val="65"/>
        </w:numPr>
        <w:rPr>
          <w:ins w:id="63" w:author="Liis Moor" w:date="2024-04-18T16:40:00Z"/>
          <w:rFonts w:asciiTheme="minorHAnsi" w:hAnsiTheme="minorHAnsi" w:cstheme="minorHAnsi"/>
          <w:color w:val="000000" w:themeColor="text1"/>
          <w:lang w:val="et-EE"/>
        </w:rPr>
      </w:pPr>
      <w:ins w:id="64" w:author="Liis Moor" w:date="2024-04-18T16:40:00Z">
        <w:r w:rsidRPr="00B672C4">
          <w:rPr>
            <w:rFonts w:asciiTheme="minorHAnsi" w:hAnsiTheme="minorHAnsi" w:cstheme="minorHAnsi"/>
            <w:color w:val="000000" w:themeColor="text1"/>
            <w:lang w:val="et-EE"/>
          </w:rPr>
          <w:t>vanemaealised elanikud 55+;</w:t>
        </w:r>
      </w:ins>
    </w:p>
    <w:p w14:paraId="0ABD0250" w14:textId="77777777" w:rsidR="00B672C4" w:rsidRDefault="00B672C4" w:rsidP="00B672C4">
      <w:pPr>
        <w:pStyle w:val="ListParagraph"/>
        <w:numPr>
          <w:ilvl w:val="0"/>
          <w:numId w:val="65"/>
        </w:numPr>
        <w:rPr>
          <w:ins w:id="65" w:author="Liis Moor" w:date="2024-04-18T16:41:00Z"/>
          <w:rFonts w:asciiTheme="minorHAnsi" w:hAnsiTheme="minorHAnsi" w:cstheme="minorHAnsi"/>
          <w:color w:val="000000" w:themeColor="text1"/>
          <w:lang w:val="et-EE"/>
        </w:rPr>
      </w:pPr>
      <w:ins w:id="66" w:author="Liis Moor" w:date="2024-04-18T16:40:00Z">
        <w:r w:rsidRPr="00B672C4">
          <w:rPr>
            <w:rFonts w:asciiTheme="minorHAnsi" w:hAnsiTheme="minorHAnsi" w:cstheme="minorHAnsi"/>
            <w:color w:val="000000" w:themeColor="text1"/>
            <w:lang w:val="et-EE"/>
          </w:rPr>
          <w:t>erivajadusega elanikud 16+;</w:t>
        </w:r>
      </w:ins>
    </w:p>
    <w:p w14:paraId="74DD3CCD" w14:textId="77777777" w:rsidR="00B672C4" w:rsidRDefault="00B672C4" w:rsidP="00B672C4">
      <w:pPr>
        <w:pStyle w:val="ListParagraph"/>
        <w:numPr>
          <w:ilvl w:val="0"/>
          <w:numId w:val="65"/>
        </w:numPr>
        <w:rPr>
          <w:ins w:id="67" w:author="Liis Moor" w:date="2024-04-18T16:42:00Z"/>
          <w:rFonts w:asciiTheme="minorHAnsi" w:hAnsiTheme="minorHAnsi" w:cstheme="minorHAnsi"/>
          <w:color w:val="000000" w:themeColor="text1"/>
          <w:lang w:val="et-EE"/>
        </w:rPr>
      </w:pPr>
      <w:proofErr w:type="spellStart"/>
      <w:ins w:id="68" w:author="Liis Moor" w:date="2024-04-18T16:40:00Z">
        <w:r w:rsidRPr="00B672C4">
          <w:rPr>
            <w:rFonts w:asciiTheme="minorHAnsi" w:hAnsiTheme="minorHAnsi" w:cstheme="minorHAnsi"/>
            <w:color w:val="000000" w:themeColor="text1"/>
            <w:lang w:val="et-EE"/>
          </w:rPr>
          <w:t>omastehooldajad</w:t>
        </w:r>
        <w:proofErr w:type="spellEnd"/>
        <w:r w:rsidRPr="00B672C4">
          <w:rPr>
            <w:rFonts w:asciiTheme="minorHAnsi" w:hAnsiTheme="minorHAnsi" w:cstheme="minorHAnsi"/>
            <w:color w:val="000000" w:themeColor="text1"/>
            <w:lang w:val="et-EE"/>
          </w:rPr>
          <w:t xml:space="preserve"> 16+;</w:t>
        </w:r>
      </w:ins>
    </w:p>
    <w:p w14:paraId="27004176" w14:textId="2C4F2F7B" w:rsidR="00CE68AB" w:rsidRPr="001E52CA" w:rsidDel="00B672C4" w:rsidRDefault="00B672C4">
      <w:pPr>
        <w:numPr>
          <w:ilvl w:val="0"/>
          <w:numId w:val="65"/>
        </w:numPr>
        <w:ind w:left="0"/>
        <w:rPr>
          <w:del w:id="69" w:author="Liis Moor" w:date="2024-04-18T16:40:00Z"/>
          <w:rFonts w:asciiTheme="minorHAnsi" w:hAnsiTheme="minorHAnsi" w:cstheme="minorHAnsi"/>
          <w:color w:val="000000" w:themeColor="text1"/>
          <w:lang w:val="et-EE"/>
          <w:rPrChange w:id="70" w:author="Liis Moor" w:date="2024-10-21T13:47:00Z">
            <w:rPr>
              <w:del w:id="71" w:author="Liis Moor" w:date="2024-04-18T16:40:00Z"/>
              <w:lang w:val="et-EE"/>
            </w:rPr>
          </w:rPrChange>
        </w:rPr>
        <w:pPrChange w:id="72" w:author="Liis Moor" w:date="2024-10-21T13:47:00Z">
          <w:pPr/>
        </w:pPrChange>
      </w:pPr>
      <w:ins w:id="73" w:author="Liis Moor" w:date="2024-04-18T16:40:00Z">
        <w:r w:rsidRPr="001E52CA">
          <w:rPr>
            <w:rFonts w:asciiTheme="minorHAnsi" w:hAnsiTheme="minorHAnsi" w:cstheme="minorHAnsi"/>
            <w:color w:val="000000" w:themeColor="text1"/>
            <w:lang w:val="et-EE"/>
          </w:rPr>
          <w:t>elanikud 16+ ühiskondlikku teadlikkust ja kogukondade valmisolekut tõstvate projektide puhul.</w:t>
        </w:r>
      </w:ins>
      <w:del w:id="74" w:author="Liis Moor" w:date="2024-04-18T16:40:00Z">
        <w:r w:rsidR="00CE68AB" w:rsidRPr="001E52CA" w:rsidDel="00B672C4">
          <w:rPr>
            <w:rFonts w:asciiTheme="minorHAnsi" w:hAnsiTheme="minorHAnsi" w:cstheme="minorHAnsi"/>
            <w:color w:val="000000" w:themeColor="text1"/>
            <w:lang w:val="et-EE"/>
          </w:rPr>
          <w:delText>Meetme sihtrühm on tegevuspiirkonna täisealine</w:delText>
        </w:r>
        <w:r w:rsidR="00CE68AB" w:rsidRPr="00773EF3" w:rsidDel="00B672C4">
          <w:rPr>
            <w:rStyle w:val="FootnoteReference"/>
            <w:rFonts w:asciiTheme="minorHAnsi" w:hAnsiTheme="minorHAnsi" w:cstheme="minorHAnsi"/>
            <w:color w:val="000000" w:themeColor="text1"/>
            <w:lang w:val="et-EE"/>
          </w:rPr>
          <w:footnoteReference w:id="18"/>
        </w:r>
        <w:r w:rsidR="00CE68AB" w:rsidRPr="001E52CA" w:rsidDel="00B672C4">
          <w:rPr>
            <w:rFonts w:asciiTheme="minorHAnsi" w:hAnsiTheme="minorHAnsi" w:cstheme="minorHAnsi"/>
            <w:color w:val="000000" w:themeColor="text1"/>
            <w:lang w:val="et-EE"/>
            <w:rPrChange w:id="77" w:author="Liis Moor" w:date="2024-10-21T13:47:00Z">
              <w:rPr>
                <w:lang w:val="et-EE"/>
              </w:rPr>
            </w:rPrChange>
          </w:rPr>
          <w:delText xml:space="preserve"> elanikkond.</w:delText>
        </w:r>
      </w:del>
    </w:p>
    <w:p w14:paraId="47AEA877" w14:textId="77777777" w:rsidR="00B672C4" w:rsidRPr="00773EF3" w:rsidRDefault="00B672C4" w:rsidP="001E52CA">
      <w:pPr>
        <w:rPr>
          <w:ins w:id="78" w:author="Liis Moor" w:date="2024-04-18T16:40:00Z"/>
          <w:lang w:val="et-EE"/>
        </w:rPr>
      </w:pPr>
    </w:p>
    <w:p w14:paraId="00AA1371" w14:textId="77777777" w:rsidR="00CE68AB" w:rsidRPr="00773EF3" w:rsidRDefault="00CE68AB" w:rsidP="009E64CC">
      <w:pPr>
        <w:rPr>
          <w:rFonts w:asciiTheme="minorHAnsi" w:hAnsiTheme="minorHAnsi" w:cstheme="minorHAnsi"/>
          <w:color w:val="FF0000"/>
          <w:lang w:val="et-EE"/>
        </w:rPr>
      </w:pPr>
    </w:p>
    <w:p w14:paraId="0BAAB3AE" w14:textId="66EBE529" w:rsidR="00DC6E6D" w:rsidRPr="00773EF3" w:rsidRDefault="00DC6E6D" w:rsidP="00DC6E6D">
      <w:pPr>
        <w:pStyle w:val="Caption"/>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r w:rsidR="008B425A" w:rsidRPr="00773EF3">
        <w:rPr>
          <w:rFonts w:asciiTheme="minorHAnsi" w:hAnsiTheme="minorHAnsi" w:cstheme="minorHAnsi"/>
        </w:rPr>
        <w:t>7</w:t>
      </w:r>
      <w:r w:rsidRPr="00773EF3">
        <w:rPr>
          <w:rFonts w:asciiTheme="minorHAnsi" w:hAnsiTheme="minorHAnsi" w:cstheme="minorHAnsi"/>
        </w:rPr>
        <w:t xml:space="preserve">. </w:t>
      </w:r>
      <w:proofErr w:type="spellStart"/>
      <w:r w:rsidRPr="00773EF3">
        <w:rPr>
          <w:rFonts w:asciiTheme="minorHAnsi" w:hAnsiTheme="minorHAnsi" w:cstheme="minorHAnsi"/>
        </w:rPr>
        <w:t>Eesmär</w:t>
      </w:r>
      <w:r w:rsidR="009F0115" w:rsidRPr="00773EF3">
        <w:rPr>
          <w:rFonts w:asciiTheme="minorHAnsi" w:hAnsiTheme="minorHAnsi" w:cstheme="minorHAnsi"/>
        </w:rPr>
        <w:t>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tulemusnäitajad</w:t>
      </w:r>
      <w:proofErr w:type="spellEnd"/>
    </w:p>
    <w:tbl>
      <w:tblPr>
        <w:tblStyle w:val="TableGrid"/>
        <w:tblW w:w="0" w:type="auto"/>
        <w:tblLook w:val="04A0" w:firstRow="1" w:lastRow="0" w:firstColumn="1" w:lastColumn="0" w:noHBand="0" w:noVBand="1"/>
      </w:tblPr>
      <w:tblGrid>
        <w:gridCol w:w="3474"/>
        <w:gridCol w:w="1981"/>
        <w:gridCol w:w="1403"/>
        <w:gridCol w:w="1672"/>
      </w:tblGrid>
      <w:tr w:rsidR="00DC6E6D" w:rsidRPr="00773EF3" w14:paraId="6DD2D02D" w14:textId="77777777" w:rsidTr="00262E86">
        <w:tc>
          <w:tcPr>
            <w:tcW w:w="3474" w:type="dxa"/>
            <w:vAlign w:val="center"/>
          </w:tcPr>
          <w:p w14:paraId="2EBBDF25"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Mõõdik</w:t>
            </w:r>
            <w:proofErr w:type="spellEnd"/>
          </w:p>
        </w:tc>
        <w:tc>
          <w:tcPr>
            <w:tcW w:w="1981" w:type="dxa"/>
            <w:vAlign w:val="center"/>
          </w:tcPr>
          <w:p w14:paraId="786C6C79"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Algtase</w:t>
            </w:r>
            <w:proofErr w:type="spellEnd"/>
            <w:r w:rsidRPr="00773EF3">
              <w:rPr>
                <w:rFonts w:asciiTheme="minorHAnsi" w:hAnsiTheme="minorHAnsi" w:cstheme="minorHAnsi"/>
                <w:b/>
                <w:bCs/>
                <w:color w:val="000000" w:themeColor="text1"/>
              </w:rPr>
              <w:t xml:space="preserve"> 2024</w:t>
            </w:r>
          </w:p>
        </w:tc>
        <w:tc>
          <w:tcPr>
            <w:tcW w:w="1403" w:type="dxa"/>
            <w:vAlign w:val="center"/>
          </w:tcPr>
          <w:p w14:paraId="728A5C95"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Sihttase</w:t>
            </w:r>
            <w:proofErr w:type="spellEnd"/>
            <w:r w:rsidRPr="00773EF3">
              <w:rPr>
                <w:rFonts w:asciiTheme="minorHAnsi" w:hAnsiTheme="minorHAnsi" w:cstheme="minorHAnsi"/>
                <w:b/>
                <w:bCs/>
                <w:color w:val="000000" w:themeColor="text1"/>
              </w:rPr>
              <w:t xml:space="preserve"> 2029</w:t>
            </w:r>
          </w:p>
        </w:tc>
        <w:tc>
          <w:tcPr>
            <w:tcW w:w="1672" w:type="dxa"/>
            <w:vAlign w:val="center"/>
          </w:tcPr>
          <w:p w14:paraId="410EBF6F" w14:textId="77777777" w:rsidR="00DC6E6D" w:rsidRPr="00773EF3" w:rsidRDefault="00DC6E6D" w:rsidP="00462301">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Allikas</w:t>
            </w:r>
            <w:proofErr w:type="spellEnd"/>
          </w:p>
        </w:tc>
      </w:tr>
      <w:tr w:rsidR="00DC6E6D" w:rsidRPr="00773EF3" w14:paraId="34B7C201" w14:textId="77777777" w:rsidTr="00262E86">
        <w:trPr>
          <w:trHeight w:val="218"/>
        </w:trPr>
        <w:tc>
          <w:tcPr>
            <w:tcW w:w="3474" w:type="dxa"/>
            <w:vAlign w:val="center"/>
          </w:tcPr>
          <w:p w14:paraId="4B8939CB" w14:textId="76F99E1C" w:rsidR="00DC6E6D" w:rsidRPr="00773EF3" w:rsidRDefault="00930DFA" w:rsidP="00462301">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lastRenderedPageBreak/>
              <w:t>Minip</w:t>
            </w:r>
            <w:r w:rsidR="00E61DDC" w:rsidRPr="00773EF3">
              <w:rPr>
                <w:rFonts w:asciiTheme="minorHAnsi" w:hAnsiTheme="minorHAnsi" w:cstheme="minorHAnsi"/>
                <w:color w:val="000000" w:themeColor="text1"/>
              </w:rPr>
              <w:t>rojektide</w:t>
            </w:r>
            <w:proofErr w:type="spellEnd"/>
            <w:r w:rsidR="00E61DDC" w:rsidRPr="00773EF3">
              <w:rPr>
                <w:rFonts w:asciiTheme="minorHAnsi" w:hAnsiTheme="minorHAnsi" w:cstheme="minorHAnsi"/>
                <w:color w:val="000000" w:themeColor="text1"/>
              </w:rPr>
              <w:t xml:space="preserve"> </w:t>
            </w:r>
            <w:proofErr w:type="spellStart"/>
            <w:r w:rsidR="00E61DDC" w:rsidRPr="00773EF3">
              <w:rPr>
                <w:rFonts w:asciiTheme="minorHAnsi" w:hAnsiTheme="minorHAnsi" w:cstheme="minorHAnsi"/>
                <w:color w:val="000000" w:themeColor="text1"/>
              </w:rPr>
              <w:t>arv</w:t>
            </w:r>
            <w:proofErr w:type="spellEnd"/>
          </w:p>
        </w:tc>
        <w:tc>
          <w:tcPr>
            <w:tcW w:w="1981" w:type="dxa"/>
            <w:vAlign w:val="center"/>
          </w:tcPr>
          <w:p w14:paraId="6A7B0CDE" w14:textId="53B73659" w:rsidR="00DC6E6D" w:rsidRPr="00773EF3" w:rsidRDefault="00E61DDC"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0</w:t>
            </w:r>
          </w:p>
        </w:tc>
        <w:tc>
          <w:tcPr>
            <w:tcW w:w="1403" w:type="dxa"/>
            <w:vAlign w:val="center"/>
          </w:tcPr>
          <w:p w14:paraId="0DA97E9D" w14:textId="126261CF" w:rsidR="00DC6E6D" w:rsidRPr="00773EF3" w:rsidRDefault="00E61DDC" w:rsidP="00462301">
            <w:pPr>
              <w:rPr>
                <w:rFonts w:asciiTheme="minorHAnsi" w:hAnsiTheme="minorHAnsi" w:cstheme="minorHAnsi"/>
                <w:color w:val="000000" w:themeColor="text1"/>
              </w:rPr>
            </w:pPr>
            <w:r w:rsidRPr="00773EF3">
              <w:rPr>
                <w:rFonts w:asciiTheme="minorHAnsi" w:hAnsiTheme="minorHAnsi" w:cstheme="minorHAnsi"/>
                <w:color w:val="000000" w:themeColor="text1"/>
              </w:rPr>
              <w:t>38</w:t>
            </w:r>
            <w:r w:rsidR="00E727B4" w:rsidRPr="00773EF3">
              <w:rPr>
                <w:rStyle w:val="FootnoteReference"/>
                <w:rFonts w:asciiTheme="minorHAnsi" w:hAnsiTheme="minorHAnsi" w:cstheme="minorHAnsi"/>
                <w:color w:val="000000" w:themeColor="text1"/>
              </w:rPr>
              <w:footnoteReference w:id="19"/>
            </w:r>
          </w:p>
        </w:tc>
        <w:tc>
          <w:tcPr>
            <w:tcW w:w="1672" w:type="dxa"/>
            <w:vAlign w:val="center"/>
          </w:tcPr>
          <w:p w14:paraId="3A6AF7F8" w14:textId="17AA4358" w:rsidR="00DC6E6D" w:rsidRPr="00773EF3" w:rsidRDefault="00E61DDC" w:rsidP="00462301">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T</w:t>
            </w:r>
            <w:r w:rsidR="00E727B4" w:rsidRPr="00773EF3">
              <w:rPr>
                <w:rFonts w:asciiTheme="minorHAnsi" w:hAnsiTheme="minorHAnsi" w:cstheme="minorHAnsi"/>
                <w:color w:val="000000" w:themeColor="text1"/>
              </w:rPr>
              <w:t>aotlused</w:t>
            </w:r>
            <w:proofErr w:type="spellEnd"/>
          </w:p>
        </w:tc>
      </w:tr>
    </w:tbl>
    <w:p w14:paraId="7D2DCACC" w14:textId="77777777" w:rsidR="00DC6E6D" w:rsidRPr="00773EF3" w:rsidRDefault="00DC6E6D" w:rsidP="009E64CC">
      <w:pPr>
        <w:rPr>
          <w:rFonts w:asciiTheme="minorHAnsi" w:hAnsiTheme="minorHAnsi" w:cstheme="minorHAnsi"/>
          <w:color w:val="FF0000"/>
          <w:lang w:val="et-EE"/>
        </w:rPr>
      </w:pPr>
    </w:p>
    <w:p w14:paraId="59BDB50B" w14:textId="176C758E" w:rsidR="00B96B44" w:rsidRPr="00773EF3" w:rsidRDefault="00B96B44" w:rsidP="00B96B44">
      <w:pPr>
        <w:pStyle w:val="Caption"/>
        <w:keepNext/>
        <w:rPr>
          <w:rFonts w:asciiTheme="minorHAnsi" w:hAnsiTheme="minorHAnsi" w:cstheme="minorHAnsi"/>
          <w:lang w:val="et-EE"/>
        </w:rPr>
      </w:pPr>
      <w:r w:rsidRPr="00773EF3">
        <w:rPr>
          <w:rFonts w:asciiTheme="minorHAnsi" w:hAnsiTheme="minorHAnsi" w:cstheme="minorHAnsi"/>
        </w:rPr>
        <w:t>Ta</w:t>
      </w:r>
      <w:proofErr w:type="spellStart"/>
      <w:r w:rsidRPr="00773EF3">
        <w:rPr>
          <w:rFonts w:asciiTheme="minorHAnsi" w:hAnsiTheme="minorHAnsi" w:cstheme="minorHAnsi"/>
          <w:lang w:val="et-EE"/>
        </w:rPr>
        <w:t>bel</w:t>
      </w:r>
      <w:proofErr w:type="spellEnd"/>
      <w:r w:rsidRPr="00773EF3">
        <w:rPr>
          <w:rFonts w:asciiTheme="minorHAnsi" w:hAnsiTheme="minorHAnsi" w:cstheme="minorHAnsi"/>
        </w:rPr>
        <w:t xml:space="preserve"> </w:t>
      </w:r>
      <w:r w:rsidR="008B425A" w:rsidRPr="00773EF3">
        <w:rPr>
          <w:rFonts w:asciiTheme="minorHAnsi" w:hAnsiTheme="minorHAnsi" w:cstheme="minorHAnsi"/>
          <w:lang w:val="et-EE"/>
        </w:rPr>
        <w:t>8</w:t>
      </w:r>
      <w:r w:rsidRPr="00773EF3">
        <w:rPr>
          <w:rFonts w:asciiTheme="minorHAnsi" w:hAnsiTheme="minorHAnsi" w:cstheme="minorHAnsi"/>
          <w:lang w:val="et-EE"/>
        </w:rPr>
        <w:t xml:space="preserve">. Meede </w:t>
      </w:r>
      <w:r w:rsidR="003A2369" w:rsidRPr="00773EF3">
        <w:rPr>
          <w:rFonts w:asciiTheme="minorHAnsi" w:hAnsiTheme="minorHAnsi" w:cstheme="minorHAnsi"/>
          <w:lang w:val="et-EE"/>
        </w:rPr>
        <w:t>4</w:t>
      </w:r>
      <w:r w:rsidRPr="00773EF3">
        <w:rPr>
          <w:rFonts w:asciiTheme="minorHAnsi" w:hAnsiTheme="minorHAnsi" w:cstheme="minorHAnsi"/>
          <w:lang w:val="et-EE"/>
        </w:rPr>
        <w:t>: Sotsiaalteenuste arendamine</w:t>
      </w:r>
    </w:p>
    <w:tbl>
      <w:tblPr>
        <w:tblStyle w:val="TableGrid"/>
        <w:tblW w:w="0" w:type="auto"/>
        <w:tblLook w:val="04A0" w:firstRow="1" w:lastRow="0" w:firstColumn="1" w:lastColumn="0" w:noHBand="0" w:noVBand="1"/>
      </w:tblPr>
      <w:tblGrid>
        <w:gridCol w:w="2110"/>
        <w:gridCol w:w="6420"/>
      </w:tblGrid>
      <w:tr w:rsidR="00871CA0" w:rsidRPr="00773EF3" w14:paraId="4DF86152" w14:textId="77777777" w:rsidTr="00396D38">
        <w:tc>
          <w:tcPr>
            <w:tcW w:w="2110" w:type="dxa"/>
          </w:tcPr>
          <w:p w14:paraId="5F06B5EE" w14:textId="625BB319" w:rsidR="00871CA0" w:rsidRPr="00773EF3" w:rsidRDefault="00871CA0" w:rsidP="00446294">
            <w:pPr>
              <w:rPr>
                <w:rFonts w:asciiTheme="minorHAnsi" w:hAnsiTheme="minorHAnsi" w:cstheme="minorHAnsi"/>
                <w:lang w:val="sv-FI"/>
              </w:rPr>
            </w:pPr>
            <w:r w:rsidRPr="00773EF3">
              <w:rPr>
                <w:rFonts w:asciiTheme="minorHAnsi" w:hAnsiTheme="minorHAnsi" w:cstheme="minorHAnsi"/>
                <w:lang w:val="sv-FI"/>
              </w:rPr>
              <w:t>Meetme osakaal rahastusest</w:t>
            </w:r>
          </w:p>
        </w:tc>
        <w:tc>
          <w:tcPr>
            <w:tcW w:w="6420" w:type="dxa"/>
          </w:tcPr>
          <w:p w14:paraId="1F7E5E67" w14:textId="54C7B951" w:rsidR="00871CA0" w:rsidRPr="00773EF3" w:rsidRDefault="00871CA0" w:rsidP="00446294">
            <w:pPr>
              <w:rPr>
                <w:rFonts w:asciiTheme="minorHAnsi" w:hAnsiTheme="minorHAnsi" w:cstheme="minorHAnsi"/>
                <w:lang w:val="et-EE"/>
              </w:rPr>
            </w:pPr>
            <w:r w:rsidRPr="00773EF3">
              <w:rPr>
                <w:rFonts w:asciiTheme="minorHAnsi" w:hAnsiTheme="minorHAnsi" w:cstheme="minorHAnsi"/>
                <w:lang w:val="et-EE"/>
              </w:rPr>
              <w:t>Rahastamine toimub eraldiseisvast allikast: Euroopa Sotsiaalfond+</w:t>
            </w:r>
          </w:p>
        </w:tc>
      </w:tr>
      <w:tr w:rsidR="00F127A6" w:rsidRPr="00773EF3" w14:paraId="7257E851" w14:textId="77777777" w:rsidTr="00396D38">
        <w:tc>
          <w:tcPr>
            <w:tcW w:w="2110" w:type="dxa"/>
          </w:tcPr>
          <w:p w14:paraId="3D13BC94" w14:textId="4AFCED33" w:rsidR="00F127A6" w:rsidRPr="00773EF3" w:rsidRDefault="00F127A6" w:rsidP="00446294">
            <w:pPr>
              <w:rPr>
                <w:rFonts w:asciiTheme="minorHAnsi" w:hAnsiTheme="minorHAnsi" w:cstheme="minorHAnsi"/>
                <w:lang w:val="sv-FI"/>
              </w:rPr>
            </w:pPr>
            <w:r w:rsidRPr="00773EF3">
              <w:rPr>
                <w:rFonts w:asciiTheme="minorHAnsi" w:hAnsiTheme="minorHAnsi" w:cstheme="minorHAnsi"/>
                <w:lang w:val="sv-FI"/>
              </w:rPr>
              <w:t>Toe</w:t>
            </w:r>
            <w:r w:rsidR="00A67E6F" w:rsidRPr="00773EF3">
              <w:rPr>
                <w:rFonts w:asciiTheme="minorHAnsi" w:hAnsiTheme="minorHAnsi" w:cstheme="minorHAnsi"/>
                <w:lang w:val="sv-FI"/>
              </w:rPr>
              <w:t>ta</w:t>
            </w:r>
            <w:r w:rsidRPr="00773EF3">
              <w:rPr>
                <w:rFonts w:asciiTheme="minorHAnsi" w:hAnsiTheme="minorHAnsi" w:cstheme="minorHAnsi"/>
                <w:lang w:val="sv-FI"/>
              </w:rPr>
              <w:t>tavad tegevusvaldkonnad</w:t>
            </w:r>
          </w:p>
        </w:tc>
        <w:tc>
          <w:tcPr>
            <w:tcW w:w="6420" w:type="dxa"/>
          </w:tcPr>
          <w:p w14:paraId="59B70985" w14:textId="77777777" w:rsidR="00B672C4" w:rsidRPr="00F768BE" w:rsidRDefault="00B672C4" w:rsidP="00B672C4">
            <w:pPr>
              <w:pStyle w:val="ListParagraph"/>
              <w:numPr>
                <w:ilvl w:val="0"/>
                <w:numId w:val="67"/>
              </w:numPr>
              <w:pBdr>
                <w:top w:val="nil"/>
                <w:left w:val="nil"/>
                <w:bottom w:val="nil"/>
                <w:right w:val="nil"/>
                <w:between w:val="nil"/>
              </w:pBdr>
              <w:ind w:left="470" w:right="141" w:hanging="284"/>
              <w:jc w:val="both"/>
              <w:rPr>
                <w:ins w:id="79" w:author="Liis Moor" w:date="2024-04-18T16:43:00Z"/>
              </w:rPr>
            </w:pPr>
            <w:proofErr w:type="spellStart"/>
            <w:ins w:id="80" w:author="Liis Moor" w:date="2024-04-18T16:43:00Z">
              <w:r w:rsidRPr="00F768BE">
                <w:t>vanemaealistele</w:t>
              </w:r>
              <w:proofErr w:type="spellEnd"/>
              <w:r w:rsidRPr="00F768BE">
                <w:t xml:space="preserve"> </w:t>
              </w:r>
              <w:proofErr w:type="spellStart"/>
              <w:r w:rsidRPr="00F768BE">
                <w:t>inimestele</w:t>
              </w:r>
              <w:proofErr w:type="spellEnd"/>
              <w:r>
                <w:rPr>
                  <w:vertAlign w:val="superscript"/>
                </w:rPr>
                <w:footnoteReference w:id="20"/>
              </w:r>
              <w:r w:rsidRPr="00F768BE">
                <w:t xml:space="preserve"> </w:t>
              </w:r>
              <w:proofErr w:type="spellStart"/>
              <w:r w:rsidRPr="00F768BE">
                <w:t>parema</w:t>
              </w:r>
              <w:proofErr w:type="spellEnd"/>
              <w:r w:rsidRPr="00F768BE">
                <w:t xml:space="preserve"> </w:t>
              </w:r>
              <w:proofErr w:type="spellStart"/>
              <w:r w:rsidRPr="00F768BE">
                <w:t>ligipääsu</w:t>
              </w:r>
              <w:proofErr w:type="spellEnd"/>
              <w:r w:rsidRPr="00F768BE">
                <w:t xml:space="preserve"> </w:t>
              </w:r>
              <w:proofErr w:type="spellStart"/>
              <w:r w:rsidRPr="00F768BE">
                <w:t>tagamine</w:t>
              </w:r>
              <w:proofErr w:type="spellEnd"/>
              <w:r w:rsidRPr="00F768BE">
                <w:t xml:space="preserve"> </w:t>
              </w:r>
              <w:proofErr w:type="spellStart"/>
              <w:r w:rsidRPr="00F768BE">
                <w:t>teenustele</w:t>
              </w:r>
              <w:proofErr w:type="spellEnd"/>
              <w:r w:rsidRPr="00F768BE">
                <w:t xml:space="preserve"> ja </w:t>
              </w:r>
              <w:proofErr w:type="spellStart"/>
              <w:r w:rsidRPr="00F768BE">
                <w:t>aktiveerivatele</w:t>
              </w:r>
              <w:proofErr w:type="spellEnd"/>
              <w:r w:rsidRPr="00F768BE">
                <w:t xml:space="preserve"> </w:t>
              </w:r>
              <w:proofErr w:type="spellStart"/>
              <w:r w:rsidRPr="00F768BE">
                <w:t>tegevustele</w:t>
              </w:r>
              <w:proofErr w:type="spellEnd"/>
              <w:r w:rsidRPr="00F768BE">
                <w:t>;</w:t>
              </w:r>
            </w:ins>
          </w:p>
          <w:p w14:paraId="5DF5091C" w14:textId="77777777" w:rsidR="00B672C4" w:rsidRPr="00F768BE" w:rsidRDefault="00B672C4" w:rsidP="00B672C4">
            <w:pPr>
              <w:pStyle w:val="ListParagraph"/>
              <w:numPr>
                <w:ilvl w:val="0"/>
                <w:numId w:val="67"/>
              </w:numPr>
              <w:pBdr>
                <w:top w:val="nil"/>
                <w:left w:val="nil"/>
                <w:bottom w:val="nil"/>
                <w:right w:val="nil"/>
                <w:between w:val="nil"/>
              </w:pBdr>
              <w:ind w:left="470" w:right="141" w:hanging="284"/>
              <w:jc w:val="both"/>
              <w:rPr>
                <w:ins w:id="83" w:author="Liis Moor" w:date="2024-04-18T16:43:00Z"/>
              </w:rPr>
            </w:pPr>
            <w:proofErr w:type="spellStart"/>
            <w:ins w:id="84" w:author="Liis Moor" w:date="2024-04-18T16:43:00Z">
              <w:r w:rsidRPr="00F768BE">
                <w:t>vabatahtlikkuse</w:t>
              </w:r>
              <w:proofErr w:type="spellEnd"/>
              <w:r w:rsidRPr="00F768BE">
                <w:t xml:space="preserve"> ja </w:t>
              </w:r>
              <w:proofErr w:type="spellStart"/>
              <w:r w:rsidRPr="00F768BE">
                <w:t>sotsiaalse</w:t>
              </w:r>
              <w:proofErr w:type="spellEnd"/>
              <w:r w:rsidRPr="00F768BE">
                <w:t xml:space="preserve"> </w:t>
              </w:r>
              <w:proofErr w:type="spellStart"/>
              <w:r w:rsidRPr="00F768BE">
                <w:t>ettevõtluse</w:t>
              </w:r>
              <w:proofErr w:type="spellEnd"/>
              <w:r w:rsidRPr="00F768BE">
                <w:t xml:space="preserve"> </w:t>
              </w:r>
              <w:proofErr w:type="spellStart"/>
              <w:r w:rsidRPr="00F768BE">
                <w:t>soodustamine</w:t>
              </w:r>
              <w:proofErr w:type="spellEnd"/>
              <w:r w:rsidRPr="00F768BE">
                <w:t xml:space="preserve"> </w:t>
              </w:r>
              <w:proofErr w:type="spellStart"/>
              <w:r w:rsidRPr="00F768BE">
                <w:t>vanemaealiste</w:t>
              </w:r>
              <w:proofErr w:type="spellEnd"/>
              <w:r w:rsidRPr="00F768BE">
                <w:t xml:space="preserve"> </w:t>
              </w:r>
              <w:proofErr w:type="spellStart"/>
              <w:r w:rsidRPr="00F768BE">
                <w:t>inimeste</w:t>
              </w:r>
              <w:proofErr w:type="spellEnd"/>
              <w:r w:rsidRPr="00F768BE">
                <w:t xml:space="preserve"> seas;</w:t>
              </w:r>
            </w:ins>
          </w:p>
          <w:p w14:paraId="1C6B5030" w14:textId="77777777" w:rsidR="00B672C4" w:rsidRPr="00B672C4" w:rsidRDefault="00B672C4" w:rsidP="00B672C4">
            <w:pPr>
              <w:pStyle w:val="ListParagraph"/>
              <w:numPr>
                <w:ilvl w:val="0"/>
                <w:numId w:val="67"/>
              </w:numPr>
              <w:pBdr>
                <w:top w:val="nil"/>
                <w:left w:val="nil"/>
                <w:bottom w:val="nil"/>
                <w:right w:val="nil"/>
                <w:between w:val="nil"/>
              </w:pBdr>
              <w:ind w:left="470" w:right="141" w:hanging="284"/>
              <w:jc w:val="both"/>
              <w:rPr>
                <w:ins w:id="85" w:author="Liis Moor" w:date="2024-04-18T16:43:00Z"/>
                <w:color w:val="000000"/>
              </w:rPr>
            </w:pPr>
            <w:proofErr w:type="spellStart"/>
            <w:ins w:id="86" w:author="Liis Moor" w:date="2024-04-18T16:43:00Z">
              <w:r w:rsidRPr="00B672C4">
                <w:rPr>
                  <w:color w:val="000000"/>
                </w:rPr>
                <w:t>puudega</w:t>
              </w:r>
              <w:proofErr w:type="spellEnd"/>
              <w:r w:rsidRPr="00B672C4">
                <w:rPr>
                  <w:color w:val="000000"/>
                </w:rPr>
                <w:t xml:space="preserve"> ja </w:t>
              </w:r>
              <w:proofErr w:type="spellStart"/>
              <w:r w:rsidRPr="00B672C4">
                <w:rPr>
                  <w:color w:val="000000"/>
                </w:rPr>
                <w:t>erivajadusega</w:t>
              </w:r>
              <w:proofErr w:type="spellEnd"/>
              <w:r>
                <w:rPr>
                  <w:vertAlign w:val="superscript"/>
                </w:rPr>
                <w:footnoteReference w:id="21"/>
              </w:r>
              <w:r w:rsidRPr="00B672C4">
                <w:rPr>
                  <w:color w:val="000000"/>
                </w:rPr>
                <w:t xml:space="preserve"> </w:t>
              </w:r>
              <w:proofErr w:type="spellStart"/>
              <w:r w:rsidRPr="00B672C4">
                <w:rPr>
                  <w:color w:val="000000"/>
                </w:rPr>
                <w:t>inimeste</w:t>
              </w:r>
              <w:proofErr w:type="spellEnd"/>
              <w:r w:rsidRPr="00B672C4">
                <w:rPr>
                  <w:color w:val="000000"/>
                </w:rPr>
                <w:t xml:space="preserve"> </w:t>
              </w:r>
              <w:proofErr w:type="spellStart"/>
              <w:r w:rsidRPr="00B672C4">
                <w:rPr>
                  <w:color w:val="000000"/>
                </w:rPr>
                <w:t>iseseisva</w:t>
              </w:r>
              <w:proofErr w:type="spellEnd"/>
              <w:r w:rsidRPr="00B672C4">
                <w:rPr>
                  <w:color w:val="000000"/>
                </w:rPr>
                <w:t xml:space="preserve"> </w:t>
              </w:r>
              <w:proofErr w:type="spellStart"/>
              <w:r w:rsidRPr="00B672C4">
                <w:rPr>
                  <w:color w:val="000000"/>
                </w:rPr>
                <w:t>toimetuleku</w:t>
              </w:r>
              <w:proofErr w:type="spellEnd"/>
              <w:r w:rsidRPr="00B672C4">
                <w:rPr>
                  <w:color w:val="000000"/>
                </w:rPr>
                <w:t xml:space="preserve"> </w:t>
              </w:r>
              <w:proofErr w:type="spellStart"/>
              <w:r w:rsidRPr="00B672C4">
                <w:rPr>
                  <w:color w:val="000000"/>
                </w:rPr>
                <w:t>toetamine</w:t>
              </w:r>
              <w:proofErr w:type="spellEnd"/>
              <w:r w:rsidRPr="00B672C4">
                <w:rPr>
                  <w:color w:val="000000"/>
                </w:rPr>
                <w:t xml:space="preserve"> ja </w:t>
              </w:r>
              <w:proofErr w:type="spellStart"/>
              <w:r w:rsidRPr="00B672C4">
                <w:rPr>
                  <w:color w:val="000000"/>
                </w:rPr>
                <w:t>võrdsete</w:t>
              </w:r>
              <w:proofErr w:type="spellEnd"/>
              <w:r w:rsidRPr="00B672C4">
                <w:rPr>
                  <w:color w:val="000000"/>
                </w:rPr>
                <w:t xml:space="preserve"> </w:t>
              </w:r>
              <w:proofErr w:type="spellStart"/>
              <w:r w:rsidRPr="00B672C4">
                <w:rPr>
                  <w:color w:val="000000"/>
                </w:rPr>
                <w:t>võimaluste</w:t>
              </w:r>
              <w:proofErr w:type="spellEnd"/>
              <w:r w:rsidRPr="00B672C4">
                <w:rPr>
                  <w:color w:val="000000"/>
                </w:rPr>
                <w:t xml:space="preserve"> </w:t>
              </w:r>
              <w:proofErr w:type="spellStart"/>
              <w:r w:rsidRPr="00B672C4">
                <w:rPr>
                  <w:color w:val="000000"/>
                </w:rPr>
                <w:t>tagamine</w:t>
              </w:r>
              <w:proofErr w:type="spellEnd"/>
              <w:r w:rsidRPr="00B672C4">
                <w:rPr>
                  <w:color w:val="000000"/>
                </w:rPr>
                <w:t xml:space="preserve">; </w:t>
              </w:r>
            </w:ins>
          </w:p>
          <w:p w14:paraId="5BF0132F" w14:textId="77777777" w:rsidR="00B672C4" w:rsidRPr="00B672C4" w:rsidRDefault="00B672C4" w:rsidP="00B672C4">
            <w:pPr>
              <w:pStyle w:val="ListParagraph"/>
              <w:numPr>
                <w:ilvl w:val="0"/>
                <w:numId w:val="67"/>
              </w:numPr>
              <w:pBdr>
                <w:top w:val="nil"/>
                <w:left w:val="nil"/>
                <w:bottom w:val="nil"/>
                <w:right w:val="nil"/>
                <w:between w:val="nil"/>
              </w:pBdr>
              <w:ind w:left="470" w:right="141" w:hanging="284"/>
              <w:jc w:val="both"/>
              <w:rPr>
                <w:ins w:id="91" w:author="Liis Moor" w:date="2024-04-18T16:43:00Z"/>
                <w:color w:val="000000"/>
              </w:rPr>
            </w:pPr>
            <w:proofErr w:type="spellStart"/>
            <w:ins w:id="92" w:author="Liis Moor" w:date="2024-04-18T16:43:00Z">
              <w:r w:rsidRPr="00B672C4">
                <w:rPr>
                  <w:color w:val="000000"/>
                </w:rPr>
                <w:t>omastehooldajate</w:t>
              </w:r>
              <w:proofErr w:type="spellEnd"/>
              <w:r w:rsidRPr="00B672C4">
                <w:rPr>
                  <w:color w:val="000000"/>
                </w:rPr>
                <w:t xml:space="preserve">, </w:t>
              </w:r>
              <w:proofErr w:type="spellStart"/>
              <w:r w:rsidRPr="00B672C4">
                <w:rPr>
                  <w:color w:val="000000"/>
                </w:rPr>
                <w:t>puudega</w:t>
              </w:r>
              <w:proofErr w:type="spellEnd"/>
              <w:r w:rsidRPr="00B672C4">
                <w:rPr>
                  <w:color w:val="000000"/>
                </w:rPr>
                <w:t xml:space="preserve"> ja </w:t>
              </w:r>
              <w:proofErr w:type="spellStart"/>
              <w:r w:rsidRPr="00B672C4">
                <w:rPr>
                  <w:color w:val="000000"/>
                </w:rPr>
                <w:t>erivajadusega</w:t>
              </w:r>
              <w:proofErr w:type="spellEnd"/>
              <w:r w:rsidRPr="00B672C4">
                <w:rPr>
                  <w:color w:val="000000"/>
                </w:rPr>
                <w:t xml:space="preserve"> </w:t>
              </w:r>
              <w:proofErr w:type="spellStart"/>
              <w:r w:rsidRPr="00B672C4">
                <w:rPr>
                  <w:color w:val="000000"/>
                </w:rPr>
                <w:t>inimeste</w:t>
              </w:r>
              <w:proofErr w:type="spellEnd"/>
              <w:r w:rsidRPr="00B672C4">
                <w:rPr>
                  <w:color w:val="000000"/>
                </w:rPr>
                <w:t xml:space="preserve"> </w:t>
              </w:r>
              <w:proofErr w:type="spellStart"/>
              <w:r w:rsidRPr="00B672C4">
                <w:rPr>
                  <w:color w:val="000000"/>
                </w:rPr>
                <w:t>lähedaste</w:t>
              </w:r>
              <w:proofErr w:type="spellEnd"/>
              <w:r w:rsidRPr="00B672C4">
                <w:rPr>
                  <w:color w:val="000000"/>
                </w:rPr>
                <w:t xml:space="preserve"> </w:t>
              </w:r>
              <w:proofErr w:type="spellStart"/>
              <w:r w:rsidRPr="00B672C4">
                <w:rPr>
                  <w:color w:val="000000"/>
                </w:rPr>
                <w:t>toetamine</w:t>
              </w:r>
              <w:proofErr w:type="spellEnd"/>
              <w:r w:rsidRPr="00B672C4">
                <w:rPr>
                  <w:color w:val="000000"/>
                </w:rPr>
                <w:t xml:space="preserve">; </w:t>
              </w:r>
            </w:ins>
          </w:p>
          <w:p w14:paraId="1AF2F2B4" w14:textId="77777777" w:rsidR="00B672C4" w:rsidRPr="00B672C4" w:rsidRDefault="00B672C4" w:rsidP="00B672C4">
            <w:pPr>
              <w:pStyle w:val="ListParagraph"/>
              <w:numPr>
                <w:ilvl w:val="0"/>
                <w:numId w:val="67"/>
              </w:numPr>
              <w:ind w:hanging="534"/>
              <w:rPr>
                <w:ins w:id="93" w:author="Liis Moor" w:date="2024-04-18T16:44:00Z"/>
                <w:color w:val="000000"/>
              </w:rPr>
            </w:pPr>
            <w:proofErr w:type="spellStart"/>
            <w:ins w:id="94" w:author="Liis Moor" w:date="2024-04-18T16:43:00Z">
              <w:r w:rsidRPr="00B672C4">
                <w:rPr>
                  <w:color w:val="000000"/>
                </w:rPr>
                <w:t>tuge</w:t>
              </w:r>
              <w:proofErr w:type="spellEnd"/>
              <w:r w:rsidRPr="00B672C4">
                <w:rPr>
                  <w:color w:val="000000"/>
                </w:rPr>
                <w:t xml:space="preserve"> </w:t>
              </w:r>
              <w:proofErr w:type="spellStart"/>
              <w:r w:rsidRPr="00B672C4">
                <w:rPr>
                  <w:color w:val="000000"/>
                </w:rPr>
                <w:t>vajavate</w:t>
              </w:r>
              <w:proofErr w:type="spellEnd"/>
              <w:r w:rsidRPr="00B672C4">
                <w:rPr>
                  <w:color w:val="000000"/>
                </w:rPr>
                <w:t xml:space="preserve"> </w:t>
              </w:r>
              <w:proofErr w:type="spellStart"/>
              <w:r w:rsidRPr="00B672C4">
                <w:rPr>
                  <w:color w:val="000000"/>
                </w:rPr>
                <w:t>sihtrühmade</w:t>
              </w:r>
              <w:proofErr w:type="spellEnd"/>
              <w:r w:rsidRPr="00B672C4">
                <w:rPr>
                  <w:color w:val="000000"/>
                </w:rPr>
                <w:t xml:space="preserve"> </w:t>
              </w:r>
              <w:proofErr w:type="spellStart"/>
              <w:r w:rsidRPr="00B672C4">
                <w:rPr>
                  <w:color w:val="000000"/>
                </w:rPr>
                <w:t>olemasolu</w:t>
              </w:r>
              <w:proofErr w:type="spellEnd"/>
              <w:r w:rsidRPr="00B672C4">
                <w:rPr>
                  <w:color w:val="000000"/>
                </w:rPr>
                <w:t xml:space="preserve"> </w:t>
              </w:r>
              <w:proofErr w:type="spellStart"/>
              <w:r w:rsidRPr="00B672C4">
                <w:rPr>
                  <w:color w:val="000000"/>
                </w:rPr>
                <w:t>teadvustamine</w:t>
              </w:r>
              <w:proofErr w:type="spellEnd"/>
              <w:r w:rsidRPr="00B672C4">
                <w:rPr>
                  <w:color w:val="000000"/>
                </w:rPr>
                <w:t xml:space="preserve"> </w:t>
              </w:r>
              <w:proofErr w:type="spellStart"/>
              <w:r w:rsidRPr="00B672C4">
                <w:rPr>
                  <w:color w:val="000000"/>
                </w:rPr>
                <w:t>ühiskonnas</w:t>
              </w:r>
              <w:proofErr w:type="spellEnd"/>
              <w:r w:rsidRPr="00B672C4">
                <w:rPr>
                  <w:color w:val="000000"/>
                </w:rPr>
                <w:t xml:space="preserve"> ja </w:t>
              </w:r>
              <w:proofErr w:type="spellStart"/>
              <w:r w:rsidRPr="00B672C4">
                <w:rPr>
                  <w:color w:val="000000"/>
                </w:rPr>
                <w:t>kogukondade</w:t>
              </w:r>
              <w:proofErr w:type="spellEnd"/>
              <w:r w:rsidRPr="00B672C4">
                <w:rPr>
                  <w:color w:val="000000"/>
                </w:rPr>
                <w:t xml:space="preserve"> </w:t>
              </w:r>
              <w:proofErr w:type="spellStart"/>
              <w:r w:rsidRPr="00B672C4">
                <w:rPr>
                  <w:color w:val="000000"/>
                </w:rPr>
                <w:t>valmisoleku</w:t>
              </w:r>
              <w:proofErr w:type="spellEnd"/>
              <w:r w:rsidRPr="00B672C4">
                <w:rPr>
                  <w:color w:val="000000"/>
                </w:rPr>
                <w:t xml:space="preserve"> </w:t>
              </w:r>
              <w:proofErr w:type="spellStart"/>
              <w:r w:rsidRPr="00B672C4">
                <w:rPr>
                  <w:color w:val="000000"/>
                </w:rPr>
                <w:t>kasvatamine</w:t>
              </w:r>
              <w:proofErr w:type="spellEnd"/>
              <w:r w:rsidRPr="00B672C4">
                <w:rPr>
                  <w:color w:val="000000"/>
                </w:rPr>
                <w:t xml:space="preserve"> </w:t>
              </w:r>
              <w:proofErr w:type="spellStart"/>
              <w:r w:rsidRPr="00B672C4">
                <w:rPr>
                  <w:color w:val="000000"/>
                </w:rPr>
                <w:t>nendega</w:t>
              </w:r>
              <w:proofErr w:type="spellEnd"/>
              <w:r w:rsidRPr="00B672C4">
                <w:rPr>
                  <w:color w:val="000000"/>
                </w:rPr>
                <w:t xml:space="preserve"> </w:t>
              </w:r>
              <w:proofErr w:type="spellStart"/>
              <w:r w:rsidRPr="00B672C4">
                <w:rPr>
                  <w:color w:val="000000"/>
                </w:rPr>
                <w:t>teadlikult</w:t>
              </w:r>
              <w:proofErr w:type="spellEnd"/>
              <w:r w:rsidRPr="00B672C4">
                <w:rPr>
                  <w:color w:val="000000"/>
                </w:rPr>
                <w:t xml:space="preserve"> </w:t>
              </w:r>
              <w:proofErr w:type="spellStart"/>
              <w:r w:rsidRPr="00B672C4">
                <w:rPr>
                  <w:color w:val="000000"/>
                </w:rPr>
                <w:t>tegelemiseks</w:t>
              </w:r>
              <w:proofErr w:type="spellEnd"/>
              <w:r w:rsidRPr="00B672C4">
                <w:rPr>
                  <w:color w:val="000000"/>
                </w:rPr>
                <w:t>;</w:t>
              </w:r>
            </w:ins>
          </w:p>
          <w:p w14:paraId="091D3852" w14:textId="3666A5C9" w:rsidR="00DC6E6D" w:rsidRPr="00B672C4" w:rsidDel="00B672C4" w:rsidRDefault="00B672C4" w:rsidP="00B672C4">
            <w:pPr>
              <w:pStyle w:val="ListParagraph"/>
              <w:numPr>
                <w:ilvl w:val="0"/>
                <w:numId w:val="67"/>
              </w:numPr>
              <w:pBdr>
                <w:top w:val="nil"/>
                <w:left w:val="nil"/>
                <w:bottom w:val="nil"/>
                <w:right w:val="nil"/>
                <w:between w:val="nil"/>
              </w:pBdr>
              <w:spacing w:after="240"/>
              <w:ind w:left="470" w:right="141" w:hanging="534"/>
              <w:jc w:val="both"/>
              <w:rPr>
                <w:del w:id="95" w:author="Liis Moor" w:date="2024-04-18T16:43:00Z"/>
                <w:color w:val="000000"/>
                <w:rPrChange w:id="96" w:author="Liis Moor" w:date="2024-04-18T16:44:00Z">
                  <w:rPr>
                    <w:del w:id="97" w:author="Liis Moor" w:date="2024-04-18T16:43:00Z"/>
                    <w:lang w:val="et-EE"/>
                  </w:rPr>
                </w:rPrChange>
              </w:rPr>
            </w:pPr>
            <w:proofErr w:type="spellStart"/>
            <w:ins w:id="98" w:author="Liis Moor" w:date="2024-04-18T16:43:00Z">
              <w:r w:rsidRPr="00B672C4">
                <w:rPr>
                  <w:color w:val="000000"/>
                </w:rPr>
                <w:t>tugigruppide</w:t>
              </w:r>
              <w:proofErr w:type="spellEnd"/>
              <w:r w:rsidRPr="00B672C4">
                <w:rPr>
                  <w:color w:val="000000"/>
                </w:rPr>
                <w:t xml:space="preserve"> </w:t>
              </w:r>
              <w:proofErr w:type="spellStart"/>
              <w:r w:rsidRPr="00B672C4">
                <w:rPr>
                  <w:color w:val="000000"/>
                </w:rPr>
                <w:t>ning</w:t>
              </w:r>
              <w:proofErr w:type="spellEnd"/>
              <w:r w:rsidRPr="00B672C4">
                <w:rPr>
                  <w:color w:val="000000"/>
                </w:rPr>
                <w:t xml:space="preserve"> </w:t>
              </w:r>
              <w:proofErr w:type="spellStart"/>
              <w:r w:rsidRPr="00B672C4">
                <w:rPr>
                  <w:color w:val="000000"/>
                </w:rPr>
                <w:t>katusorganisatsioonide</w:t>
              </w:r>
              <w:proofErr w:type="spellEnd"/>
              <w:r w:rsidRPr="00B672C4">
                <w:rPr>
                  <w:color w:val="000000"/>
                </w:rPr>
                <w:t xml:space="preserve"> </w:t>
              </w:r>
              <w:proofErr w:type="spellStart"/>
              <w:r w:rsidRPr="00B672C4">
                <w:rPr>
                  <w:color w:val="000000"/>
                </w:rPr>
                <w:t>tegevuse</w:t>
              </w:r>
              <w:proofErr w:type="spellEnd"/>
              <w:r w:rsidRPr="00B672C4">
                <w:rPr>
                  <w:color w:val="000000"/>
                </w:rPr>
                <w:t xml:space="preserve"> </w:t>
              </w:r>
              <w:proofErr w:type="spellStart"/>
              <w:r w:rsidRPr="00B672C4">
                <w:rPr>
                  <w:color w:val="000000"/>
                </w:rPr>
                <w:t>arendamine</w:t>
              </w:r>
              <w:proofErr w:type="spellEnd"/>
              <w:r w:rsidRPr="00B672C4">
                <w:rPr>
                  <w:color w:val="000000"/>
                </w:rPr>
                <w:t>.</w:t>
              </w:r>
            </w:ins>
            <w:del w:id="99" w:author="Liis Moor" w:date="2024-04-18T16:43:00Z">
              <w:r w:rsidR="00A11229" w:rsidRPr="00B672C4" w:rsidDel="00B672C4">
                <w:rPr>
                  <w:rFonts w:asciiTheme="minorHAnsi" w:hAnsiTheme="minorHAnsi" w:cstheme="minorHAnsi"/>
                  <w:color w:val="000000" w:themeColor="text1"/>
                  <w:lang w:val="et-EE"/>
                  <w:rPrChange w:id="100" w:author="Liis Moor" w:date="2024-04-18T16:44:00Z">
                    <w:rPr>
                      <w:lang w:val="et-EE"/>
                    </w:rPr>
                  </w:rPrChange>
                </w:rPr>
                <w:delText>V</w:delText>
              </w:r>
              <w:r w:rsidR="00DC6E6D" w:rsidRPr="00B672C4" w:rsidDel="00B672C4">
                <w:rPr>
                  <w:rFonts w:asciiTheme="minorHAnsi" w:hAnsiTheme="minorHAnsi" w:cstheme="minorHAnsi"/>
                  <w:color w:val="000000" w:themeColor="text1"/>
                  <w:lang w:val="et-EE"/>
                  <w:rPrChange w:id="101" w:author="Liis Moor" w:date="2024-04-18T16:44:00Z">
                    <w:rPr>
                      <w:lang w:val="et-EE"/>
                    </w:rPr>
                  </w:rPrChange>
                </w:rPr>
                <w:delText>abatahtlikkuse ja sotsiaalse ettevõtluse soodustamine eakate seas</w:delText>
              </w:r>
            </w:del>
          </w:p>
          <w:p w14:paraId="41064EF9" w14:textId="6126D273" w:rsidR="00DC6E6D" w:rsidRPr="00773EF3" w:rsidDel="00B672C4" w:rsidRDefault="00A11229" w:rsidP="00B672C4">
            <w:pPr>
              <w:pStyle w:val="ListParagraph"/>
              <w:ind w:hanging="534"/>
              <w:rPr>
                <w:del w:id="102" w:author="Liis Moor" w:date="2024-04-18T16:43:00Z"/>
                <w:lang w:val="et-EE"/>
              </w:rPr>
            </w:pPr>
            <w:del w:id="103" w:author="Liis Moor" w:date="2024-04-18T16:43:00Z">
              <w:r w:rsidRPr="00773EF3" w:rsidDel="00B672C4">
                <w:rPr>
                  <w:lang w:val="et-EE"/>
                </w:rPr>
                <w:delText>E</w:delText>
              </w:r>
              <w:r w:rsidR="00DC6E6D" w:rsidRPr="00773EF3" w:rsidDel="00B672C4">
                <w:rPr>
                  <w:lang w:val="et-EE"/>
                </w:rPr>
                <w:delText>akatele parema ligipääsu tagamine olemasolevale huvitegevusele</w:delText>
              </w:r>
            </w:del>
          </w:p>
          <w:p w14:paraId="2A106E3D" w14:textId="5306191A" w:rsidR="00DC6E6D" w:rsidRPr="00773EF3" w:rsidDel="00B672C4" w:rsidRDefault="00A11229" w:rsidP="00B672C4">
            <w:pPr>
              <w:pStyle w:val="ListParagraph"/>
              <w:ind w:hanging="534"/>
              <w:rPr>
                <w:del w:id="104" w:author="Liis Moor" w:date="2024-04-18T16:43:00Z"/>
                <w:lang w:val="et-EE"/>
              </w:rPr>
            </w:pPr>
            <w:del w:id="105" w:author="Liis Moor" w:date="2024-04-18T16:43:00Z">
              <w:r w:rsidRPr="00773EF3" w:rsidDel="00B672C4">
                <w:rPr>
                  <w:lang w:val="et-EE"/>
                </w:rPr>
                <w:delText>O</w:delText>
              </w:r>
              <w:r w:rsidR="00DC6E6D" w:rsidRPr="00773EF3" w:rsidDel="00B672C4">
                <w:rPr>
                  <w:lang w:val="et-EE"/>
                </w:rPr>
                <w:delText>mastehooldajate</w:delText>
              </w:r>
              <w:r w:rsidR="00FB11CC" w:rsidRPr="00773EF3" w:rsidDel="00B672C4">
                <w:rPr>
                  <w:lang w:val="et-EE"/>
                </w:rPr>
                <w:delText xml:space="preserve">, </w:delText>
              </w:r>
              <w:r w:rsidR="00DC6E6D" w:rsidRPr="00773EF3" w:rsidDel="00B672C4">
                <w:rPr>
                  <w:lang w:val="et-EE"/>
                </w:rPr>
                <w:delText xml:space="preserve">puuetega </w:delText>
              </w:r>
              <w:r w:rsidR="00FB11CC" w:rsidRPr="00773EF3" w:rsidDel="00B672C4">
                <w:rPr>
                  <w:lang w:val="et-EE"/>
                </w:rPr>
                <w:delText xml:space="preserve">ja erivajadusega </w:delText>
              </w:r>
              <w:r w:rsidR="00DC6E6D" w:rsidRPr="00773EF3" w:rsidDel="00B672C4">
                <w:rPr>
                  <w:lang w:val="et-EE"/>
                </w:rPr>
                <w:delText xml:space="preserve">inimeste lähedaste </w:delText>
              </w:r>
              <w:r w:rsidR="00396D38" w:rsidRPr="00773EF3" w:rsidDel="00B672C4">
                <w:rPr>
                  <w:lang w:val="et-EE"/>
                </w:rPr>
                <w:delText xml:space="preserve">nõustamine, </w:delText>
              </w:r>
              <w:r w:rsidR="00DC6E6D" w:rsidRPr="00773EF3" w:rsidDel="00B672C4">
                <w:rPr>
                  <w:lang w:val="et-EE"/>
                </w:rPr>
                <w:delText xml:space="preserve">koolitamine ning  info- ja abimaterjalide koostamine </w:delText>
              </w:r>
            </w:del>
          </w:p>
          <w:p w14:paraId="3936473E" w14:textId="43F99ADE" w:rsidR="00930DFA" w:rsidRPr="00773EF3" w:rsidRDefault="00A11229" w:rsidP="00B672C4">
            <w:pPr>
              <w:pStyle w:val="ListParagraph"/>
              <w:ind w:hanging="534"/>
              <w:rPr>
                <w:lang w:val="et-EE"/>
              </w:rPr>
            </w:pPr>
            <w:del w:id="106" w:author="Liis Moor" w:date="2024-04-18T16:43:00Z">
              <w:r w:rsidRPr="00773EF3" w:rsidDel="00B672C4">
                <w:rPr>
                  <w:lang w:val="et-EE"/>
                </w:rPr>
                <w:delText>T</w:delText>
              </w:r>
              <w:r w:rsidR="00DC6E6D" w:rsidRPr="00773EF3" w:rsidDel="00B672C4">
                <w:rPr>
                  <w:lang w:val="et-EE"/>
                </w:rPr>
                <w:delText>ugigruppide ning katusorganisatsioonide tegevuse arendamine</w:delText>
              </w:r>
            </w:del>
          </w:p>
        </w:tc>
      </w:tr>
      <w:tr w:rsidR="00DC6E6D" w:rsidRPr="00773EF3" w14:paraId="2868381E" w14:textId="77777777" w:rsidTr="00396D38">
        <w:tc>
          <w:tcPr>
            <w:tcW w:w="2110" w:type="dxa"/>
          </w:tcPr>
          <w:p w14:paraId="0DD927CA" w14:textId="4A8A256D" w:rsidR="00DC6E6D" w:rsidRPr="00773EF3" w:rsidRDefault="00DC6E6D" w:rsidP="00446294">
            <w:pPr>
              <w:rPr>
                <w:rFonts w:asciiTheme="minorHAnsi" w:hAnsiTheme="minorHAnsi" w:cstheme="minorHAnsi"/>
                <w:lang w:val="sv-FI"/>
              </w:rPr>
            </w:pPr>
            <w:r w:rsidRPr="00773EF3">
              <w:rPr>
                <w:rFonts w:asciiTheme="minorHAnsi" w:hAnsiTheme="minorHAnsi" w:cstheme="minorHAnsi"/>
                <w:lang w:val="sv-FI"/>
              </w:rPr>
              <w:t>Mitteabikõlbulikud tegevusvaldkonnad</w:t>
            </w:r>
          </w:p>
        </w:tc>
        <w:tc>
          <w:tcPr>
            <w:tcW w:w="6420" w:type="dxa"/>
          </w:tcPr>
          <w:p w14:paraId="32C01FDE" w14:textId="058991E4" w:rsidR="00DC6E6D" w:rsidRPr="00B672C4" w:rsidDel="00B672C4" w:rsidRDefault="00B672C4">
            <w:pPr>
              <w:numPr>
                <w:ilvl w:val="0"/>
                <w:numId w:val="34"/>
              </w:numPr>
              <w:pBdr>
                <w:top w:val="nil"/>
                <w:left w:val="nil"/>
                <w:bottom w:val="nil"/>
                <w:right w:val="nil"/>
                <w:between w:val="nil"/>
              </w:pBdr>
              <w:spacing w:after="240"/>
              <w:ind w:left="0" w:right="142"/>
              <w:jc w:val="both"/>
              <w:rPr>
                <w:del w:id="107" w:author="Liis Moor" w:date="2024-04-18T16:44:00Z"/>
                <w:rFonts w:asciiTheme="minorHAnsi" w:hAnsiTheme="minorHAnsi" w:cstheme="minorHAnsi"/>
                <w:b/>
                <w:color w:val="000000"/>
                <w:rPrChange w:id="108" w:author="Liis Moor" w:date="2024-04-18T16:47:00Z">
                  <w:rPr>
                    <w:del w:id="109" w:author="Liis Moor" w:date="2024-04-18T16:44:00Z"/>
                    <w:color w:val="000000" w:themeColor="text1"/>
                    <w:lang w:val="et-EE"/>
                  </w:rPr>
                </w:rPrChange>
              </w:rPr>
              <w:pPrChange w:id="110" w:author="Liis Moor" w:date="2024-04-18T16:44:00Z">
                <w:pPr>
                  <w:pStyle w:val="ListParagraph"/>
                  <w:numPr>
                    <w:numId w:val="34"/>
                  </w:numPr>
                  <w:ind w:hanging="360"/>
                </w:pPr>
              </w:pPrChange>
            </w:pPr>
            <w:proofErr w:type="spellStart"/>
            <w:ins w:id="111" w:author="Liis Moor" w:date="2024-04-18T16:44:00Z">
              <w:r w:rsidRPr="00B672C4">
                <w:rPr>
                  <w:rFonts w:asciiTheme="minorHAnsi" w:hAnsiTheme="minorHAnsi" w:cstheme="minorHAnsi"/>
                  <w:color w:val="000000"/>
                </w:rPr>
                <w:t>riigi</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või</w:t>
              </w:r>
              <w:proofErr w:type="spellEnd"/>
              <w:r w:rsidRPr="00B672C4">
                <w:rPr>
                  <w:rFonts w:asciiTheme="minorHAnsi" w:hAnsiTheme="minorHAnsi" w:cstheme="minorHAnsi"/>
                  <w:color w:val="000000"/>
                </w:rPr>
                <w:t xml:space="preserve"> KOV-</w:t>
              </w:r>
              <w:proofErr w:type="spellStart"/>
              <w:r w:rsidRPr="00B672C4">
                <w:rPr>
                  <w:rFonts w:asciiTheme="minorHAnsi" w:hAnsiTheme="minorHAnsi" w:cstheme="minorHAnsi"/>
                  <w:color w:val="000000"/>
                </w:rPr>
                <w:t>i</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poolt</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pakutavad</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sotsiaal</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tervishoiuteenused</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ning</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tööturumeetmed</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välja</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arvatud</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juhul</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kui</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tegevused</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loovad</w:t>
              </w:r>
              <w:proofErr w:type="spellEnd"/>
              <w:r w:rsidRPr="00B672C4">
                <w:rPr>
                  <w:rFonts w:asciiTheme="minorHAnsi" w:hAnsiTheme="minorHAnsi" w:cstheme="minorHAnsi"/>
                  <w:color w:val="000000"/>
                </w:rPr>
                <w:t xml:space="preserve"> juba </w:t>
              </w:r>
              <w:proofErr w:type="spellStart"/>
              <w:r w:rsidRPr="00B672C4">
                <w:rPr>
                  <w:rFonts w:asciiTheme="minorHAnsi" w:hAnsiTheme="minorHAnsi" w:cstheme="minorHAnsi"/>
                  <w:color w:val="000000"/>
                </w:rPr>
                <w:t>olemasolevatele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teenustele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lisandväärtust</w:t>
              </w:r>
              <w:proofErr w:type="spellEnd"/>
              <w:r w:rsidRPr="00B672C4">
                <w:rPr>
                  <w:rFonts w:asciiTheme="minorHAnsi" w:hAnsiTheme="minorHAnsi" w:cstheme="minorHAnsi"/>
                  <w:color w:val="000000"/>
                </w:rPr>
                <w:t>.</w:t>
              </w:r>
            </w:ins>
            <w:del w:id="112" w:author="Liis Moor" w:date="2024-04-18T16:44:00Z">
              <w:r w:rsidR="00A11229" w:rsidRPr="00B672C4" w:rsidDel="00B672C4">
                <w:rPr>
                  <w:rFonts w:asciiTheme="minorHAnsi" w:hAnsiTheme="minorHAnsi" w:cstheme="minorHAnsi"/>
                </w:rPr>
                <w:delText>T</w:delText>
              </w:r>
              <w:r w:rsidR="00DC6E6D" w:rsidRPr="00B672C4" w:rsidDel="00B672C4">
                <w:rPr>
                  <w:rFonts w:asciiTheme="minorHAnsi" w:hAnsiTheme="minorHAnsi" w:cstheme="minorHAnsi"/>
                </w:rPr>
                <w:delText>egevu</w:delText>
              </w:r>
              <w:r w:rsidR="00DC6E6D" w:rsidRPr="00B672C4" w:rsidDel="00B672C4">
                <w:rPr>
                  <w:rFonts w:asciiTheme="minorHAnsi" w:hAnsiTheme="minorHAnsi" w:cstheme="minorHAnsi"/>
                  <w:lang w:val="et-EE"/>
                </w:rPr>
                <w:delText>sed</w:delText>
              </w:r>
              <w:r w:rsidR="00DC6E6D" w:rsidRPr="00B672C4" w:rsidDel="00B672C4">
                <w:rPr>
                  <w:rFonts w:asciiTheme="minorHAnsi" w:hAnsiTheme="minorHAnsi" w:cstheme="minorHAnsi"/>
                </w:rPr>
                <w:delText>, mida juba tegevuspiirkonnas ellu viiakse välja arvatud juhul kui tegevused loovad juba olemasolevatele teenustele lisandväärtust.</w:delText>
              </w:r>
            </w:del>
          </w:p>
          <w:p w14:paraId="5ED83B4F" w14:textId="63D45695" w:rsidR="00A11229" w:rsidRPr="00B672C4" w:rsidRDefault="00A11229" w:rsidP="00B672C4">
            <w:pPr>
              <w:rPr>
                <w:rFonts w:asciiTheme="minorHAnsi" w:hAnsiTheme="minorHAnsi" w:cstheme="minorHAnsi"/>
                <w:color w:val="000000" w:themeColor="text1"/>
                <w:lang w:val="et-EE"/>
                <w:rPrChange w:id="113" w:author="Liis Moor" w:date="2024-04-18T16:47:00Z">
                  <w:rPr>
                    <w:color w:val="000000" w:themeColor="text1"/>
                    <w:lang w:val="et-EE"/>
                  </w:rPr>
                </w:rPrChange>
              </w:rPr>
            </w:pPr>
            <w:del w:id="114" w:author="Liis Moor" w:date="2024-04-18T16:44:00Z">
              <w:r w:rsidRPr="00B672C4" w:rsidDel="00B672C4">
                <w:rPr>
                  <w:rFonts w:asciiTheme="minorHAnsi" w:hAnsiTheme="minorHAnsi" w:cstheme="minorHAnsi"/>
                  <w:color w:val="000000" w:themeColor="text1"/>
                  <w:lang w:val="et-EE"/>
                  <w:rPrChange w:id="115" w:author="Liis Moor" w:date="2024-04-18T16:47:00Z">
                    <w:rPr>
                      <w:color w:val="000000" w:themeColor="text1"/>
                      <w:lang w:val="et-EE"/>
                    </w:rPr>
                  </w:rPrChange>
                </w:rPr>
                <w:delText xml:space="preserve">Tegevused, mis on seaduse järgi kohaliku omavalitsuse ülesandeks või mida juba riiklikult finantseeritakse </w:delText>
              </w:r>
            </w:del>
          </w:p>
        </w:tc>
      </w:tr>
      <w:tr w:rsidR="00B96B44" w:rsidRPr="00773EF3" w14:paraId="3D26EFEF" w14:textId="77777777" w:rsidTr="00396D38">
        <w:tc>
          <w:tcPr>
            <w:tcW w:w="2110" w:type="dxa"/>
          </w:tcPr>
          <w:p w14:paraId="24A89631" w14:textId="07ACAE22" w:rsidR="00F127A6" w:rsidRPr="00773EF3" w:rsidDel="00B672C4" w:rsidRDefault="00F127A6" w:rsidP="00446294">
            <w:pPr>
              <w:rPr>
                <w:del w:id="116" w:author="Liis Moor" w:date="2024-04-18T16:45:00Z"/>
                <w:rFonts w:asciiTheme="minorHAnsi" w:hAnsiTheme="minorHAnsi" w:cstheme="minorHAnsi"/>
                <w:lang w:val="sv-FI"/>
              </w:rPr>
            </w:pPr>
            <w:r w:rsidRPr="00773EF3">
              <w:rPr>
                <w:rFonts w:asciiTheme="minorHAnsi" w:hAnsiTheme="minorHAnsi" w:cstheme="minorHAnsi"/>
                <w:lang w:val="sv-FI"/>
              </w:rPr>
              <w:t>Abikõlbulikud</w:t>
            </w:r>
            <w:ins w:id="117" w:author="Liis Moor" w:date="2024-04-18T16:45:00Z">
              <w:r w:rsidR="00B672C4">
                <w:rPr>
                  <w:rFonts w:asciiTheme="minorHAnsi" w:hAnsiTheme="minorHAnsi" w:cstheme="minorHAnsi"/>
                  <w:lang w:val="sv-FI"/>
                </w:rPr>
                <w:t xml:space="preserve"> kulud</w:t>
              </w:r>
            </w:ins>
          </w:p>
          <w:p w14:paraId="0D1019FA" w14:textId="1995D8BD" w:rsidR="00B96B44" w:rsidRPr="00773EF3" w:rsidRDefault="00B96B44" w:rsidP="00446294">
            <w:pPr>
              <w:rPr>
                <w:rFonts w:asciiTheme="minorHAnsi" w:hAnsiTheme="minorHAnsi" w:cstheme="minorHAnsi"/>
                <w:lang w:val="sv-FI"/>
              </w:rPr>
            </w:pPr>
            <w:del w:id="118" w:author="Liis Moor" w:date="2024-04-18T16:45:00Z">
              <w:r w:rsidRPr="00773EF3" w:rsidDel="00B672C4">
                <w:rPr>
                  <w:rFonts w:asciiTheme="minorHAnsi" w:hAnsiTheme="minorHAnsi" w:cstheme="minorHAnsi"/>
                  <w:lang w:val="sv-FI"/>
                </w:rPr>
                <w:delText>tegevused</w:delText>
              </w:r>
            </w:del>
          </w:p>
        </w:tc>
        <w:tc>
          <w:tcPr>
            <w:tcW w:w="6420" w:type="dxa"/>
          </w:tcPr>
          <w:p w14:paraId="755F8184" w14:textId="77777777" w:rsidR="00B672C4" w:rsidRPr="00B672C4" w:rsidRDefault="00B672C4" w:rsidP="00B672C4">
            <w:pPr>
              <w:ind w:left="142" w:right="142"/>
              <w:jc w:val="both"/>
              <w:rPr>
                <w:ins w:id="119" w:author="Liis Moor" w:date="2024-04-18T16:46:00Z"/>
                <w:rFonts w:asciiTheme="minorHAnsi" w:hAnsiTheme="minorHAnsi" w:cstheme="minorHAnsi"/>
              </w:rPr>
            </w:pPr>
            <w:proofErr w:type="spellStart"/>
            <w:ins w:id="120" w:author="Liis Moor" w:date="2024-04-18T16:46:00Z">
              <w:r w:rsidRPr="00B672C4">
                <w:rPr>
                  <w:rFonts w:asciiTheme="minorHAnsi" w:hAnsiTheme="minorHAnsi" w:cstheme="minorHAnsi"/>
                </w:rPr>
                <w:t>Abikõlblikud</w:t>
              </w:r>
              <w:proofErr w:type="spellEnd"/>
              <w:r w:rsidRPr="00B672C4">
                <w:rPr>
                  <w:rFonts w:asciiTheme="minorHAnsi" w:hAnsiTheme="minorHAnsi" w:cstheme="minorHAnsi"/>
                </w:rPr>
                <w:t xml:space="preserve"> on </w:t>
              </w:r>
              <w:proofErr w:type="spellStart"/>
              <w:r w:rsidRPr="00B672C4">
                <w:rPr>
                  <w:rFonts w:asciiTheme="minorHAnsi" w:hAnsiTheme="minorHAnsi" w:cstheme="minorHAnsi"/>
                </w:rPr>
                <w:t>vältimatult</w:t>
              </w:r>
              <w:proofErr w:type="spellEnd"/>
              <w:r w:rsidRPr="00B672C4">
                <w:rPr>
                  <w:rFonts w:asciiTheme="minorHAnsi" w:hAnsiTheme="minorHAnsi" w:cstheme="minorHAnsi"/>
                </w:rPr>
                <w:t xml:space="preserve"> </w:t>
              </w:r>
              <w:proofErr w:type="spellStart"/>
              <w:r w:rsidRPr="00B672C4">
                <w:rPr>
                  <w:rFonts w:asciiTheme="minorHAnsi" w:hAnsiTheme="minorHAnsi" w:cstheme="minorHAnsi"/>
                </w:rPr>
                <w:t>vajalikud</w:t>
              </w:r>
              <w:proofErr w:type="spellEnd"/>
              <w:r w:rsidRPr="00B672C4">
                <w:rPr>
                  <w:rFonts w:asciiTheme="minorHAnsi" w:hAnsiTheme="minorHAnsi" w:cstheme="minorHAnsi"/>
                </w:rPr>
                <w:t xml:space="preserve"> </w:t>
              </w:r>
              <w:proofErr w:type="spellStart"/>
              <w:r w:rsidRPr="00B672C4">
                <w:rPr>
                  <w:rFonts w:asciiTheme="minorHAnsi" w:hAnsiTheme="minorHAnsi" w:cstheme="minorHAnsi"/>
                </w:rPr>
                <w:t>kulud</w:t>
              </w:r>
              <w:proofErr w:type="spellEnd"/>
              <w:r w:rsidRPr="00B672C4">
                <w:rPr>
                  <w:rFonts w:asciiTheme="minorHAnsi" w:hAnsiTheme="minorHAnsi" w:cstheme="minorHAnsi"/>
                </w:rPr>
                <w:t xml:space="preserve"> </w:t>
              </w:r>
              <w:proofErr w:type="spellStart"/>
              <w:r w:rsidRPr="00B672C4">
                <w:rPr>
                  <w:rFonts w:asciiTheme="minorHAnsi" w:hAnsiTheme="minorHAnsi" w:cstheme="minorHAnsi"/>
                </w:rPr>
                <w:t>miniprojekti</w:t>
              </w:r>
              <w:proofErr w:type="spellEnd"/>
              <w:r w:rsidRPr="00B672C4">
                <w:rPr>
                  <w:rFonts w:asciiTheme="minorHAnsi" w:hAnsiTheme="minorHAnsi" w:cstheme="minorHAnsi"/>
                </w:rPr>
                <w:t xml:space="preserve"> </w:t>
              </w:r>
              <w:proofErr w:type="spellStart"/>
              <w:r w:rsidRPr="00B672C4">
                <w:rPr>
                  <w:rFonts w:asciiTheme="minorHAnsi" w:hAnsiTheme="minorHAnsi" w:cstheme="minorHAnsi"/>
                </w:rPr>
                <w:t>eesmärgi</w:t>
              </w:r>
              <w:proofErr w:type="spellEnd"/>
              <w:r w:rsidRPr="00B672C4">
                <w:rPr>
                  <w:rFonts w:asciiTheme="minorHAnsi" w:hAnsiTheme="minorHAnsi" w:cstheme="minorHAnsi"/>
                </w:rPr>
                <w:t xml:space="preserve"> </w:t>
              </w:r>
              <w:proofErr w:type="spellStart"/>
              <w:r w:rsidRPr="00B672C4">
                <w:rPr>
                  <w:rFonts w:asciiTheme="minorHAnsi" w:hAnsiTheme="minorHAnsi" w:cstheme="minorHAnsi"/>
                </w:rPr>
                <w:t>saavutamiseks</w:t>
              </w:r>
              <w:proofErr w:type="spellEnd"/>
              <w:r w:rsidRPr="00B672C4">
                <w:rPr>
                  <w:rFonts w:asciiTheme="minorHAnsi" w:hAnsiTheme="minorHAnsi" w:cstheme="minorHAnsi"/>
                </w:rPr>
                <w:t xml:space="preserve">, </w:t>
              </w:r>
              <w:proofErr w:type="spellStart"/>
              <w:r w:rsidRPr="00B672C4">
                <w:rPr>
                  <w:rFonts w:asciiTheme="minorHAnsi" w:hAnsiTheme="minorHAnsi" w:cstheme="minorHAnsi"/>
                </w:rPr>
                <w:t>sh</w:t>
              </w:r>
              <w:proofErr w:type="spellEnd"/>
              <w:r w:rsidRPr="00B672C4">
                <w:rPr>
                  <w:rFonts w:asciiTheme="minorHAnsi" w:hAnsiTheme="minorHAnsi" w:cstheme="minorHAnsi"/>
                </w:rPr>
                <w:t>:</w:t>
              </w:r>
            </w:ins>
          </w:p>
          <w:p w14:paraId="6BF8920C" w14:textId="77777777" w:rsidR="00B672C4" w:rsidRPr="00B672C4" w:rsidRDefault="00B672C4" w:rsidP="00B672C4">
            <w:pPr>
              <w:pStyle w:val="ListParagraph"/>
              <w:numPr>
                <w:ilvl w:val="0"/>
                <w:numId w:val="46"/>
              </w:numPr>
              <w:pBdr>
                <w:top w:val="nil"/>
                <w:left w:val="nil"/>
                <w:bottom w:val="nil"/>
                <w:right w:val="nil"/>
                <w:between w:val="nil"/>
              </w:pBdr>
              <w:ind w:right="141"/>
              <w:jc w:val="both"/>
              <w:rPr>
                <w:ins w:id="121" w:author="Liis Moor" w:date="2024-04-18T16:46:00Z"/>
                <w:rFonts w:asciiTheme="minorHAnsi" w:hAnsiTheme="minorHAnsi" w:cstheme="minorHAnsi"/>
                <w:color w:val="000000"/>
              </w:rPr>
            </w:pPr>
            <w:proofErr w:type="spellStart"/>
            <w:ins w:id="122" w:author="Liis Moor" w:date="2024-04-18T16:46:00Z">
              <w:r w:rsidRPr="00B672C4">
                <w:rPr>
                  <w:rFonts w:asciiTheme="minorHAnsi" w:hAnsiTheme="minorHAnsi" w:cstheme="minorHAnsi"/>
                  <w:color w:val="000000"/>
                </w:rPr>
                <w:t>koolituse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seminari</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teabepäeva</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õppereisi</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muu</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samalaadse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ürituse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korraldamise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proofErr w:type="spellEnd"/>
              <w:r w:rsidRPr="00B672C4">
                <w:rPr>
                  <w:rFonts w:asciiTheme="minorHAnsi" w:hAnsiTheme="minorHAnsi" w:cstheme="minorHAnsi"/>
                  <w:color w:val="000000"/>
                </w:rPr>
                <w:t>;</w:t>
              </w:r>
            </w:ins>
          </w:p>
          <w:p w14:paraId="3A07C22F" w14:textId="77777777" w:rsidR="00B672C4" w:rsidRPr="00B672C4" w:rsidRDefault="00B672C4" w:rsidP="00B672C4">
            <w:pPr>
              <w:pStyle w:val="ListParagraph"/>
              <w:numPr>
                <w:ilvl w:val="0"/>
                <w:numId w:val="46"/>
              </w:numPr>
              <w:pBdr>
                <w:top w:val="nil"/>
                <w:left w:val="nil"/>
                <w:bottom w:val="nil"/>
                <w:right w:val="nil"/>
                <w:between w:val="nil"/>
              </w:pBdr>
              <w:ind w:right="141"/>
              <w:jc w:val="both"/>
              <w:rPr>
                <w:ins w:id="123" w:author="Liis Moor" w:date="2024-04-18T16:46:00Z"/>
                <w:rFonts w:asciiTheme="minorHAnsi" w:hAnsiTheme="minorHAnsi" w:cstheme="minorHAnsi"/>
                <w:color w:val="000000"/>
              </w:rPr>
            </w:pPr>
            <w:proofErr w:type="spellStart"/>
            <w:ins w:id="124" w:author="Liis Moor" w:date="2024-04-18T16:46:00Z">
              <w:r w:rsidRPr="00B672C4">
                <w:rPr>
                  <w:rFonts w:asciiTheme="minorHAnsi" w:hAnsiTheme="minorHAnsi" w:cstheme="minorHAnsi"/>
                  <w:color w:val="000000"/>
                </w:rPr>
                <w:t>uuringu</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eksperthinnangu</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tellimise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proofErr w:type="spellEnd"/>
              <w:r w:rsidRPr="00B672C4">
                <w:rPr>
                  <w:rFonts w:asciiTheme="minorHAnsi" w:hAnsiTheme="minorHAnsi" w:cstheme="minorHAnsi"/>
                  <w:color w:val="000000"/>
                </w:rPr>
                <w:t>;</w:t>
              </w:r>
            </w:ins>
          </w:p>
          <w:p w14:paraId="56B1473C" w14:textId="77777777" w:rsidR="00B672C4" w:rsidRPr="00B672C4" w:rsidRDefault="00B672C4" w:rsidP="00B672C4">
            <w:pPr>
              <w:pStyle w:val="ListParagraph"/>
              <w:numPr>
                <w:ilvl w:val="0"/>
                <w:numId w:val="46"/>
              </w:numPr>
              <w:pBdr>
                <w:top w:val="nil"/>
                <w:left w:val="nil"/>
                <w:bottom w:val="nil"/>
                <w:right w:val="nil"/>
                <w:between w:val="nil"/>
              </w:pBdr>
              <w:ind w:right="141"/>
              <w:jc w:val="both"/>
              <w:rPr>
                <w:ins w:id="125" w:author="Liis Moor" w:date="2024-04-18T16:46:00Z"/>
                <w:rFonts w:asciiTheme="minorHAnsi" w:hAnsiTheme="minorHAnsi" w:cstheme="minorHAnsi"/>
                <w:color w:val="000000"/>
              </w:rPr>
            </w:pPr>
            <w:proofErr w:type="spellStart"/>
            <w:ins w:id="126" w:author="Liis Moor" w:date="2024-04-18T16:46:00Z">
              <w:r w:rsidRPr="00B672C4">
                <w:rPr>
                  <w:rFonts w:asciiTheme="minorHAnsi" w:hAnsiTheme="minorHAnsi" w:cstheme="minorHAnsi"/>
                  <w:color w:val="000000"/>
                </w:rPr>
                <w:t>tugitegevuste</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uuenduslike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lahenduste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väljatöötamise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ning</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piloteerimise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proofErr w:type="spellEnd"/>
              <w:r w:rsidRPr="00B672C4">
                <w:rPr>
                  <w:rFonts w:asciiTheme="minorHAnsi" w:hAnsiTheme="minorHAnsi" w:cstheme="minorHAnsi"/>
                  <w:color w:val="000000"/>
                </w:rPr>
                <w:t>;</w:t>
              </w:r>
            </w:ins>
          </w:p>
          <w:p w14:paraId="6A06B18B" w14:textId="77777777" w:rsidR="00B672C4" w:rsidRPr="00B672C4" w:rsidRDefault="00B672C4" w:rsidP="00B672C4">
            <w:pPr>
              <w:pStyle w:val="ListParagraph"/>
              <w:numPr>
                <w:ilvl w:val="0"/>
                <w:numId w:val="46"/>
              </w:numPr>
              <w:pBdr>
                <w:top w:val="nil"/>
                <w:left w:val="nil"/>
                <w:bottom w:val="nil"/>
                <w:right w:val="nil"/>
                <w:between w:val="nil"/>
              </w:pBdr>
              <w:ind w:right="141"/>
              <w:jc w:val="both"/>
              <w:rPr>
                <w:ins w:id="127" w:author="Liis Moor" w:date="2024-04-18T16:46:00Z"/>
                <w:rFonts w:asciiTheme="minorHAnsi" w:hAnsiTheme="minorHAnsi" w:cstheme="minorHAnsi"/>
                <w:color w:val="000000"/>
              </w:rPr>
            </w:pPr>
            <w:proofErr w:type="spellStart"/>
            <w:ins w:id="128" w:author="Liis Moor" w:date="2024-04-18T16:46:00Z">
              <w:r w:rsidRPr="00B672C4">
                <w:rPr>
                  <w:rFonts w:asciiTheme="minorHAnsi" w:hAnsiTheme="minorHAnsi" w:cstheme="minorHAnsi"/>
                  <w:color w:val="000000"/>
                </w:rPr>
                <w:t>valdkonna</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spetsialistide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kaasamise</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nõustamistegevusega</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seotud</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proofErr w:type="spellEnd"/>
              <w:r w:rsidRPr="00B672C4">
                <w:rPr>
                  <w:rFonts w:asciiTheme="minorHAnsi" w:hAnsiTheme="minorHAnsi" w:cstheme="minorHAnsi"/>
                  <w:color w:val="000000"/>
                </w:rPr>
                <w:t>;</w:t>
              </w:r>
            </w:ins>
          </w:p>
          <w:p w14:paraId="1DD61F27" w14:textId="77777777" w:rsidR="00B672C4" w:rsidRPr="00B672C4" w:rsidRDefault="00B672C4" w:rsidP="00B672C4">
            <w:pPr>
              <w:pStyle w:val="ListParagraph"/>
              <w:numPr>
                <w:ilvl w:val="0"/>
                <w:numId w:val="46"/>
              </w:numPr>
              <w:pBdr>
                <w:top w:val="nil"/>
                <w:left w:val="nil"/>
                <w:bottom w:val="nil"/>
                <w:right w:val="nil"/>
                <w:between w:val="nil"/>
              </w:pBdr>
              <w:ind w:right="141"/>
              <w:jc w:val="both"/>
              <w:rPr>
                <w:ins w:id="129" w:author="Liis Moor" w:date="2024-04-18T16:46:00Z"/>
                <w:rFonts w:asciiTheme="minorHAnsi" w:hAnsiTheme="minorHAnsi" w:cstheme="minorHAnsi"/>
                <w:color w:val="000000"/>
              </w:rPr>
            </w:pPr>
            <w:proofErr w:type="spellStart"/>
            <w:ins w:id="130" w:author="Liis Moor" w:date="2024-04-18T16:46:00Z">
              <w:r w:rsidRPr="00B672C4">
                <w:rPr>
                  <w:rFonts w:asciiTheme="minorHAnsi" w:hAnsiTheme="minorHAnsi" w:cstheme="minorHAnsi"/>
                  <w:color w:val="000000"/>
                </w:rPr>
                <w:t>teabematerjali</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koostamise</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väljaandmise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proofErr w:type="spellEnd"/>
              <w:r w:rsidRPr="00B672C4">
                <w:rPr>
                  <w:rFonts w:asciiTheme="minorHAnsi" w:hAnsiTheme="minorHAnsi" w:cstheme="minorHAnsi"/>
                  <w:color w:val="000000"/>
                </w:rPr>
                <w:t xml:space="preserve">; </w:t>
              </w:r>
            </w:ins>
          </w:p>
          <w:p w14:paraId="3A75E619" w14:textId="77777777" w:rsidR="00B672C4" w:rsidRPr="00B672C4" w:rsidRDefault="00B672C4" w:rsidP="00B672C4">
            <w:pPr>
              <w:pStyle w:val="ListParagraph"/>
              <w:numPr>
                <w:ilvl w:val="0"/>
                <w:numId w:val="46"/>
              </w:numPr>
              <w:pBdr>
                <w:top w:val="nil"/>
                <w:left w:val="nil"/>
                <w:bottom w:val="nil"/>
                <w:right w:val="nil"/>
                <w:between w:val="nil"/>
              </w:pBdr>
              <w:ind w:right="141"/>
              <w:jc w:val="both"/>
              <w:rPr>
                <w:ins w:id="131" w:author="Liis Moor" w:date="2024-04-18T16:46:00Z"/>
                <w:rFonts w:asciiTheme="minorHAnsi" w:hAnsiTheme="minorHAnsi" w:cstheme="minorHAnsi"/>
                <w:color w:val="000000"/>
              </w:rPr>
            </w:pPr>
            <w:proofErr w:type="spellStart"/>
            <w:ins w:id="132" w:author="Liis Moor" w:date="2024-04-18T16:46:00Z">
              <w:r w:rsidRPr="00B672C4">
                <w:rPr>
                  <w:rFonts w:asciiTheme="minorHAnsi" w:hAnsiTheme="minorHAnsi" w:cstheme="minorHAnsi"/>
                  <w:color w:val="000000"/>
                </w:rPr>
                <w:t>riigisisesel</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välisriigis</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toimuval</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seminaril</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konverentsil</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messil</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või</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õppereisil</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osalemise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sealhulgas</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osavõtutasu</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ning</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lähetuskulud</w:t>
              </w:r>
              <w:proofErr w:type="spellEnd"/>
              <w:r w:rsidRPr="00B672C4">
                <w:rPr>
                  <w:rFonts w:asciiTheme="minorHAnsi" w:hAnsiTheme="minorHAnsi" w:cstheme="minorHAnsi"/>
                  <w:color w:val="000000"/>
                </w:rPr>
                <w:t>;</w:t>
              </w:r>
            </w:ins>
          </w:p>
          <w:p w14:paraId="3C831ACF" w14:textId="6E8DE42C" w:rsidR="00F71195" w:rsidRPr="00B672C4" w:rsidDel="00B672C4" w:rsidRDefault="00B672C4" w:rsidP="00B672C4">
            <w:pPr>
              <w:pStyle w:val="ListParagraph"/>
              <w:rPr>
                <w:del w:id="133" w:author="Liis Moor" w:date="2024-04-18T16:46:00Z"/>
                <w:rFonts w:asciiTheme="minorHAnsi" w:hAnsiTheme="minorHAnsi" w:cstheme="minorHAnsi"/>
                <w:color w:val="000000"/>
                <w:rPrChange w:id="134" w:author="Liis Moor" w:date="2024-04-18T16:47:00Z">
                  <w:rPr>
                    <w:del w:id="135" w:author="Liis Moor" w:date="2024-04-18T16:46:00Z"/>
                    <w:color w:val="000000"/>
                  </w:rPr>
                </w:rPrChange>
              </w:rPr>
            </w:pPr>
            <w:proofErr w:type="spellStart"/>
            <w:ins w:id="136" w:author="Liis Moor" w:date="2024-04-18T16:46:00Z">
              <w:r w:rsidRPr="00B672C4">
                <w:rPr>
                  <w:rFonts w:asciiTheme="minorHAnsi" w:hAnsiTheme="minorHAnsi" w:cstheme="minorHAnsi"/>
                  <w:color w:val="000000"/>
                </w:rPr>
                <w:t>koostöötegevuste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elluviimise</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kavandamise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ins>
            <w:del w:id="137" w:author="Liis Moor" w:date="2024-04-18T16:46:00Z">
              <w:r w:rsidR="00026A5A" w:rsidRPr="00B672C4" w:rsidDel="00B672C4">
                <w:rPr>
                  <w:rFonts w:asciiTheme="minorHAnsi" w:hAnsiTheme="minorHAnsi" w:cstheme="minorHAnsi"/>
                  <w:color w:val="000000" w:themeColor="text1"/>
                  <w:rPrChange w:id="138" w:author="Liis Moor" w:date="2024-04-18T16:47:00Z">
                    <w:rPr/>
                  </w:rPrChange>
                </w:rPr>
                <w:delText>K</w:delText>
              </w:r>
              <w:r w:rsidR="00F71195" w:rsidRPr="00B672C4" w:rsidDel="00B672C4">
                <w:rPr>
                  <w:rFonts w:asciiTheme="minorHAnsi" w:hAnsiTheme="minorHAnsi" w:cstheme="minorHAnsi"/>
                  <w:color w:val="000000" w:themeColor="text1"/>
                  <w:rPrChange w:id="139" w:author="Liis Moor" w:date="2024-04-18T16:47:00Z">
                    <w:rPr/>
                  </w:rPrChange>
                </w:rPr>
                <w:delText>oolituse, seminari, teabepäeva ja muu samalaadse ürituse korraldamise kulud</w:delText>
              </w:r>
            </w:del>
          </w:p>
          <w:p w14:paraId="58EA04E6" w14:textId="77777777" w:rsidR="00B672C4" w:rsidRPr="00B672C4" w:rsidRDefault="00B672C4" w:rsidP="00B672C4">
            <w:pPr>
              <w:pStyle w:val="ListParagraph"/>
              <w:numPr>
                <w:ilvl w:val="0"/>
                <w:numId w:val="69"/>
              </w:numPr>
              <w:pBdr>
                <w:top w:val="nil"/>
                <w:left w:val="nil"/>
                <w:bottom w:val="nil"/>
                <w:right w:val="nil"/>
                <w:between w:val="nil"/>
              </w:pBdr>
              <w:ind w:left="780" w:right="141" w:hanging="278"/>
              <w:jc w:val="both"/>
              <w:rPr>
                <w:ins w:id="140" w:author="Liis Moor" w:date="2024-04-18T16:46:00Z"/>
                <w:rFonts w:asciiTheme="minorHAnsi" w:hAnsiTheme="minorHAnsi" w:cstheme="minorHAnsi"/>
                <w:color w:val="000000"/>
                <w:rPrChange w:id="141" w:author="Liis Moor" w:date="2024-04-18T16:47:00Z">
                  <w:rPr>
                    <w:ins w:id="142" w:author="Liis Moor" w:date="2024-04-18T16:46:00Z"/>
                    <w:color w:val="000000"/>
                  </w:rPr>
                </w:rPrChange>
              </w:rPr>
            </w:pPr>
            <w:ins w:id="143" w:author="Liis Moor" w:date="2024-04-18T16:46:00Z">
              <w:r w:rsidRPr="00B672C4">
                <w:rPr>
                  <w:rFonts w:asciiTheme="minorHAnsi" w:hAnsiTheme="minorHAnsi" w:cstheme="minorHAnsi"/>
                  <w:color w:val="000000"/>
                  <w:rPrChange w:id="144" w:author="Liis Moor" w:date="2024-04-18T16:47:00Z">
                    <w:rPr>
                      <w:color w:val="000000"/>
                    </w:rPr>
                  </w:rPrChange>
                </w:rPr>
                <w:t>ligipääsetavuse</w:t>
              </w:r>
              <w:proofErr w:type="spellEnd"/>
              <w:r w:rsidRPr="00B672C4">
                <w:rPr>
                  <w:rFonts w:asciiTheme="minorHAnsi" w:hAnsiTheme="minorHAnsi" w:cstheme="minorHAnsi"/>
                  <w:color w:val="000000"/>
                  <w:rPrChange w:id="145" w:author="Liis Moor" w:date="2024-04-18T16:47:00Z">
                    <w:rPr>
                      <w:color w:val="000000"/>
                    </w:rPr>
                  </w:rPrChange>
                </w:rPr>
                <w:t xml:space="preserve"> </w:t>
              </w:r>
              <w:proofErr w:type="spellStart"/>
              <w:r w:rsidRPr="00B672C4">
                <w:rPr>
                  <w:rFonts w:asciiTheme="minorHAnsi" w:hAnsiTheme="minorHAnsi" w:cstheme="minorHAnsi"/>
                  <w:color w:val="000000"/>
                  <w:rPrChange w:id="146" w:author="Liis Moor" w:date="2024-04-18T16:47:00Z">
                    <w:rPr>
                      <w:color w:val="000000"/>
                    </w:rPr>
                  </w:rPrChange>
                </w:rPr>
                <w:t>parandamise</w:t>
              </w:r>
              <w:proofErr w:type="spellEnd"/>
              <w:r w:rsidRPr="00B672C4">
                <w:rPr>
                  <w:rFonts w:asciiTheme="minorHAnsi" w:hAnsiTheme="minorHAnsi" w:cstheme="minorHAnsi"/>
                  <w:color w:val="000000"/>
                  <w:rPrChange w:id="147" w:author="Liis Moor" w:date="2024-04-18T16:47:00Z">
                    <w:rPr>
                      <w:color w:val="000000"/>
                    </w:rPr>
                  </w:rPrChange>
                </w:rPr>
                <w:t xml:space="preserve"> </w:t>
              </w:r>
              <w:proofErr w:type="spellStart"/>
              <w:r w:rsidRPr="00B672C4">
                <w:rPr>
                  <w:rFonts w:asciiTheme="minorHAnsi" w:hAnsiTheme="minorHAnsi" w:cstheme="minorHAnsi"/>
                  <w:color w:val="000000"/>
                  <w:rPrChange w:id="148" w:author="Liis Moor" w:date="2024-04-18T16:47:00Z">
                    <w:rPr>
                      <w:color w:val="000000"/>
                    </w:rPr>
                  </w:rPrChange>
                </w:rPr>
                <w:t>kulud</w:t>
              </w:r>
              <w:proofErr w:type="spellEnd"/>
              <w:r w:rsidRPr="00B672C4">
                <w:rPr>
                  <w:rFonts w:asciiTheme="minorHAnsi" w:hAnsiTheme="minorHAnsi" w:cstheme="minorHAnsi"/>
                  <w:color w:val="000000"/>
                  <w:rPrChange w:id="149" w:author="Liis Moor" w:date="2024-04-18T16:47:00Z">
                    <w:rPr>
                      <w:color w:val="000000"/>
                    </w:rPr>
                  </w:rPrChange>
                </w:rPr>
                <w:t xml:space="preserve">, </w:t>
              </w:r>
              <w:proofErr w:type="spellStart"/>
              <w:r w:rsidRPr="00B672C4">
                <w:rPr>
                  <w:rFonts w:asciiTheme="minorHAnsi" w:hAnsiTheme="minorHAnsi" w:cstheme="minorHAnsi"/>
                  <w:color w:val="000000"/>
                  <w:rPrChange w:id="150" w:author="Liis Moor" w:date="2024-04-18T16:47:00Z">
                    <w:rPr>
                      <w:color w:val="000000"/>
                    </w:rPr>
                  </w:rPrChange>
                </w:rPr>
                <w:t>sh</w:t>
              </w:r>
              <w:proofErr w:type="spellEnd"/>
              <w:r w:rsidRPr="00B672C4">
                <w:rPr>
                  <w:rFonts w:asciiTheme="minorHAnsi" w:hAnsiTheme="minorHAnsi" w:cstheme="minorHAnsi"/>
                  <w:color w:val="000000"/>
                  <w:rPrChange w:id="151" w:author="Liis Moor" w:date="2024-04-18T16:47:00Z">
                    <w:rPr>
                      <w:color w:val="000000"/>
                    </w:rPr>
                  </w:rPrChange>
                </w:rPr>
                <w:t xml:space="preserve"> </w:t>
              </w:r>
              <w:proofErr w:type="spellStart"/>
              <w:r w:rsidRPr="00B672C4">
                <w:rPr>
                  <w:rFonts w:asciiTheme="minorHAnsi" w:hAnsiTheme="minorHAnsi" w:cstheme="minorHAnsi"/>
                  <w:color w:val="000000"/>
                  <w:rPrChange w:id="152" w:author="Liis Moor" w:date="2024-04-18T16:47:00Z">
                    <w:rPr>
                      <w:color w:val="000000"/>
                    </w:rPr>
                  </w:rPrChange>
                </w:rPr>
                <w:t>viipekeele</w:t>
              </w:r>
              <w:proofErr w:type="spellEnd"/>
              <w:r w:rsidRPr="00B672C4">
                <w:rPr>
                  <w:rFonts w:asciiTheme="minorHAnsi" w:hAnsiTheme="minorHAnsi" w:cstheme="minorHAnsi"/>
                  <w:color w:val="000000"/>
                  <w:rPrChange w:id="153" w:author="Liis Moor" w:date="2024-04-18T16:47:00Z">
                    <w:rPr>
                      <w:color w:val="000000"/>
                    </w:rPr>
                  </w:rPrChange>
                </w:rPr>
                <w:t xml:space="preserve"> </w:t>
              </w:r>
              <w:proofErr w:type="spellStart"/>
              <w:r w:rsidRPr="00B672C4">
                <w:rPr>
                  <w:rFonts w:asciiTheme="minorHAnsi" w:hAnsiTheme="minorHAnsi" w:cstheme="minorHAnsi"/>
                  <w:color w:val="000000"/>
                  <w:rPrChange w:id="154" w:author="Liis Moor" w:date="2024-04-18T16:47:00Z">
                    <w:rPr>
                      <w:color w:val="000000"/>
                    </w:rPr>
                  </w:rPrChange>
                </w:rPr>
                <w:t>tõlge</w:t>
              </w:r>
              <w:proofErr w:type="spellEnd"/>
              <w:r w:rsidRPr="00B672C4">
                <w:rPr>
                  <w:rFonts w:asciiTheme="minorHAnsi" w:hAnsiTheme="minorHAnsi" w:cstheme="minorHAnsi"/>
                  <w:color w:val="000000"/>
                  <w:rPrChange w:id="155" w:author="Liis Moor" w:date="2024-04-18T16:47:00Z">
                    <w:rPr>
                      <w:color w:val="000000"/>
                    </w:rPr>
                  </w:rPrChange>
                </w:rPr>
                <w:t xml:space="preserve"> </w:t>
              </w:r>
              <w:proofErr w:type="spellStart"/>
              <w:r w:rsidRPr="00B672C4">
                <w:rPr>
                  <w:rFonts w:asciiTheme="minorHAnsi" w:hAnsiTheme="minorHAnsi" w:cstheme="minorHAnsi"/>
                  <w:color w:val="000000"/>
                  <w:rPrChange w:id="156" w:author="Liis Moor" w:date="2024-04-18T16:47:00Z">
                    <w:rPr>
                      <w:color w:val="000000"/>
                    </w:rPr>
                  </w:rPrChange>
                </w:rPr>
                <w:t>või</w:t>
              </w:r>
              <w:proofErr w:type="spellEnd"/>
              <w:r w:rsidRPr="00B672C4">
                <w:rPr>
                  <w:rFonts w:asciiTheme="minorHAnsi" w:hAnsiTheme="minorHAnsi" w:cstheme="minorHAnsi"/>
                  <w:color w:val="000000"/>
                  <w:rPrChange w:id="157" w:author="Liis Moor" w:date="2024-04-18T16:47:00Z">
                    <w:rPr>
                      <w:color w:val="000000"/>
                    </w:rPr>
                  </w:rPrChange>
                </w:rPr>
                <w:t xml:space="preserve"> </w:t>
              </w:r>
              <w:proofErr w:type="spellStart"/>
              <w:r w:rsidRPr="00B672C4">
                <w:rPr>
                  <w:rFonts w:asciiTheme="minorHAnsi" w:hAnsiTheme="minorHAnsi" w:cstheme="minorHAnsi"/>
                  <w:color w:val="000000"/>
                  <w:rPrChange w:id="158" w:author="Liis Moor" w:date="2024-04-18T16:47:00Z">
                    <w:rPr>
                      <w:color w:val="000000"/>
                    </w:rPr>
                  </w:rPrChange>
                </w:rPr>
                <w:t>kirjutustõlge</w:t>
              </w:r>
              <w:proofErr w:type="spellEnd"/>
              <w:r w:rsidRPr="00B672C4">
                <w:rPr>
                  <w:rFonts w:asciiTheme="minorHAnsi" w:hAnsiTheme="minorHAnsi" w:cstheme="minorHAnsi"/>
                  <w:color w:val="000000"/>
                  <w:rPrChange w:id="159" w:author="Liis Moor" w:date="2024-04-18T16:47:00Z">
                    <w:rPr>
                      <w:color w:val="000000"/>
                    </w:rPr>
                  </w:rPrChange>
                </w:rPr>
                <w:t xml:space="preserve"> </w:t>
              </w:r>
              <w:proofErr w:type="spellStart"/>
              <w:r w:rsidRPr="00B672C4">
                <w:rPr>
                  <w:rFonts w:asciiTheme="minorHAnsi" w:hAnsiTheme="minorHAnsi" w:cstheme="minorHAnsi"/>
                  <w:color w:val="000000"/>
                  <w:rPrChange w:id="160" w:author="Liis Moor" w:date="2024-04-18T16:47:00Z">
                    <w:rPr>
                      <w:color w:val="000000"/>
                    </w:rPr>
                  </w:rPrChange>
                </w:rPr>
                <w:t>kuulmispuudega</w:t>
              </w:r>
              <w:proofErr w:type="spellEnd"/>
              <w:r w:rsidRPr="00B672C4">
                <w:rPr>
                  <w:rFonts w:asciiTheme="minorHAnsi" w:hAnsiTheme="minorHAnsi" w:cstheme="minorHAnsi"/>
                  <w:color w:val="000000"/>
                  <w:rPrChange w:id="161" w:author="Liis Moor" w:date="2024-04-18T16:47:00Z">
                    <w:rPr>
                      <w:color w:val="000000"/>
                    </w:rPr>
                  </w:rPrChange>
                </w:rPr>
                <w:t xml:space="preserve"> </w:t>
              </w:r>
              <w:proofErr w:type="spellStart"/>
              <w:r w:rsidRPr="00B672C4">
                <w:rPr>
                  <w:rFonts w:asciiTheme="minorHAnsi" w:hAnsiTheme="minorHAnsi" w:cstheme="minorHAnsi"/>
                  <w:color w:val="000000"/>
                  <w:rPrChange w:id="162" w:author="Liis Moor" w:date="2024-04-18T16:47:00Z">
                    <w:rPr>
                      <w:color w:val="000000"/>
                    </w:rPr>
                  </w:rPrChange>
                </w:rPr>
                <w:t>inimestele</w:t>
              </w:r>
              <w:proofErr w:type="spellEnd"/>
              <w:r w:rsidRPr="00B672C4">
                <w:rPr>
                  <w:rFonts w:asciiTheme="minorHAnsi" w:hAnsiTheme="minorHAnsi" w:cstheme="minorHAnsi"/>
                  <w:color w:val="000000"/>
                  <w:rPrChange w:id="163" w:author="Liis Moor" w:date="2024-04-18T16:47:00Z">
                    <w:rPr>
                      <w:color w:val="000000"/>
                    </w:rPr>
                  </w:rPrChange>
                </w:rPr>
                <w:t>;</w:t>
              </w:r>
            </w:ins>
          </w:p>
          <w:p w14:paraId="24CABE34" w14:textId="77777777" w:rsidR="00B672C4" w:rsidRPr="00B672C4" w:rsidRDefault="00B672C4" w:rsidP="00B672C4">
            <w:pPr>
              <w:pStyle w:val="ListParagraph"/>
              <w:numPr>
                <w:ilvl w:val="0"/>
                <w:numId w:val="69"/>
              </w:numPr>
              <w:pBdr>
                <w:top w:val="nil"/>
                <w:left w:val="nil"/>
                <w:bottom w:val="nil"/>
                <w:right w:val="nil"/>
                <w:between w:val="nil"/>
              </w:pBdr>
              <w:ind w:left="780" w:right="141" w:hanging="278"/>
              <w:jc w:val="both"/>
              <w:rPr>
                <w:ins w:id="164" w:author="Liis Moor" w:date="2024-04-18T16:46:00Z"/>
                <w:rFonts w:asciiTheme="minorHAnsi" w:hAnsiTheme="minorHAnsi" w:cstheme="minorHAnsi"/>
                <w:color w:val="000000"/>
                <w:rPrChange w:id="165" w:author="Liis Moor" w:date="2024-04-18T16:47:00Z">
                  <w:rPr>
                    <w:ins w:id="166" w:author="Liis Moor" w:date="2024-04-18T16:46:00Z"/>
                    <w:color w:val="000000"/>
                  </w:rPr>
                </w:rPrChange>
              </w:rPr>
            </w:pPr>
            <w:proofErr w:type="spellStart"/>
            <w:ins w:id="167" w:author="Liis Moor" w:date="2024-04-18T16:46:00Z">
              <w:r w:rsidRPr="00B672C4">
                <w:rPr>
                  <w:rFonts w:asciiTheme="minorHAnsi" w:hAnsiTheme="minorHAnsi" w:cstheme="minorHAnsi"/>
                  <w:color w:val="000000"/>
                  <w:rPrChange w:id="168" w:author="Liis Moor" w:date="2024-04-18T16:47:00Z">
                    <w:rPr>
                      <w:color w:val="000000"/>
                    </w:rPr>
                  </w:rPrChange>
                </w:rPr>
                <w:t>projektijuhi</w:t>
              </w:r>
              <w:proofErr w:type="spellEnd"/>
              <w:r w:rsidRPr="00B672C4">
                <w:rPr>
                  <w:rFonts w:asciiTheme="minorHAnsi" w:hAnsiTheme="minorHAnsi" w:cstheme="minorHAnsi"/>
                  <w:color w:val="000000"/>
                  <w:rPrChange w:id="169" w:author="Liis Moor" w:date="2024-04-18T16:47:00Z">
                    <w:rPr>
                      <w:color w:val="000000"/>
                    </w:rPr>
                  </w:rPrChange>
                </w:rPr>
                <w:t xml:space="preserve"> </w:t>
              </w:r>
              <w:proofErr w:type="spellStart"/>
              <w:r w:rsidRPr="00B672C4">
                <w:rPr>
                  <w:rFonts w:asciiTheme="minorHAnsi" w:hAnsiTheme="minorHAnsi" w:cstheme="minorHAnsi"/>
                  <w:color w:val="000000"/>
                  <w:rPrChange w:id="170" w:author="Liis Moor" w:date="2024-04-18T16:47:00Z">
                    <w:rPr>
                      <w:color w:val="000000"/>
                    </w:rPr>
                  </w:rPrChange>
                </w:rPr>
                <w:t>töötasu</w:t>
              </w:r>
              <w:proofErr w:type="spellEnd"/>
              <w:r w:rsidRPr="00B672C4">
                <w:rPr>
                  <w:rFonts w:asciiTheme="minorHAnsi" w:hAnsiTheme="minorHAnsi" w:cstheme="minorHAnsi"/>
                  <w:color w:val="000000"/>
                  <w:rPrChange w:id="171" w:author="Liis Moor" w:date="2024-04-18T16:47:00Z">
                    <w:rPr>
                      <w:color w:val="000000"/>
                    </w:rPr>
                  </w:rPrChange>
                </w:rPr>
                <w:t xml:space="preserve">, </w:t>
              </w:r>
              <w:proofErr w:type="spellStart"/>
              <w:r w:rsidRPr="00B672C4">
                <w:rPr>
                  <w:rFonts w:asciiTheme="minorHAnsi" w:hAnsiTheme="minorHAnsi" w:cstheme="minorHAnsi"/>
                  <w:color w:val="000000"/>
                  <w:rPrChange w:id="172" w:author="Liis Moor" w:date="2024-04-18T16:47:00Z">
                    <w:rPr>
                      <w:color w:val="000000"/>
                    </w:rPr>
                  </w:rPrChange>
                </w:rPr>
                <w:t>va</w:t>
              </w:r>
              <w:proofErr w:type="spellEnd"/>
              <w:r w:rsidRPr="00B672C4">
                <w:rPr>
                  <w:rFonts w:asciiTheme="minorHAnsi" w:hAnsiTheme="minorHAnsi" w:cstheme="minorHAnsi"/>
                  <w:color w:val="000000"/>
                  <w:rPrChange w:id="173" w:author="Liis Moor" w:date="2024-04-18T16:47:00Z">
                    <w:rPr>
                      <w:color w:val="000000"/>
                    </w:rPr>
                  </w:rPrChange>
                </w:rPr>
                <w:t xml:space="preserve"> </w:t>
              </w:r>
              <w:proofErr w:type="spellStart"/>
              <w:r w:rsidRPr="00B672C4">
                <w:rPr>
                  <w:rFonts w:asciiTheme="minorHAnsi" w:hAnsiTheme="minorHAnsi" w:cstheme="minorHAnsi"/>
                  <w:color w:val="000000"/>
                  <w:rPrChange w:id="174" w:author="Liis Moor" w:date="2024-04-18T16:47:00Z">
                    <w:rPr>
                      <w:color w:val="000000"/>
                    </w:rPr>
                  </w:rPrChange>
                </w:rPr>
                <w:t>kui</w:t>
              </w:r>
              <w:proofErr w:type="spellEnd"/>
              <w:r w:rsidRPr="00B672C4">
                <w:rPr>
                  <w:rFonts w:asciiTheme="minorHAnsi" w:hAnsiTheme="minorHAnsi" w:cstheme="minorHAnsi"/>
                  <w:color w:val="000000"/>
                  <w:rPrChange w:id="175" w:author="Liis Moor" w:date="2024-04-18T16:47:00Z">
                    <w:rPr>
                      <w:color w:val="000000"/>
                    </w:rPr>
                  </w:rPrChange>
                </w:rPr>
                <w:t xml:space="preserve"> </w:t>
              </w:r>
              <w:proofErr w:type="spellStart"/>
              <w:r w:rsidRPr="00B672C4">
                <w:rPr>
                  <w:rFonts w:asciiTheme="minorHAnsi" w:hAnsiTheme="minorHAnsi" w:cstheme="minorHAnsi"/>
                  <w:color w:val="000000"/>
                  <w:rPrChange w:id="176" w:author="Liis Moor" w:date="2024-04-18T16:47:00Z">
                    <w:rPr>
                      <w:color w:val="000000"/>
                    </w:rPr>
                  </w:rPrChange>
                </w:rPr>
                <w:t>projektijuht</w:t>
              </w:r>
              <w:proofErr w:type="spellEnd"/>
              <w:r w:rsidRPr="00B672C4">
                <w:rPr>
                  <w:rFonts w:asciiTheme="minorHAnsi" w:hAnsiTheme="minorHAnsi" w:cstheme="minorHAnsi"/>
                  <w:color w:val="000000"/>
                  <w:rPrChange w:id="177" w:author="Liis Moor" w:date="2024-04-18T16:47:00Z">
                    <w:rPr>
                      <w:color w:val="000000"/>
                    </w:rPr>
                  </w:rPrChange>
                </w:rPr>
                <w:t xml:space="preserve"> on </w:t>
              </w:r>
              <w:proofErr w:type="spellStart"/>
              <w:r w:rsidRPr="00B672C4">
                <w:rPr>
                  <w:rFonts w:asciiTheme="minorHAnsi" w:hAnsiTheme="minorHAnsi" w:cstheme="minorHAnsi"/>
                  <w:color w:val="000000"/>
                  <w:rPrChange w:id="178" w:author="Liis Moor" w:date="2024-04-18T16:47:00Z">
                    <w:rPr>
                      <w:color w:val="000000"/>
                    </w:rPr>
                  </w:rPrChange>
                </w:rPr>
                <w:t>ametnik</w:t>
              </w:r>
              <w:proofErr w:type="spellEnd"/>
              <w:r w:rsidRPr="00B672C4">
                <w:rPr>
                  <w:rFonts w:asciiTheme="minorHAnsi" w:hAnsiTheme="minorHAnsi" w:cstheme="minorHAnsi"/>
                  <w:color w:val="000000"/>
                  <w:rPrChange w:id="179" w:author="Liis Moor" w:date="2024-04-18T16:47:00Z">
                    <w:rPr>
                      <w:color w:val="000000"/>
                    </w:rPr>
                  </w:rPrChange>
                </w:rPr>
                <w:t xml:space="preserve"> </w:t>
              </w:r>
              <w:proofErr w:type="spellStart"/>
              <w:r w:rsidRPr="00B672C4">
                <w:rPr>
                  <w:rFonts w:asciiTheme="minorHAnsi" w:hAnsiTheme="minorHAnsi" w:cstheme="minorHAnsi"/>
                  <w:color w:val="000000"/>
                  <w:rPrChange w:id="180" w:author="Liis Moor" w:date="2024-04-18T16:47:00Z">
                    <w:rPr>
                      <w:color w:val="000000"/>
                    </w:rPr>
                  </w:rPrChange>
                </w:rPr>
                <w:t>või</w:t>
              </w:r>
              <w:proofErr w:type="spellEnd"/>
              <w:r w:rsidRPr="00B672C4">
                <w:rPr>
                  <w:rFonts w:asciiTheme="minorHAnsi" w:hAnsiTheme="minorHAnsi" w:cstheme="minorHAnsi"/>
                  <w:color w:val="000000"/>
                  <w:rPrChange w:id="181" w:author="Liis Moor" w:date="2024-04-18T16:47:00Z">
                    <w:rPr>
                      <w:color w:val="000000"/>
                    </w:rPr>
                  </w:rPrChange>
                </w:rPr>
                <w:t xml:space="preserve"> </w:t>
              </w:r>
              <w:proofErr w:type="spellStart"/>
              <w:r w:rsidRPr="00B672C4">
                <w:rPr>
                  <w:rFonts w:asciiTheme="minorHAnsi" w:hAnsiTheme="minorHAnsi" w:cstheme="minorHAnsi"/>
                  <w:color w:val="000000"/>
                  <w:rPrChange w:id="182" w:author="Liis Moor" w:date="2024-04-18T16:47:00Z">
                    <w:rPr>
                      <w:color w:val="000000"/>
                    </w:rPr>
                  </w:rPrChange>
                </w:rPr>
                <w:t>avalikus</w:t>
              </w:r>
              <w:proofErr w:type="spellEnd"/>
              <w:r w:rsidRPr="00B672C4">
                <w:rPr>
                  <w:rFonts w:asciiTheme="minorHAnsi" w:hAnsiTheme="minorHAnsi" w:cstheme="minorHAnsi"/>
                  <w:color w:val="000000"/>
                  <w:rPrChange w:id="183" w:author="Liis Moor" w:date="2024-04-18T16:47:00Z">
                    <w:rPr>
                      <w:color w:val="000000"/>
                    </w:rPr>
                  </w:rPrChange>
                </w:rPr>
                <w:t xml:space="preserve"> </w:t>
              </w:r>
              <w:proofErr w:type="spellStart"/>
              <w:r w:rsidRPr="00B672C4">
                <w:rPr>
                  <w:rFonts w:asciiTheme="minorHAnsi" w:hAnsiTheme="minorHAnsi" w:cstheme="minorHAnsi"/>
                  <w:color w:val="000000"/>
                  <w:rPrChange w:id="184" w:author="Liis Moor" w:date="2024-04-18T16:47:00Z">
                    <w:rPr>
                      <w:color w:val="000000"/>
                    </w:rPr>
                  </w:rPrChange>
                </w:rPr>
                <w:t>teenistuses</w:t>
              </w:r>
              <w:proofErr w:type="spellEnd"/>
              <w:r w:rsidRPr="00B672C4">
                <w:rPr>
                  <w:rFonts w:asciiTheme="minorHAnsi" w:hAnsiTheme="minorHAnsi" w:cstheme="minorHAnsi"/>
                  <w:color w:val="000000"/>
                  <w:rPrChange w:id="185" w:author="Liis Moor" w:date="2024-04-18T16:47:00Z">
                    <w:rPr>
                      <w:color w:val="000000"/>
                    </w:rPr>
                  </w:rPrChange>
                </w:rPr>
                <w:t xml:space="preserve"> </w:t>
              </w:r>
              <w:proofErr w:type="spellStart"/>
              <w:r w:rsidRPr="00B672C4">
                <w:rPr>
                  <w:rFonts w:asciiTheme="minorHAnsi" w:hAnsiTheme="minorHAnsi" w:cstheme="minorHAnsi"/>
                  <w:color w:val="000000"/>
                  <w:rPrChange w:id="186" w:author="Liis Moor" w:date="2024-04-18T16:47:00Z">
                    <w:rPr>
                      <w:color w:val="000000"/>
                    </w:rPr>
                  </w:rPrChange>
                </w:rPr>
                <w:t>töötav</w:t>
              </w:r>
              <w:proofErr w:type="spellEnd"/>
              <w:r w:rsidRPr="00B672C4">
                <w:rPr>
                  <w:rFonts w:asciiTheme="minorHAnsi" w:hAnsiTheme="minorHAnsi" w:cstheme="minorHAnsi"/>
                  <w:color w:val="000000"/>
                  <w:rPrChange w:id="187" w:author="Liis Moor" w:date="2024-04-18T16:47:00Z">
                    <w:rPr>
                      <w:color w:val="000000"/>
                    </w:rPr>
                  </w:rPrChange>
                </w:rPr>
                <w:t xml:space="preserve"> </w:t>
              </w:r>
              <w:proofErr w:type="spellStart"/>
              <w:r w:rsidRPr="00B672C4">
                <w:rPr>
                  <w:rFonts w:asciiTheme="minorHAnsi" w:hAnsiTheme="minorHAnsi" w:cstheme="minorHAnsi"/>
                  <w:color w:val="000000"/>
                  <w:rPrChange w:id="188" w:author="Liis Moor" w:date="2024-04-18T16:47:00Z">
                    <w:rPr>
                      <w:color w:val="000000"/>
                    </w:rPr>
                  </w:rPrChange>
                </w:rPr>
                <w:t>töötaja</w:t>
              </w:r>
              <w:proofErr w:type="spellEnd"/>
              <w:r w:rsidRPr="00B672C4">
                <w:rPr>
                  <w:rFonts w:asciiTheme="minorHAnsi" w:hAnsiTheme="minorHAnsi" w:cstheme="minorHAnsi"/>
                  <w:color w:val="000000"/>
                  <w:rPrChange w:id="189" w:author="Liis Moor" w:date="2024-04-18T16:47:00Z">
                    <w:rPr>
                      <w:color w:val="000000"/>
                    </w:rPr>
                  </w:rPrChange>
                </w:rPr>
                <w:t xml:space="preserve">, </w:t>
              </w:r>
              <w:proofErr w:type="spellStart"/>
              <w:r w:rsidRPr="00B672C4">
                <w:rPr>
                  <w:rFonts w:asciiTheme="minorHAnsi" w:hAnsiTheme="minorHAnsi" w:cstheme="minorHAnsi"/>
                  <w:color w:val="000000"/>
                  <w:rPrChange w:id="190" w:author="Liis Moor" w:date="2024-04-18T16:47:00Z">
                    <w:rPr>
                      <w:color w:val="000000"/>
                    </w:rPr>
                  </w:rPrChange>
                </w:rPr>
                <w:t>kelle</w:t>
              </w:r>
              <w:proofErr w:type="spellEnd"/>
              <w:r w:rsidRPr="00B672C4">
                <w:rPr>
                  <w:rFonts w:asciiTheme="minorHAnsi" w:hAnsiTheme="minorHAnsi" w:cstheme="minorHAnsi"/>
                  <w:color w:val="000000"/>
                  <w:rPrChange w:id="191" w:author="Liis Moor" w:date="2024-04-18T16:47:00Z">
                    <w:rPr>
                      <w:color w:val="000000"/>
                    </w:rPr>
                  </w:rPrChange>
                </w:rPr>
                <w:t xml:space="preserve"> </w:t>
              </w:r>
              <w:proofErr w:type="spellStart"/>
              <w:r w:rsidRPr="00B672C4">
                <w:rPr>
                  <w:rFonts w:asciiTheme="minorHAnsi" w:hAnsiTheme="minorHAnsi" w:cstheme="minorHAnsi"/>
                  <w:color w:val="000000"/>
                  <w:rPrChange w:id="192" w:author="Liis Moor" w:date="2024-04-18T16:47:00Z">
                    <w:rPr>
                      <w:color w:val="000000"/>
                    </w:rPr>
                  </w:rPrChange>
                </w:rPr>
                <w:t>tööülesanded</w:t>
              </w:r>
              <w:proofErr w:type="spellEnd"/>
              <w:r w:rsidRPr="00B672C4">
                <w:rPr>
                  <w:rFonts w:asciiTheme="minorHAnsi" w:hAnsiTheme="minorHAnsi" w:cstheme="minorHAnsi"/>
                  <w:color w:val="000000"/>
                  <w:rPrChange w:id="193" w:author="Liis Moor" w:date="2024-04-18T16:47:00Z">
                    <w:rPr>
                      <w:color w:val="000000"/>
                    </w:rPr>
                  </w:rPrChange>
                </w:rPr>
                <w:t xml:space="preserve"> on </w:t>
              </w:r>
              <w:proofErr w:type="spellStart"/>
              <w:r w:rsidRPr="00B672C4">
                <w:rPr>
                  <w:rFonts w:asciiTheme="minorHAnsi" w:hAnsiTheme="minorHAnsi" w:cstheme="minorHAnsi"/>
                  <w:color w:val="000000"/>
                  <w:rPrChange w:id="194" w:author="Liis Moor" w:date="2024-04-18T16:47:00Z">
                    <w:rPr>
                      <w:color w:val="000000"/>
                    </w:rPr>
                  </w:rPrChange>
                </w:rPr>
                <w:t>sarnased</w:t>
              </w:r>
              <w:proofErr w:type="spellEnd"/>
              <w:r w:rsidRPr="00B672C4">
                <w:rPr>
                  <w:rFonts w:asciiTheme="minorHAnsi" w:hAnsiTheme="minorHAnsi" w:cstheme="minorHAnsi"/>
                  <w:color w:val="000000"/>
                  <w:rPrChange w:id="195" w:author="Liis Moor" w:date="2024-04-18T16:47:00Z">
                    <w:rPr>
                      <w:color w:val="000000"/>
                    </w:rPr>
                  </w:rPrChange>
                </w:rPr>
                <w:t xml:space="preserve"> </w:t>
              </w:r>
              <w:proofErr w:type="spellStart"/>
              <w:r w:rsidRPr="00B672C4">
                <w:rPr>
                  <w:rFonts w:asciiTheme="minorHAnsi" w:hAnsiTheme="minorHAnsi" w:cstheme="minorHAnsi"/>
                  <w:color w:val="000000"/>
                  <w:rPrChange w:id="196" w:author="Liis Moor" w:date="2024-04-18T16:47:00Z">
                    <w:rPr>
                      <w:color w:val="000000"/>
                    </w:rPr>
                  </w:rPrChange>
                </w:rPr>
                <w:t>toetatava</w:t>
              </w:r>
              <w:proofErr w:type="spellEnd"/>
              <w:r w:rsidRPr="00B672C4">
                <w:rPr>
                  <w:rFonts w:asciiTheme="minorHAnsi" w:hAnsiTheme="minorHAnsi" w:cstheme="minorHAnsi"/>
                  <w:color w:val="000000"/>
                  <w:rPrChange w:id="197" w:author="Liis Moor" w:date="2024-04-18T16:47:00Z">
                    <w:rPr>
                      <w:color w:val="000000"/>
                    </w:rPr>
                  </w:rPrChange>
                </w:rPr>
                <w:t xml:space="preserve"> </w:t>
              </w:r>
              <w:proofErr w:type="spellStart"/>
              <w:r w:rsidRPr="00B672C4">
                <w:rPr>
                  <w:rFonts w:asciiTheme="minorHAnsi" w:hAnsiTheme="minorHAnsi" w:cstheme="minorHAnsi"/>
                  <w:color w:val="000000"/>
                  <w:rPrChange w:id="198" w:author="Liis Moor" w:date="2024-04-18T16:47:00Z">
                    <w:rPr>
                      <w:color w:val="000000"/>
                    </w:rPr>
                  </w:rPrChange>
                </w:rPr>
                <w:t>tegevusega</w:t>
              </w:r>
              <w:proofErr w:type="spellEnd"/>
              <w:r w:rsidRPr="00B672C4">
                <w:rPr>
                  <w:rFonts w:asciiTheme="minorHAnsi" w:hAnsiTheme="minorHAnsi" w:cstheme="minorHAnsi"/>
                  <w:color w:val="000000"/>
                  <w:rPrChange w:id="199" w:author="Liis Moor" w:date="2024-04-18T16:47:00Z">
                    <w:rPr>
                      <w:color w:val="000000"/>
                    </w:rPr>
                  </w:rPrChange>
                </w:rPr>
                <w:t>;</w:t>
              </w:r>
            </w:ins>
          </w:p>
          <w:p w14:paraId="10EF91C8" w14:textId="77777777" w:rsidR="00B672C4" w:rsidRPr="00B672C4" w:rsidRDefault="00B672C4" w:rsidP="00B672C4">
            <w:pPr>
              <w:pStyle w:val="ListParagraph"/>
              <w:numPr>
                <w:ilvl w:val="0"/>
                <w:numId w:val="69"/>
              </w:numPr>
              <w:pBdr>
                <w:top w:val="nil"/>
                <w:left w:val="nil"/>
                <w:bottom w:val="nil"/>
                <w:right w:val="nil"/>
                <w:between w:val="nil"/>
              </w:pBdr>
              <w:ind w:left="780" w:right="141" w:hanging="278"/>
              <w:jc w:val="both"/>
              <w:rPr>
                <w:ins w:id="200" w:author="Liis Moor" w:date="2024-04-18T16:46:00Z"/>
                <w:rFonts w:asciiTheme="minorHAnsi" w:hAnsiTheme="minorHAnsi" w:cstheme="minorHAnsi"/>
                <w:color w:val="000000"/>
                <w:rPrChange w:id="201" w:author="Liis Moor" w:date="2024-04-18T16:47:00Z">
                  <w:rPr>
                    <w:ins w:id="202" w:author="Liis Moor" w:date="2024-04-18T16:46:00Z"/>
                    <w:color w:val="000000"/>
                  </w:rPr>
                </w:rPrChange>
              </w:rPr>
            </w:pPr>
            <w:proofErr w:type="spellStart"/>
            <w:ins w:id="203" w:author="Liis Moor" w:date="2024-04-18T16:46:00Z">
              <w:r w:rsidRPr="00B672C4">
                <w:rPr>
                  <w:rFonts w:asciiTheme="minorHAnsi" w:hAnsiTheme="minorHAnsi" w:cstheme="minorHAnsi"/>
                  <w:color w:val="000000"/>
                  <w:rPrChange w:id="204" w:author="Liis Moor" w:date="2024-04-18T16:47:00Z">
                    <w:rPr>
                      <w:color w:val="000000"/>
                    </w:rPr>
                  </w:rPrChange>
                </w:rPr>
                <w:t>asjakohased</w:t>
              </w:r>
              <w:proofErr w:type="spellEnd"/>
              <w:r w:rsidRPr="00B672C4">
                <w:rPr>
                  <w:rFonts w:asciiTheme="minorHAnsi" w:hAnsiTheme="minorHAnsi" w:cstheme="minorHAnsi"/>
                  <w:color w:val="000000"/>
                  <w:rPrChange w:id="205" w:author="Liis Moor" w:date="2024-04-18T16:47:00Z">
                    <w:rPr>
                      <w:color w:val="000000"/>
                    </w:rPr>
                  </w:rPrChange>
                </w:rPr>
                <w:t xml:space="preserve"> </w:t>
              </w:r>
              <w:proofErr w:type="spellStart"/>
              <w:r w:rsidRPr="00B672C4">
                <w:rPr>
                  <w:rFonts w:asciiTheme="minorHAnsi" w:hAnsiTheme="minorHAnsi" w:cstheme="minorHAnsi"/>
                  <w:color w:val="000000"/>
                  <w:rPrChange w:id="206" w:author="Liis Moor" w:date="2024-04-18T16:47:00Z">
                    <w:rPr>
                      <w:color w:val="000000"/>
                    </w:rPr>
                  </w:rPrChange>
                </w:rPr>
                <w:t>sõidukulud</w:t>
              </w:r>
              <w:proofErr w:type="spellEnd"/>
              <w:r w:rsidRPr="00B672C4">
                <w:rPr>
                  <w:rFonts w:asciiTheme="minorHAnsi" w:hAnsiTheme="minorHAnsi" w:cstheme="minorHAnsi"/>
                  <w:color w:val="000000"/>
                  <w:rPrChange w:id="207" w:author="Liis Moor" w:date="2024-04-18T16:47:00Z">
                    <w:rPr>
                      <w:color w:val="000000"/>
                    </w:rPr>
                  </w:rPrChange>
                </w:rPr>
                <w:t>;</w:t>
              </w:r>
            </w:ins>
          </w:p>
          <w:p w14:paraId="51B864AC" w14:textId="77777777" w:rsidR="00B672C4" w:rsidRPr="00B672C4" w:rsidRDefault="00B672C4" w:rsidP="00B672C4">
            <w:pPr>
              <w:pStyle w:val="ListParagraph"/>
              <w:numPr>
                <w:ilvl w:val="0"/>
                <w:numId w:val="69"/>
              </w:numPr>
              <w:pBdr>
                <w:top w:val="nil"/>
                <w:left w:val="nil"/>
                <w:bottom w:val="nil"/>
                <w:right w:val="nil"/>
                <w:between w:val="nil"/>
              </w:pBdr>
              <w:ind w:left="780" w:right="141" w:hanging="278"/>
              <w:jc w:val="both"/>
              <w:rPr>
                <w:ins w:id="208" w:author="Liis Moor" w:date="2024-04-18T16:46:00Z"/>
                <w:rFonts w:asciiTheme="minorHAnsi" w:hAnsiTheme="minorHAnsi" w:cstheme="minorHAnsi"/>
                <w:rPrChange w:id="209" w:author="Liis Moor" w:date="2024-04-18T16:47:00Z">
                  <w:rPr>
                    <w:ins w:id="210" w:author="Liis Moor" w:date="2024-04-18T16:46:00Z"/>
                  </w:rPr>
                </w:rPrChange>
              </w:rPr>
            </w:pPr>
            <w:proofErr w:type="spellStart"/>
            <w:ins w:id="211" w:author="Liis Moor" w:date="2024-04-18T16:46:00Z">
              <w:r w:rsidRPr="00B672C4">
                <w:rPr>
                  <w:rFonts w:asciiTheme="minorHAnsi" w:hAnsiTheme="minorHAnsi" w:cstheme="minorHAnsi"/>
                  <w:color w:val="000000"/>
                  <w:rPrChange w:id="212" w:author="Liis Moor" w:date="2024-04-18T16:47:00Z">
                    <w:rPr>
                      <w:color w:val="000000"/>
                    </w:rPr>
                  </w:rPrChange>
                </w:rPr>
                <w:lastRenderedPageBreak/>
                <w:t>projektiga</w:t>
              </w:r>
              <w:proofErr w:type="spellEnd"/>
              <w:r w:rsidRPr="00B672C4">
                <w:rPr>
                  <w:rFonts w:asciiTheme="minorHAnsi" w:hAnsiTheme="minorHAnsi" w:cstheme="minorHAnsi"/>
                  <w:color w:val="000000"/>
                  <w:rPrChange w:id="213" w:author="Liis Moor" w:date="2024-04-18T16:47:00Z">
                    <w:rPr>
                      <w:color w:val="000000"/>
                    </w:rPr>
                  </w:rPrChange>
                </w:rPr>
                <w:t xml:space="preserve"> </w:t>
              </w:r>
              <w:proofErr w:type="spellStart"/>
              <w:r w:rsidRPr="00B672C4">
                <w:rPr>
                  <w:rFonts w:asciiTheme="minorHAnsi" w:hAnsiTheme="minorHAnsi" w:cstheme="minorHAnsi"/>
                  <w:color w:val="000000"/>
                  <w:rPrChange w:id="214" w:author="Liis Moor" w:date="2024-04-18T16:47:00Z">
                    <w:rPr>
                      <w:color w:val="000000"/>
                    </w:rPr>
                  </w:rPrChange>
                </w:rPr>
                <w:t>otseselt</w:t>
              </w:r>
              <w:proofErr w:type="spellEnd"/>
              <w:r w:rsidRPr="00B672C4">
                <w:rPr>
                  <w:rFonts w:asciiTheme="minorHAnsi" w:hAnsiTheme="minorHAnsi" w:cstheme="minorHAnsi"/>
                  <w:color w:val="000000"/>
                  <w:rPrChange w:id="215" w:author="Liis Moor" w:date="2024-04-18T16:47:00Z">
                    <w:rPr>
                      <w:color w:val="000000"/>
                    </w:rPr>
                  </w:rPrChange>
                </w:rPr>
                <w:t xml:space="preserve"> </w:t>
              </w:r>
              <w:proofErr w:type="spellStart"/>
              <w:r w:rsidRPr="00B672C4">
                <w:rPr>
                  <w:rFonts w:asciiTheme="minorHAnsi" w:hAnsiTheme="minorHAnsi" w:cstheme="minorHAnsi"/>
                  <w:color w:val="000000"/>
                  <w:rPrChange w:id="216" w:author="Liis Moor" w:date="2024-04-18T16:47:00Z">
                    <w:rPr>
                      <w:color w:val="000000"/>
                    </w:rPr>
                  </w:rPrChange>
                </w:rPr>
                <w:t>seotud</w:t>
              </w:r>
              <w:proofErr w:type="spellEnd"/>
              <w:r w:rsidRPr="00B672C4">
                <w:rPr>
                  <w:rFonts w:asciiTheme="minorHAnsi" w:hAnsiTheme="minorHAnsi" w:cstheme="minorHAnsi"/>
                  <w:color w:val="000000"/>
                  <w:rPrChange w:id="217" w:author="Liis Moor" w:date="2024-04-18T16:47:00Z">
                    <w:rPr>
                      <w:color w:val="000000"/>
                    </w:rPr>
                  </w:rPrChange>
                </w:rPr>
                <w:t xml:space="preserve"> </w:t>
              </w:r>
              <w:proofErr w:type="spellStart"/>
              <w:r w:rsidRPr="00B672C4">
                <w:rPr>
                  <w:rFonts w:asciiTheme="minorHAnsi" w:hAnsiTheme="minorHAnsi" w:cstheme="minorHAnsi"/>
                  <w:color w:val="000000"/>
                  <w:rPrChange w:id="218" w:author="Liis Moor" w:date="2024-04-18T16:47:00Z">
                    <w:rPr>
                      <w:color w:val="000000"/>
                    </w:rPr>
                  </w:rPrChange>
                </w:rPr>
                <w:t>tegevuskulud</w:t>
              </w:r>
              <w:proofErr w:type="spellEnd"/>
              <w:r w:rsidRPr="00B672C4">
                <w:rPr>
                  <w:rFonts w:asciiTheme="minorHAnsi" w:hAnsiTheme="minorHAnsi" w:cstheme="minorHAnsi"/>
                  <w:color w:val="000000"/>
                  <w:rPrChange w:id="219" w:author="Liis Moor" w:date="2024-04-18T16:47:00Z">
                    <w:rPr>
                      <w:color w:val="000000"/>
                    </w:rPr>
                  </w:rPrChange>
                </w:rPr>
                <w:t xml:space="preserve"> </w:t>
              </w:r>
              <w:proofErr w:type="spellStart"/>
              <w:r w:rsidRPr="00B672C4">
                <w:rPr>
                  <w:rFonts w:asciiTheme="minorHAnsi" w:hAnsiTheme="minorHAnsi" w:cstheme="minorHAnsi"/>
                  <w:color w:val="000000"/>
                  <w:rPrChange w:id="220" w:author="Liis Moor" w:date="2024-04-18T16:47:00Z">
                    <w:rPr>
                      <w:color w:val="000000"/>
                    </w:rPr>
                  </w:rPrChange>
                </w:rPr>
                <w:t>kuni</w:t>
              </w:r>
              <w:proofErr w:type="spellEnd"/>
              <w:r w:rsidRPr="00B672C4">
                <w:rPr>
                  <w:rFonts w:asciiTheme="minorHAnsi" w:hAnsiTheme="minorHAnsi" w:cstheme="minorHAnsi"/>
                  <w:color w:val="000000"/>
                  <w:rPrChange w:id="221" w:author="Liis Moor" w:date="2024-04-18T16:47:00Z">
                    <w:rPr>
                      <w:color w:val="000000"/>
                    </w:rPr>
                  </w:rPrChange>
                </w:rPr>
                <w:t xml:space="preserve"> 20% </w:t>
              </w:r>
              <w:proofErr w:type="spellStart"/>
              <w:r w:rsidRPr="00B672C4">
                <w:rPr>
                  <w:rFonts w:asciiTheme="minorHAnsi" w:hAnsiTheme="minorHAnsi" w:cstheme="minorHAnsi"/>
                  <w:color w:val="000000"/>
                  <w:rPrChange w:id="222" w:author="Liis Moor" w:date="2024-04-18T16:47:00Z">
                    <w:rPr>
                      <w:color w:val="000000"/>
                    </w:rPr>
                  </w:rPrChange>
                </w:rPr>
                <w:t>projekti</w:t>
              </w:r>
              <w:proofErr w:type="spellEnd"/>
              <w:r w:rsidRPr="00B672C4">
                <w:rPr>
                  <w:rFonts w:asciiTheme="minorHAnsi" w:hAnsiTheme="minorHAnsi" w:cstheme="minorHAnsi"/>
                  <w:color w:val="000000"/>
                  <w:rPrChange w:id="223" w:author="Liis Moor" w:date="2024-04-18T16:47:00Z">
                    <w:rPr>
                      <w:color w:val="000000"/>
                    </w:rPr>
                  </w:rPrChange>
                </w:rPr>
                <w:t xml:space="preserve"> </w:t>
              </w:r>
              <w:proofErr w:type="spellStart"/>
              <w:r w:rsidRPr="00B672C4">
                <w:rPr>
                  <w:rFonts w:asciiTheme="minorHAnsi" w:hAnsiTheme="minorHAnsi" w:cstheme="minorHAnsi"/>
                  <w:color w:val="000000"/>
                  <w:rPrChange w:id="224" w:author="Liis Moor" w:date="2024-04-18T16:47:00Z">
                    <w:rPr>
                      <w:color w:val="000000"/>
                    </w:rPr>
                  </w:rPrChange>
                </w:rPr>
                <w:t>kogueelarvest</w:t>
              </w:r>
              <w:proofErr w:type="spellEnd"/>
              <w:r w:rsidRPr="00B672C4">
                <w:rPr>
                  <w:rFonts w:asciiTheme="minorHAnsi" w:hAnsiTheme="minorHAnsi" w:cstheme="minorHAnsi"/>
                  <w:rPrChange w:id="225" w:author="Liis Moor" w:date="2024-04-18T16:47:00Z">
                    <w:rPr/>
                  </w:rPrChange>
                </w:rPr>
                <w:t>;</w:t>
              </w:r>
            </w:ins>
          </w:p>
          <w:p w14:paraId="3810DDFB" w14:textId="29FAEB1C" w:rsidR="00B672C4" w:rsidRPr="00B672C4" w:rsidRDefault="00B672C4" w:rsidP="00B672C4">
            <w:pPr>
              <w:pStyle w:val="ListParagraph"/>
              <w:numPr>
                <w:ilvl w:val="0"/>
                <w:numId w:val="46"/>
              </w:numPr>
              <w:pBdr>
                <w:top w:val="nil"/>
                <w:left w:val="nil"/>
                <w:bottom w:val="nil"/>
                <w:right w:val="nil"/>
                <w:between w:val="nil"/>
              </w:pBdr>
              <w:ind w:right="141"/>
              <w:jc w:val="both"/>
              <w:rPr>
                <w:ins w:id="226" w:author="Liis Moor" w:date="2024-04-18T16:46:00Z"/>
                <w:rFonts w:asciiTheme="minorHAnsi" w:hAnsiTheme="minorHAnsi" w:cstheme="minorHAnsi"/>
                <w:color w:val="000000"/>
                <w:rPrChange w:id="227" w:author="Liis Moor" w:date="2024-04-18T16:47:00Z">
                  <w:rPr>
                    <w:ins w:id="228" w:author="Liis Moor" w:date="2024-04-18T16:46:00Z"/>
                    <w:color w:val="000000"/>
                  </w:rPr>
                </w:rPrChange>
              </w:rPr>
            </w:pPr>
            <w:ins w:id="229" w:author="Liis Moor" w:date="2024-04-18T16:46:00Z">
              <w:r w:rsidRPr="00B672C4">
                <w:rPr>
                  <w:rFonts w:asciiTheme="minorHAnsi" w:hAnsiTheme="minorHAnsi" w:cstheme="minorHAnsi"/>
                  <w:rPrChange w:id="230" w:author="Liis Moor" w:date="2024-04-18T16:47:00Z">
                    <w:rPr/>
                  </w:rPrChange>
                </w:rPr>
                <w:t xml:space="preserve">ESF+ </w:t>
              </w:r>
              <w:proofErr w:type="spellStart"/>
              <w:r w:rsidRPr="00B672C4">
                <w:rPr>
                  <w:rFonts w:asciiTheme="minorHAnsi" w:hAnsiTheme="minorHAnsi" w:cstheme="minorHAnsi"/>
                  <w:rPrChange w:id="231" w:author="Liis Moor" w:date="2024-04-18T16:47:00Z">
                    <w:rPr/>
                  </w:rPrChange>
                </w:rPr>
                <w:t>sümboolika</w:t>
              </w:r>
              <w:proofErr w:type="spellEnd"/>
              <w:r w:rsidRPr="00B672C4">
                <w:rPr>
                  <w:rFonts w:asciiTheme="minorHAnsi" w:hAnsiTheme="minorHAnsi" w:cstheme="minorHAnsi"/>
                  <w:rPrChange w:id="232" w:author="Liis Moor" w:date="2024-04-18T16:47:00Z">
                    <w:rPr/>
                  </w:rPrChange>
                </w:rPr>
                <w:t xml:space="preserve"> </w:t>
              </w:r>
              <w:proofErr w:type="spellStart"/>
              <w:r w:rsidRPr="00B672C4">
                <w:rPr>
                  <w:rFonts w:asciiTheme="minorHAnsi" w:hAnsiTheme="minorHAnsi" w:cstheme="minorHAnsi"/>
                  <w:rPrChange w:id="233" w:author="Liis Moor" w:date="2024-04-18T16:47:00Z">
                    <w:rPr/>
                  </w:rPrChange>
                </w:rPr>
                <w:t>kulud</w:t>
              </w:r>
              <w:proofErr w:type="spellEnd"/>
            </w:ins>
          </w:p>
          <w:p w14:paraId="31DAA28E" w14:textId="13482FC8" w:rsidR="00F71195" w:rsidRPr="00B672C4" w:rsidDel="00B672C4" w:rsidRDefault="00026A5A" w:rsidP="00B672C4">
            <w:pPr>
              <w:pStyle w:val="ListParagraph"/>
              <w:rPr>
                <w:del w:id="234" w:author="Liis Moor" w:date="2024-04-18T16:46:00Z"/>
                <w:rFonts w:asciiTheme="minorHAnsi" w:hAnsiTheme="minorHAnsi" w:cstheme="minorHAnsi"/>
                <w:rPrChange w:id="235" w:author="Liis Moor" w:date="2024-04-18T16:47:00Z">
                  <w:rPr>
                    <w:del w:id="236" w:author="Liis Moor" w:date="2024-04-18T16:46:00Z"/>
                  </w:rPr>
                </w:rPrChange>
              </w:rPr>
            </w:pPr>
            <w:del w:id="237" w:author="Liis Moor" w:date="2024-04-18T16:46:00Z">
              <w:r w:rsidRPr="00B672C4" w:rsidDel="00B672C4">
                <w:rPr>
                  <w:rFonts w:asciiTheme="minorHAnsi" w:hAnsiTheme="minorHAnsi" w:cstheme="minorHAnsi"/>
                  <w:rPrChange w:id="238" w:author="Liis Moor" w:date="2024-04-18T16:47:00Z">
                    <w:rPr/>
                  </w:rPrChange>
                </w:rPr>
                <w:delText>U</w:delText>
              </w:r>
              <w:r w:rsidR="00F71195" w:rsidRPr="00B672C4" w:rsidDel="00B672C4">
                <w:rPr>
                  <w:rFonts w:asciiTheme="minorHAnsi" w:hAnsiTheme="minorHAnsi" w:cstheme="minorHAnsi"/>
                  <w:rPrChange w:id="239" w:author="Liis Moor" w:date="2024-04-18T16:47:00Z">
                    <w:rPr/>
                  </w:rPrChange>
                </w:rPr>
                <w:delText>uringu tellimise ja läbiviimise kulud</w:delText>
              </w:r>
            </w:del>
          </w:p>
          <w:p w14:paraId="2B9B022C" w14:textId="3D2F0B35" w:rsidR="00F71195" w:rsidRPr="00B672C4" w:rsidDel="00B672C4" w:rsidRDefault="00026A5A" w:rsidP="00B672C4">
            <w:pPr>
              <w:pStyle w:val="ListParagraph"/>
              <w:rPr>
                <w:del w:id="240" w:author="Liis Moor" w:date="2024-04-18T16:46:00Z"/>
                <w:rFonts w:asciiTheme="minorHAnsi" w:hAnsiTheme="minorHAnsi" w:cstheme="minorHAnsi"/>
                <w:rPrChange w:id="241" w:author="Liis Moor" w:date="2024-04-18T16:47:00Z">
                  <w:rPr>
                    <w:del w:id="242" w:author="Liis Moor" w:date="2024-04-18T16:46:00Z"/>
                  </w:rPr>
                </w:rPrChange>
              </w:rPr>
            </w:pPr>
            <w:del w:id="243" w:author="Liis Moor" w:date="2024-04-18T16:46:00Z">
              <w:r w:rsidRPr="00B672C4" w:rsidDel="00B672C4">
                <w:rPr>
                  <w:rFonts w:asciiTheme="minorHAnsi" w:hAnsiTheme="minorHAnsi" w:cstheme="minorHAnsi"/>
                  <w:rPrChange w:id="244" w:author="Liis Moor" w:date="2024-04-18T16:47:00Z">
                    <w:rPr/>
                  </w:rPrChange>
                </w:rPr>
                <w:delText>E</w:delText>
              </w:r>
              <w:r w:rsidR="00F71195" w:rsidRPr="00B672C4" w:rsidDel="00B672C4">
                <w:rPr>
                  <w:rFonts w:asciiTheme="minorHAnsi" w:hAnsiTheme="minorHAnsi" w:cstheme="minorHAnsi"/>
                  <w:rPrChange w:id="245" w:author="Liis Moor" w:date="2024-04-18T16:47:00Z">
                    <w:rPr/>
                  </w:rPrChange>
                </w:rPr>
                <w:delText>ksperdihinnangu tellimise kulud</w:delText>
              </w:r>
            </w:del>
          </w:p>
          <w:p w14:paraId="74AF0AA1" w14:textId="171039E0" w:rsidR="00F71195" w:rsidRPr="00B672C4" w:rsidDel="00B672C4" w:rsidRDefault="00026A5A" w:rsidP="00B672C4">
            <w:pPr>
              <w:pStyle w:val="ListParagraph"/>
              <w:rPr>
                <w:del w:id="246" w:author="Liis Moor" w:date="2024-04-18T16:46:00Z"/>
                <w:rFonts w:asciiTheme="minorHAnsi" w:hAnsiTheme="minorHAnsi" w:cstheme="minorHAnsi"/>
                <w:rPrChange w:id="247" w:author="Liis Moor" w:date="2024-04-18T16:47:00Z">
                  <w:rPr>
                    <w:del w:id="248" w:author="Liis Moor" w:date="2024-04-18T16:46:00Z"/>
                  </w:rPr>
                </w:rPrChange>
              </w:rPr>
            </w:pPr>
            <w:del w:id="249" w:author="Liis Moor" w:date="2024-04-18T16:46:00Z">
              <w:r w:rsidRPr="00B672C4" w:rsidDel="00B672C4">
                <w:rPr>
                  <w:rFonts w:asciiTheme="minorHAnsi" w:hAnsiTheme="minorHAnsi" w:cstheme="minorHAnsi"/>
                  <w:rPrChange w:id="250" w:author="Liis Moor" w:date="2024-04-18T16:47:00Z">
                    <w:rPr/>
                  </w:rPrChange>
                </w:rPr>
                <w:delText>T</w:delText>
              </w:r>
              <w:r w:rsidR="00F71195" w:rsidRPr="00B672C4" w:rsidDel="00B672C4">
                <w:rPr>
                  <w:rFonts w:asciiTheme="minorHAnsi" w:hAnsiTheme="minorHAnsi" w:cstheme="minorHAnsi"/>
                  <w:rPrChange w:id="251" w:author="Liis Moor" w:date="2024-04-18T16:47:00Z">
                    <w:rPr/>
                  </w:rPrChange>
                </w:rPr>
                <w:delText>eabematerjali koostamise ja väljaandmise kulud</w:delText>
              </w:r>
            </w:del>
          </w:p>
          <w:p w14:paraId="7A37A89D" w14:textId="0324FAF8" w:rsidR="00F71195" w:rsidRPr="00B672C4" w:rsidDel="00B672C4" w:rsidRDefault="00026A5A" w:rsidP="00B672C4">
            <w:pPr>
              <w:pStyle w:val="ListParagraph"/>
              <w:rPr>
                <w:del w:id="252" w:author="Liis Moor" w:date="2024-04-18T16:46:00Z"/>
                <w:rFonts w:asciiTheme="minorHAnsi" w:hAnsiTheme="minorHAnsi" w:cstheme="minorHAnsi"/>
                <w:rPrChange w:id="253" w:author="Liis Moor" w:date="2024-04-18T16:47:00Z">
                  <w:rPr>
                    <w:del w:id="254" w:author="Liis Moor" w:date="2024-04-18T16:46:00Z"/>
                  </w:rPr>
                </w:rPrChange>
              </w:rPr>
            </w:pPr>
            <w:del w:id="255" w:author="Liis Moor" w:date="2024-04-18T16:46:00Z">
              <w:r w:rsidRPr="00B672C4" w:rsidDel="00B672C4">
                <w:rPr>
                  <w:rFonts w:asciiTheme="minorHAnsi" w:hAnsiTheme="minorHAnsi" w:cstheme="minorHAnsi"/>
                  <w:rPrChange w:id="256" w:author="Liis Moor" w:date="2024-04-18T16:47:00Z">
                    <w:rPr/>
                  </w:rPrChange>
                </w:rPr>
                <w:delText>V</w:delText>
              </w:r>
              <w:r w:rsidR="00F71195" w:rsidRPr="00B672C4" w:rsidDel="00B672C4">
                <w:rPr>
                  <w:rFonts w:asciiTheme="minorHAnsi" w:hAnsiTheme="minorHAnsi" w:cstheme="minorHAnsi"/>
                  <w:rPrChange w:id="257" w:author="Liis Moor" w:date="2024-04-18T16:47:00Z">
                    <w:rPr/>
                  </w:rPrChange>
                </w:rPr>
                <w:delText>eebilehe loomise, haldamise ja arendamise kulud</w:delText>
              </w:r>
            </w:del>
          </w:p>
          <w:p w14:paraId="444C7F0E" w14:textId="29A06373" w:rsidR="00F71195" w:rsidRPr="00B672C4" w:rsidDel="00B672C4" w:rsidRDefault="00026A5A" w:rsidP="00B672C4">
            <w:pPr>
              <w:pStyle w:val="ListParagraph"/>
              <w:rPr>
                <w:del w:id="258" w:author="Liis Moor" w:date="2024-04-18T16:46:00Z"/>
                <w:rFonts w:asciiTheme="minorHAnsi" w:hAnsiTheme="minorHAnsi" w:cstheme="minorHAnsi"/>
                <w:rPrChange w:id="259" w:author="Liis Moor" w:date="2024-04-18T16:47:00Z">
                  <w:rPr>
                    <w:del w:id="260" w:author="Liis Moor" w:date="2024-04-18T16:46:00Z"/>
                  </w:rPr>
                </w:rPrChange>
              </w:rPr>
            </w:pPr>
            <w:del w:id="261" w:author="Liis Moor" w:date="2024-04-18T16:46:00Z">
              <w:r w:rsidRPr="00B672C4" w:rsidDel="00B672C4">
                <w:rPr>
                  <w:rFonts w:asciiTheme="minorHAnsi" w:hAnsiTheme="minorHAnsi" w:cstheme="minorHAnsi"/>
                  <w:rPrChange w:id="262" w:author="Liis Moor" w:date="2024-04-18T16:47:00Z">
                    <w:rPr/>
                  </w:rPrChange>
                </w:rPr>
                <w:delText>R</w:delText>
              </w:r>
              <w:r w:rsidR="00F71195" w:rsidRPr="00B672C4" w:rsidDel="00B672C4">
                <w:rPr>
                  <w:rFonts w:asciiTheme="minorHAnsi" w:hAnsiTheme="minorHAnsi" w:cstheme="minorHAnsi"/>
                  <w:rPrChange w:id="263" w:author="Liis Moor" w:date="2024-04-18T16:47:00Z">
                    <w:rPr/>
                  </w:rPrChange>
                </w:rPr>
                <w:delText>iigisisesel ja välisriigis toimuval seminaril, konverentsil, messil või õppereisil osalemise kulud, sealhulgas osavõtutasu ning riigisisese lähetuse ja välislähetuse kulud</w:delText>
              </w:r>
            </w:del>
          </w:p>
          <w:p w14:paraId="45B304D7" w14:textId="3B53E794" w:rsidR="00F71195" w:rsidRPr="00B672C4" w:rsidDel="00B672C4" w:rsidRDefault="00F71195" w:rsidP="00B672C4">
            <w:pPr>
              <w:pStyle w:val="ListParagraph"/>
              <w:rPr>
                <w:del w:id="264" w:author="Liis Moor" w:date="2024-04-18T16:46:00Z"/>
                <w:rFonts w:asciiTheme="minorHAnsi" w:hAnsiTheme="minorHAnsi" w:cstheme="minorHAnsi"/>
                <w:rPrChange w:id="265" w:author="Liis Moor" w:date="2024-04-18T16:47:00Z">
                  <w:rPr>
                    <w:del w:id="266" w:author="Liis Moor" w:date="2024-04-18T16:46:00Z"/>
                  </w:rPr>
                </w:rPrChange>
              </w:rPr>
            </w:pPr>
            <w:del w:id="267" w:author="Liis Moor" w:date="2024-04-18T16:46:00Z">
              <w:r w:rsidRPr="00B672C4" w:rsidDel="00B672C4">
                <w:rPr>
                  <w:rFonts w:asciiTheme="minorHAnsi" w:hAnsiTheme="minorHAnsi" w:cstheme="minorHAnsi"/>
                  <w:rPrChange w:id="268" w:author="Liis Moor" w:date="2024-04-18T16:47:00Z">
                    <w:rPr/>
                  </w:rPrChange>
                </w:rPr>
                <w:delText>ESF+ sümboolika kulud</w:delText>
              </w:r>
            </w:del>
          </w:p>
          <w:p w14:paraId="7FCD9441" w14:textId="568D420B" w:rsidR="00F71195" w:rsidRPr="00B672C4" w:rsidDel="00B672C4" w:rsidRDefault="00026A5A" w:rsidP="00B672C4">
            <w:pPr>
              <w:pStyle w:val="ListParagraph"/>
              <w:rPr>
                <w:del w:id="269" w:author="Liis Moor" w:date="2024-04-18T16:46:00Z"/>
                <w:rFonts w:asciiTheme="minorHAnsi" w:hAnsiTheme="minorHAnsi" w:cstheme="minorHAnsi"/>
                <w:rPrChange w:id="270" w:author="Liis Moor" w:date="2024-04-18T16:47:00Z">
                  <w:rPr>
                    <w:del w:id="271" w:author="Liis Moor" w:date="2024-04-18T16:46:00Z"/>
                  </w:rPr>
                </w:rPrChange>
              </w:rPr>
            </w:pPr>
            <w:del w:id="272" w:author="Liis Moor" w:date="2024-04-18T16:46:00Z">
              <w:r w:rsidRPr="00B672C4" w:rsidDel="00B672C4">
                <w:rPr>
                  <w:rFonts w:asciiTheme="minorHAnsi" w:hAnsiTheme="minorHAnsi" w:cstheme="minorHAnsi"/>
                  <w:rPrChange w:id="273" w:author="Liis Moor" w:date="2024-04-18T16:47:00Z">
                    <w:rPr/>
                  </w:rPrChange>
                </w:rPr>
                <w:delText>L</w:delText>
              </w:r>
              <w:r w:rsidR="00F71195" w:rsidRPr="00B672C4" w:rsidDel="00B672C4">
                <w:rPr>
                  <w:rFonts w:asciiTheme="minorHAnsi" w:hAnsiTheme="minorHAnsi" w:cstheme="minorHAnsi"/>
                  <w:rPrChange w:id="274" w:author="Liis Moor" w:date="2024-04-18T16:47:00Z">
                    <w:rPr/>
                  </w:rPrChange>
                </w:rPr>
                <w:delText>igipääsetavuse parandamise kulud, sh viipekeele tõlge või kirjutustõlge kuulmispuudega inimestele</w:delText>
              </w:r>
            </w:del>
          </w:p>
          <w:p w14:paraId="75724DBC" w14:textId="11F98369" w:rsidR="00026A5A" w:rsidRPr="00B672C4" w:rsidDel="00B672C4" w:rsidRDefault="00026A5A" w:rsidP="00B672C4">
            <w:pPr>
              <w:pStyle w:val="ListParagraph"/>
              <w:rPr>
                <w:del w:id="275" w:author="Liis Moor" w:date="2024-04-18T16:46:00Z"/>
                <w:rFonts w:asciiTheme="minorHAnsi" w:hAnsiTheme="minorHAnsi" w:cstheme="minorHAnsi"/>
                <w:rPrChange w:id="276" w:author="Liis Moor" w:date="2024-04-18T16:47:00Z">
                  <w:rPr>
                    <w:del w:id="277" w:author="Liis Moor" w:date="2024-04-18T16:46:00Z"/>
                  </w:rPr>
                </w:rPrChange>
              </w:rPr>
            </w:pPr>
            <w:del w:id="278" w:author="Liis Moor" w:date="2024-04-18T16:46:00Z">
              <w:r w:rsidRPr="00B672C4" w:rsidDel="00B672C4">
                <w:rPr>
                  <w:rFonts w:asciiTheme="minorHAnsi" w:hAnsiTheme="minorHAnsi" w:cstheme="minorHAnsi"/>
                  <w:rPrChange w:id="279" w:author="Liis Moor" w:date="2024-04-18T16:47:00Z">
                    <w:rPr/>
                  </w:rPrChange>
                </w:rPr>
                <w:delText>Projektijuhi töötasu, va palgale lisaks makstav toetus või lisahüve, mis ei ole käsitatav palgana seaduse tähenduses</w:delText>
              </w:r>
            </w:del>
          </w:p>
          <w:p w14:paraId="4B6F72C7" w14:textId="3D412B8C" w:rsidR="00026A5A" w:rsidRPr="00B672C4" w:rsidDel="00B672C4" w:rsidRDefault="00026A5A" w:rsidP="00B672C4">
            <w:pPr>
              <w:pStyle w:val="ListParagraph"/>
              <w:rPr>
                <w:del w:id="280" w:author="Liis Moor" w:date="2024-04-18T16:46:00Z"/>
                <w:rFonts w:asciiTheme="minorHAnsi" w:hAnsiTheme="minorHAnsi" w:cstheme="minorHAnsi"/>
                <w:rPrChange w:id="281" w:author="Liis Moor" w:date="2024-04-18T16:47:00Z">
                  <w:rPr>
                    <w:del w:id="282" w:author="Liis Moor" w:date="2024-04-18T16:46:00Z"/>
                  </w:rPr>
                </w:rPrChange>
              </w:rPr>
            </w:pPr>
            <w:del w:id="283" w:author="Liis Moor" w:date="2024-04-18T16:46:00Z">
              <w:r w:rsidRPr="00B672C4" w:rsidDel="00B672C4">
                <w:rPr>
                  <w:rFonts w:asciiTheme="minorHAnsi" w:hAnsiTheme="minorHAnsi" w:cstheme="minorHAnsi"/>
                  <w:rPrChange w:id="284" w:author="Liis Moor" w:date="2024-04-18T16:47:00Z">
                    <w:rPr/>
                  </w:rPrChange>
                </w:rPr>
                <w:delText>Asjakohased sõidukulud</w:delText>
              </w:r>
            </w:del>
          </w:p>
          <w:p w14:paraId="3DC156AD" w14:textId="4294B113" w:rsidR="00BA670D" w:rsidRPr="00B672C4" w:rsidRDefault="00026A5A" w:rsidP="00B672C4">
            <w:pPr>
              <w:pStyle w:val="ListParagraph"/>
              <w:rPr>
                <w:rFonts w:asciiTheme="minorHAnsi" w:hAnsiTheme="minorHAnsi" w:cstheme="minorHAnsi"/>
                <w:rPrChange w:id="285" w:author="Liis Moor" w:date="2024-04-18T16:47:00Z">
                  <w:rPr/>
                </w:rPrChange>
              </w:rPr>
            </w:pPr>
            <w:del w:id="286" w:author="Liis Moor" w:date="2024-04-18T16:46:00Z">
              <w:r w:rsidRPr="00B672C4" w:rsidDel="00B672C4">
                <w:rPr>
                  <w:rFonts w:asciiTheme="minorHAnsi" w:hAnsiTheme="minorHAnsi" w:cstheme="minorHAnsi"/>
                  <w:rPrChange w:id="287" w:author="Liis Moor" w:date="2024-04-18T16:47:00Z">
                    <w:rPr/>
                  </w:rPrChange>
                </w:rPr>
                <w:delText>T</w:delText>
              </w:r>
              <w:r w:rsidR="00F71195" w:rsidRPr="00B672C4" w:rsidDel="00B672C4">
                <w:rPr>
                  <w:rFonts w:asciiTheme="minorHAnsi" w:hAnsiTheme="minorHAnsi" w:cstheme="minorHAnsi"/>
                  <w:rPrChange w:id="288" w:author="Liis Moor" w:date="2024-04-18T16:47:00Z">
                    <w:rPr/>
                  </w:rPrChange>
                </w:rPr>
                <w:delText>egevuskulud, sealhulgas kulud bürootarvetele, sidekulud, infotehnoloogia, sealhulgas kontoritehnika hooldus- ja paranduskulud, kommunaalkulud, kontoriruumi rentimise kulud, teenustasu pangatoimingute eest, kulud valveteenusele, audiitoritasu, õigusabi kulud ning maamaks</w:delText>
              </w:r>
            </w:del>
          </w:p>
        </w:tc>
      </w:tr>
      <w:tr w:rsidR="00B96B44" w:rsidRPr="00773EF3" w14:paraId="5A6D92A6" w14:textId="77777777" w:rsidTr="00396D38">
        <w:trPr>
          <w:trHeight w:val="670"/>
        </w:trPr>
        <w:tc>
          <w:tcPr>
            <w:tcW w:w="2110" w:type="dxa"/>
          </w:tcPr>
          <w:p w14:paraId="21C91F2B" w14:textId="719B00A4" w:rsidR="00B96B44" w:rsidRPr="00773EF3" w:rsidRDefault="00B96B44" w:rsidP="00446294">
            <w:pPr>
              <w:rPr>
                <w:rFonts w:asciiTheme="minorHAnsi" w:hAnsiTheme="minorHAnsi" w:cstheme="minorHAnsi"/>
                <w:lang w:val="sv-FI"/>
              </w:rPr>
            </w:pPr>
            <w:r w:rsidRPr="00773EF3">
              <w:rPr>
                <w:rFonts w:asciiTheme="minorHAnsi" w:hAnsiTheme="minorHAnsi" w:cstheme="minorHAnsi"/>
                <w:lang w:val="sv-FI"/>
              </w:rPr>
              <w:lastRenderedPageBreak/>
              <w:t>Mitte</w:t>
            </w:r>
            <w:r w:rsidR="00F127A6" w:rsidRPr="00773EF3">
              <w:rPr>
                <w:rFonts w:asciiTheme="minorHAnsi" w:hAnsiTheme="minorHAnsi" w:cstheme="minorHAnsi"/>
                <w:lang w:val="sv-FI"/>
              </w:rPr>
              <w:t>- abikõlbulikud</w:t>
            </w:r>
          </w:p>
          <w:p w14:paraId="19CF696F" w14:textId="0659B841" w:rsidR="00F127A6" w:rsidRPr="00773EF3" w:rsidRDefault="00F127A6" w:rsidP="00446294">
            <w:pPr>
              <w:rPr>
                <w:rFonts w:asciiTheme="minorHAnsi" w:hAnsiTheme="minorHAnsi" w:cstheme="minorHAnsi"/>
                <w:lang w:val="et-EE"/>
              </w:rPr>
            </w:pPr>
            <w:r w:rsidRPr="00773EF3">
              <w:rPr>
                <w:rFonts w:asciiTheme="minorHAnsi" w:hAnsiTheme="minorHAnsi" w:cstheme="minorHAnsi"/>
                <w:lang w:val="sv-FI"/>
              </w:rPr>
              <w:t>tegevused</w:t>
            </w:r>
          </w:p>
        </w:tc>
        <w:tc>
          <w:tcPr>
            <w:tcW w:w="6420" w:type="dxa"/>
          </w:tcPr>
          <w:p w14:paraId="6D491543" w14:textId="77777777" w:rsidR="00B672C4" w:rsidRPr="00B672C4" w:rsidRDefault="00B672C4" w:rsidP="00B672C4">
            <w:pPr>
              <w:pStyle w:val="ListParagraph"/>
              <w:numPr>
                <w:ilvl w:val="0"/>
                <w:numId w:val="45"/>
              </w:numPr>
              <w:pBdr>
                <w:top w:val="nil"/>
                <w:left w:val="nil"/>
                <w:bottom w:val="nil"/>
                <w:right w:val="nil"/>
                <w:between w:val="nil"/>
              </w:pBdr>
              <w:ind w:right="141"/>
              <w:jc w:val="both"/>
              <w:rPr>
                <w:ins w:id="289" w:author="Liis Moor" w:date="2024-04-18T16:47:00Z"/>
                <w:rFonts w:asciiTheme="minorHAnsi" w:hAnsiTheme="minorHAnsi" w:cstheme="minorHAnsi"/>
                <w:color w:val="000000"/>
              </w:rPr>
            </w:pPr>
            <w:proofErr w:type="spellStart"/>
            <w:ins w:id="290" w:author="Liis Moor" w:date="2024-04-18T16:47:00Z">
              <w:r w:rsidRPr="00B672C4">
                <w:rPr>
                  <w:rFonts w:asciiTheme="minorHAnsi" w:hAnsiTheme="minorHAnsi" w:cstheme="minorHAnsi"/>
                  <w:color w:val="000000"/>
                </w:rPr>
                <w:t>investeeringud</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materiaalsesse</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immateriaalsesse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varasse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sh</w:t>
              </w:r>
              <w:proofErr w:type="spellEnd"/>
              <w:r w:rsidRPr="00B672C4">
                <w:rPr>
                  <w:rFonts w:asciiTheme="minorHAnsi" w:hAnsiTheme="minorHAnsi" w:cstheme="minorHAnsi"/>
                  <w:color w:val="000000"/>
                </w:rPr>
                <w:t xml:space="preserve"> maa, </w:t>
              </w:r>
              <w:proofErr w:type="spellStart"/>
              <w:r w:rsidRPr="00B672C4">
                <w:rPr>
                  <w:rFonts w:asciiTheme="minorHAnsi" w:hAnsiTheme="minorHAnsi" w:cstheme="minorHAnsi"/>
                  <w:color w:val="000000"/>
                </w:rPr>
                <w:t>kinnisvara</w:t>
              </w:r>
              <w:proofErr w:type="spellEnd"/>
              <w:r w:rsidRPr="00B672C4">
                <w:rPr>
                  <w:rFonts w:asciiTheme="minorHAnsi" w:hAnsiTheme="minorHAnsi" w:cstheme="minorHAnsi"/>
                  <w:color w:val="000000"/>
                </w:rPr>
                <w:t xml:space="preserve"> ja </w:t>
              </w:r>
              <w:proofErr w:type="spellStart"/>
              <w:r w:rsidRPr="00B672C4">
                <w:rPr>
                  <w:rFonts w:asciiTheme="minorHAnsi" w:hAnsiTheme="minorHAnsi" w:cstheme="minorHAnsi"/>
                  <w:color w:val="000000"/>
                </w:rPr>
                <w:t>taristu</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ostmise</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proofErr w:type="spellEnd"/>
              <w:r w:rsidRPr="00B672C4">
                <w:rPr>
                  <w:rFonts w:asciiTheme="minorHAnsi" w:hAnsiTheme="minorHAnsi" w:cstheme="minorHAnsi"/>
                  <w:color w:val="000000"/>
                </w:rPr>
                <w:t xml:space="preserve">; </w:t>
              </w:r>
            </w:ins>
          </w:p>
          <w:p w14:paraId="2AE626DC" w14:textId="4FB710F8" w:rsidR="00BA670D" w:rsidRPr="00773EF3" w:rsidRDefault="00B672C4" w:rsidP="00B672C4">
            <w:pPr>
              <w:pStyle w:val="NormalWeb"/>
              <w:numPr>
                <w:ilvl w:val="0"/>
                <w:numId w:val="45"/>
              </w:numPr>
              <w:spacing w:before="0" w:beforeAutospacing="0" w:after="0" w:afterAutospacing="0"/>
              <w:rPr>
                <w:rFonts w:asciiTheme="minorHAnsi" w:hAnsiTheme="minorHAnsi" w:cstheme="minorHAnsi"/>
              </w:rPr>
            </w:pPr>
            <w:proofErr w:type="spellStart"/>
            <w:ins w:id="291" w:author="Liis Moor" w:date="2024-04-18T16:47:00Z">
              <w:r w:rsidRPr="00B672C4">
                <w:rPr>
                  <w:rFonts w:asciiTheme="minorHAnsi" w:hAnsiTheme="minorHAnsi" w:cstheme="minorHAnsi"/>
                  <w:color w:val="000000"/>
                </w:rPr>
                <w:t>püsikulu</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tüüpi</w:t>
              </w:r>
              <w:proofErr w:type="spellEnd"/>
              <w:r w:rsidRPr="00B672C4">
                <w:rPr>
                  <w:rFonts w:asciiTheme="minorHAnsi" w:hAnsiTheme="minorHAnsi" w:cstheme="minorHAnsi"/>
                  <w:color w:val="000000"/>
                </w:rPr>
                <w:t xml:space="preserve"> </w:t>
              </w:r>
              <w:proofErr w:type="spellStart"/>
              <w:r w:rsidRPr="00B672C4">
                <w:rPr>
                  <w:rFonts w:asciiTheme="minorHAnsi" w:hAnsiTheme="minorHAnsi" w:cstheme="minorHAnsi"/>
                  <w:color w:val="000000"/>
                </w:rPr>
                <w:t>kulud</w:t>
              </w:r>
              <w:proofErr w:type="spellEnd"/>
              <w:r w:rsidRPr="00B672C4">
                <w:rPr>
                  <w:rFonts w:asciiTheme="minorHAnsi" w:hAnsiTheme="minorHAnsi" w:cstheme="minorHAnsi"/>
                  <w:color w:val="000000"/>
                </w:rPr>
                <w:t>.</w:t>
              </w:r>
            </w:ins>
          </w:p>
        </w:tc>
      </w:tr>
      <w:tr w:rsidR="00B96B44" w:rsidRPr="00773EF3" w14:paraId="1D8C2693" w14:textId="77777777" w:rsidTr="00396D38">
        <w:tc>
          <w:tcPr>
            <w:tcW w:w="2110" w:type="dxa"/>
          </w:tcPr>
          <w:p w14:paraId="389FDB26" w14:textId="77777777" w:rsidR="00B96B44" w:rsidRPr="00773EF3" w:rsidRDefault="00B96B44" w:rsidP="00446294">
            <w:pPr>
              <w:rPr>
                <w:rFonts w:asciiTheme="minorHAnsi" w:hAnsiTheme="minorHAnsi" w:cstheme="minorHAnsi"/>
                <w:lang w:val="et-EE"/>
              </w:rPr>
            </w:pPr>
            <w:proofErr w:type="spellStart"/>
            <w:r w:rsidRPr="00773EF3">
              <w:rPr>
                <w:rFonts w:asciiTheme="minorHAnsi" w:hAnsiTheme="minorHAnsi" w:cstheme="minorHAnsi"/>
              </w:rPr>
              <w:t>To</w:t>
            </w:r>
            <w:r w:rsidRPr="00773EF3">
              <w:rPr>
                <w:rFonts w:asciiTheme="minorHAnsi" w:hAnsiTheme="minorHAnsi" w:cstheme="minorHAnsi"/>
                <w:spacing w:val="-1"/>
              </w:rPr>
              <w:t>e</w:t>
            </w:r>
            <w:r w:rsidRPr="00773EF3">
              <w:rPr>
                <w:rFonts w:asciiTheme="minorHAnsi" w:hAnsiTheme="minorHAnsi" w:cstheme="minorHAnsi"/>
              </w:rPr>
              <w:t>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aa</w:t>
            </w:r>
            <w:r w:rsidRPr="00773EF3">
              <w:rPr>
                <w:rFonts w:asciiTheme="minorHAnsi" w:hAnsiTheme="minorHAnsi" w:cstheme="minorHAnsi"/>
              </w:rPr>
              <w:t>jad</w:t>
            </w:r>
            <w:proofErr w:type="spellEnd"/>
          </w:p>
        </w:tc>
        <w:tc>
          <w:tcPr>
            <w:tcW w:w="6420" w:type="dxa"/>
          </w:tcPr>
          <w:p w14:paraId="0E20DB5D" w14:textId="11C5EE05" w:rsidR="00BA670D" w:rsidRPr="00773EF3" w:rsidRDefault="00BA670D" w:rsidP="00026A5A">
            <w:pPr>
              <w:spacing w:line="276" w:lineRule="auto"/>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Toetuse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saaja</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kohalik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w:t>
            </w:r>
            <w:r w:rsidRPr="00773EF3">
              <w:rPr>
                <w:rFonts w:asciiTheme="minorHAnsi" w:hAnsiTheme="minorHAnsi" w:cstheme="minorHAnsi"/>
                <w:color w:val="000000" w:themeColor="text1"/>
                <w:lang w:val="et-EE"/>
              </w:rPr>
              <w:t>srühm</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 xml:space="preserve">MTÜ </w:t>
            </w:r>
            <w:r w:rsidRPr="00773EF3">
              <w:rPr>
                <w:rFonts w:asciiTheme="minorHAnsi" w:hAnsiTheme="minorHAnsi" w:cstheme="minorHAnsi"/>
                <w:color w:val="000000" w:themeColor="text1"/>
                <w:lang w:val="et-EE"/>
              </w:rPr>
              <w:t>Kodukant</w:t>
            </w:r>
            <w:r w:rsidR="00026A5A"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lang w:val="et-EE"/>
              </w:rPr>
              <w:t>Läänemaa</w:t>
            </w:r>
            <w:ins w:id="292" w:author="Liis Moor" w:date="2024-04-18T16:48:00Z">
              <w:r w:rsidR="00B672C4">
                <w:rPr>
                  <w:rFonts w:asciiTheme="minorHAnsi" w:hAnsiTheme="minorHAnsi" w:cstheme="minorHAnsi"/>
                  <w:color w:val="000000" w:themeColor="text1"/>
                  <w:lang w:val="et-EE"/>
                </w:rPr>
                <w:t xml:space="preserve">, </w:t>
              </w:r>
              <w:r w:rsidR="00B672C4" w:rsidRPr="00B672C4">
                <w:rPr>
                  <w:rFonts w:asciiTheme="minorHAnsi" w:hAnsiTheme="minorHAnsi" w:cstheme="minorHAnsi"/>
                  <w:color w:val="000000" w:themeColor="text1"/>
                  <w:lang w:val="et-EE"/>
                </w:rPr>
                <w:t>kes korraldab tegevuste elluviimiseks miniprojektide taotlusvoore.</w:t>
              </w:r>
            </w:ins>
          </w:p>
        </w:tc>
      </w:tr>
      <w:tr w:rsidR="00DC6E6D" w:rsidRPr="00773EF3" w14:paraId="3087A860" w14:textId="77777777" w:rsidTr="00396D38">
        <w:tc>
          <w:tcPr>
            <w:tcW w:w="2110" w:type="dxa"/>
          </w:tcPr>
          <w:p w14:paraId="70B8EAC4" w14:textId="77777777" w:rsidR="00DC6E6D" w:rsidRPr="00773EF3" w:rsidRDefault="00DC6E6D" w:rsidP="00DC6E6D">
            <w:pPr>
              <w:rPr>
                <w:rFonts w:asciiTheme="minorHAnsi" w:hAnsiTheme="minorHAnsi" w:cstheme="minorHAnsi"/>
              </w:rPr>
            </w:pPr>
            <w:proofErr w:type="spellStart"/>
            <w:r w:rsidRPr="00773EF3">
              <w:rPr>
                <w:rFonts w:asciiTheme="minorHAnsi" w:hAnsiTheme="minorHAnsi" w:cstheme="minorHAnsi"/>
              </w:rPr>
              <w:t>Nõud</w:t>
            </w:r>
            <w:r w:rsidRPr="00773EF3">
              <w:rPr>
                <w:rFonts w:asciiTheme="minorHAnsi" w:hAnsiTheme="minorHAnsi" w:cstheme="minorHAnsi"/>
                <w:spacing w:val="-1"/>
              </w:rPr>
              <w:t>e</w:t>
            </w:r>
            <w:r w:rsidRPr="00773EF3">
              <w:rPr>
                <w:rFonts w:asciiTheme="minorHAnsi" w:hAnsiTheme="minorHAnsi" w:cstheme="minorHAnsi"/>
              </w:rPr>
              <w:t>d</w:t>
            </w:r>
            <w:proofErr w:type="spellEnd"/>
            <w:r w:rsidRPr="00773EF3">
              <w:rPr>
                <w:rFonts w:asciiTheme="minorHAnsi" w:hAnsiTheme="minorHAnsi" w:cstheme="minorHAnsi"/>
              </w:rPr>
              <w:t xml:space="preserve"> </w:t>
            </w:r>
          </w:p>
          <w:p w14:paraId="5A818B2A" w14:textId="01135A5E" w:rsidR="00DC6E6D" w:rsidRPr="00773EF3" w:rsidRDefault="00DC6E6D" w:rsidP="00DC6E6D">
            <w:pPr>
              <w:rPr>
                <w:rFonts w:asciiTheme="minorHAnsi" w:hAnsiTheme="minorHAnsi" w:cstheme="minorHAnsi"/>
              </w:rPr>
            </w:pPr>
            <w:r w:rsidRPr="00773EF3">
              <w:rPr>
                <w:rFonts w:asciiTheme="minorHAnsi" w:hAnsiTheme="minorHAnsi" w:cstheme="minorHAnsi"/>
                <w:lang w:val="et-EE"/>
              </w:rPr>
              <w:t>minikonkursil osalejale</w:t>
            </w:r>
          </w:p>
        </w:tc>
        <w:tc>
          <w:tcPr>
            <w:tcW w:w="6420" w:type="dxa"/>
          </w:tcPr>
          <w:p w14:paraId="5AF55136" w14:textId="09D6BEBA" w:rsidR="00DC6E6D" w:rsidRPr="00773EF3" w:rsidDel="00B672C4" w:rsidRDefault="00E727B4">
            <w:pPr>
              <w:pStyle w:val="ListParagraph"/>
              <w:numPr>
                <w:ilvl w:val="0"/>
                <w:numId w:val="35"/>
              </w:numPr>
              <w:ind w:left="464" w:hanging="284"/>
              <w:rPr>
                <w:del w:id="293" w:author="Liis Moor" w:date="2024-04-18T16:48:00Z"/>
                <w:rFonts w:asciiTheme="minorHAnsi" w:hAnsiTheme="minorHAnsi" w:cstheme="minorHAnsi"/>
                <w:color w:val="000000" w:themeColor="text1"/>
              </w:rPr>
            </w:pPr>
            <w:proofErr w:type="spellStart"/>
            <w:r w:rsidRPr="00773EF3">
              <w:rPr>
                <w:rFonts w:asciiTheme="minorHAnsi" w:hAnsiTheme="minorHAnsi" w:cstheme="minorHAnsi"/>
              </w:rPr>
              <w:t>Ettevõtted</w:t>
            </w:r>
            <w:proofErr w:type="spellEnd"/>
            <w:r w:rsidRPr="00773EF3">
              <w:rPr>
                <w:rFonts w:asciiTheme="minorHAnsi" w:hAnsiTheme="minorHAnsi" w:cstheme="minorHAnsi"/>
              </w:rPr>
              <w:t xml:space="preserve">, </w:t>
            </w:r>
            <w:proofErr w:type="spellStart"/>
            <w:r w:rsidR="00DC6E6D" w:rsidRPr="00773EF3">
              <w:rPr>
                <w:rFonts w:asciiTheme="minorHAnsi" w:hAnsiTheme="minorHAnsi" w:cstheme="minorHAnsi"/>
              </w:rPr>
              <w:t>MTÜd</w:t>
            </w:r>
            <w:proofErr w:type="spellEnd"/>
            <w:r w:rsidR="00DC6E6D" w:rsidRPr="00773EF3">
              <w:rPr>
                <w:rFonts w:asciiTheme="minorHAnsi" w:hAnsiTheme="minorHAnsi" w:cstheme="minorHAnsi"/>
              </w:rPr>
              <w:t xml:space="preserve"> </w:t>
            </w:r>
            <w:r w:rsidR="00DC6E6D" w:rsidRPr="00773EF3">
              <w:rPr>
                <w:rFonts w:asciiTheme="minorHAnsi" w:hAnsiTheme="minorHAnsi" w:cstheme="minorHAnsi"/>
                <w:spacing w:val="-1"/>
              </w:rPr>
              <w:t>(</w:t>
            </w:r>
            <w:proofErr w:type="spellStart"/>
            <w:r w:rsidR="00DC6E6D" w:rsidRPr="00773EF3">
              <w:rPr>
                <w:rFonts w:asciiTheme="minorHAnsi" w:hAnsiTheme="minorHAnsi" w:cstheme="minorHAnsi"/>
              </w:rPr>
              <w:t>sh</w:t>
            </w:r>
            <w:proofErr w:type="spellEnd"/>
            <w:r w:rsidR="00DC6E6D" w:rsidRPr="00773EF3">
              <w:rPr>
                <w:rFonts w:asciiTheme="minorHAnsi" w:hAnsiTheme="minorHAnsi" w:cstheme="minorHAnsi"/>
              </w:rPr>
              <w:t xml:space="preserve"> K</w:t>
            </w:r>
            <w:r w:rsidR="00DC6E6D" w:rsidRPr="00773EF3">
              <w:rPr>
                <w:rFonts w:asciiTheme="minorHAnsi" w:hAnsiTheme="minorHAnsi" w:cstheme="minorHAnsi"/>
                <w:spacing w:val="1"/>
              </w:rPr>
              <w:t>K</w:t>
            </w:r>
            <w:r w:rsidR="00DC6E6D" w:rsidRPr="00773EF3">
              <w:rPr>
                <w:rFonts w:asciiTheme="minorHAnsi" w:hAnsiTheme="minorHAnsi" w:cstheme="minorHAnsi"/>
                <w:spacing w:val="-3"/>
              </w:rPr>
              <w:t>L</w:t>
            </w:r>
            <w:r w:rsidR="00DC6E6D" w:rsidRPr="00773EF3">
              <w:rPr>
                <w:rFonts w:asciiTheme="minorHAnsi" w:hAnsiTheme="minorHAnsi" w:cstheme="minorHAnsi"/>
              </w:rPr>
              <w:t xml:space="preserve">M), </w:t>
            </w:r>
            <w:proofErr w:type="spellStart"/>
            <w:r w:rsidR="00DC6E6D" w:rsidRPr="00773EF3">
              <w:rPr>
                <w:rFonts w:asciiTheme="minorHAnsi" w:hAnsiTheme="minorHAnsi" w:cstheme="minorHAnsi"/>
                <w:spacing w:val="1"/>
              </w:rPr>
              <w:t>S</w:t>
            </w:r>
            <w:r w:rsidR="00DC6E6D" w:rsidRPr="00773EF3">
              <w:rPr>
                <w:rFonts w:asciiTheme="minorHAnsi" w:hAnsiTheme="minorHAnsi" w:cstheme="minorHAnsi"/>
              </w:rPr>
              <w:t>A</w:t>
            </w:r>
            <w:r w:rsidR="00DC6E6D" w:rsidRPr="00773EF3">
              <w:rPr>
                <w:rFonts w:asciiTheme="minorHAnsi" w:hAnsiTheme="minorHAnsi" w:cstheme="minorHAnsi"/>
                <w:spacing w:val="2"/>
              </w:rPr>
              <w:t>d</w:t>
            </w:r>
            <w:proofErr w:type="spellEnd"/>
            <w:r w:rsidR="00DC6E6D" w:rsidRPr="00773EF3">
              <w:rPr>
                <w:rFonts w:asciiTheme="minorHAnsi" w:hAnsiTheme="minorHAnsi" w:cstheme="minorHAnsi"/>
              </w:rPr>
              <w:t xml:space="preserve">, </w:t>
            </w:r>
            <w:proofErr w:type="spellStart"/>
            <w:r w:rsidR="00DC6E6D" w:rsidRPr="00773EF3">
              <w:rPr>
                <w:rFonts w:asciiTheme="minorHAnsi" w:hAnsiTheme="minorHAnsi" w:cstheme="minorHAnsi"/>
              </w:rPr>
              <w:t>kohal</w:t>
            </w:r>
            <w:r w:rsidR="00DC6E6D" w:rsidRPr="00773EF3">
              <w:rPr>
                <w:rFonts w:asciiTheme="minorHAnsi" w:hAnsiTheme="minorHAnsi" w:cstheme="minorHAnsi"/>
                <w:spacing w:val="1"/>
              </w:rPr>
              <w:t>i</w:t>
            </w:r>
            <w:r w:rsidR="00DC6E6D" w:rsidRPr="00773EF3">
              <w:rPr>
                <w:rFonts w:asciiTheme="minorHAnsi" w:hAnsiTheme="minorHAnsi" w:cstheme="minorHAnsi"/>
              </w:rPr>
              <w:t>kud</w:t>
            </w:r>
            <w:proofErr w:type="spellEnd"/>
            <w:r w:rsidR="00DC6E6D" w:rsidRPr="00773EF3">
              <w:rPr>
                <w:rFonts w:asciiTheme="minorHAnsi" w:hAnsiTheme="minorHAnsi" w:cstheme="minorHAnsi"/>
              </w:rPr>
              <w:t xml:space="preserve"> </w:t>
            </w:r>
            <w:proofErr w:type="spellStart"/>
            <w:r w:rsidR="00DC6E6D" w:rsidRPr="00773EF3">
              <w:rPr>
                <w:rFonts w:asciiTheme="minorHAnsi" w:hAnsiTheme="minorHAnsi" w:cstheme="minorHAnsi"/>
              </w:rPr>
              <w:t>omav</w:t>
            </w:r>
            <w:r w:rsidR="00DC6E6D" w:rsidRPr="00773EF3">
              <w:rPr>
                <w:rFonts w:asciiTheme="minorHAnsi" w:hAnsiTheme="minorHAnsi" w:cstheme="minorHAnsi"/>
                <w:spacing w:val="-1"/>
              </w:rPr>
              <w:t>a</w:t>
            </w:r>
            <w:r w:rsidR="00DC6E6D" w:rsidRPr="00773EF3">
              <w:rPr>
                <w:rFonts w:asciiTheme="minorHAnsi" w:hAnsiTheme="minorHAnsi" w:cstheme="minorHAnsi"/>
              </w:rPr>
              <w:t>l</w:t>
            </w:r>
            <w:r w:rsidR="00DC6E6D" w:rsidRPr="00773EF3">
              <w:rPr>
                <w:rFonts w:asciiTheme="minorHAnsi" w:hAnsiTheme="minorHAnsi" w:cstheme="minorHAnsi"/>
                <w:spacing w:val="1"/>
              </w:rPr>
              <w:t>i</w:t>
            </w:r>
            <w:r w:rsidR="00DC6E6D" w:rsidRPr="00773EF3">
              <w:rPr>
                <w:rFonts w:asciiTheme="minorHAnsi" w:hAnsiTheme="minorHAnsi" w:cstheme="minorHAnsi"/>
              </w:rPr>
              <w:t>tsu</w:t>
            </w:r>
            <w:r w:rsidR="00DC6E6D" w:rsidRPr="00773EF3">
              <w:rPr>
                <w:rFonts w:asciiTheme="minorHAnsi" w:hAnsiTheme="minorHAnsi" w:cstheme="minorHAnsi"/>
                <w:spacing w:val="1"/>
              </w:rPr>
              <w:t>s</w:t>
            </w:r>
            <w:r w:rsidR="00DC6E6D" w:rsidRPr="00773EF3">
              <w:rPr>
                <w:rFonts w:asciiTheme="minorHAnsi" w:hAnsiTheme="minorHAnsi" w:cstheme="minorHAnsi"/>
                <w:spacing w:val="-1"/>
              </w:rPr>
              <w:t>e</w:t>
            </w:r>
            <w:r w:rsidR="00DC6E6D" w:rsidRPr="00773EF3">
              <w:rPr>
                <w:rFonts w:asciiTheme="minorHAnsi" w:hAnsiTheme="minorHAnsi" w:cstheme="minorHAnsi"/>
              </w:rPr>
              <w:t>d</w:t>
            </w:r>
            <w:proofErr w:type="spellEnd"/>
            <w:ins w:id="294" w:author="Liis Moor" w:date="2024-04-18T16:48:00Z">
              <w:r w:rsidR="00B672C4">
                <w:rPr>
                  <w:rFonts w:asciiTheme="minorHAnsi" w:hAnsiTheme="minorHAnsi" w:cstheme="minorHAnsi"/>
                </w:rPr>
                <w:t xml:space="preserve">, </w:t>
              </w:r>
            </w:ins>
            <w:proofErr w:type="spellStart"/>
            <w:ins w:id="295" w:author="Liis Moor" w:date="2024-04-18T16:49:00Z">
              <w:r w:rsidR="00B672C4" w:rsidRPr="00B672C4">
                <w:rPr>
                  <w:rFonts w:asciiTheme="minorHAnsi" w:hAnsiTheme="minorHAnsi" w:cstheme="minorHAnsi"/>
                </w:rPr>
                <w:t>kes</w:t>
              </w:r>
              <w:proofErr w:type="spellEnd"/>
              <w:r w:rsidR="00B672C4" w:rsidRPr="00B672C4">
                <w:rPr>
                  <w:rFonts w:asciiTheme="minorHAnsi" w:hAnsiTheme="minorHAnsi" w:cstheme="minorHAnsi"/>
                </w:rPr>
                <w:t xml:space="preserve"> </w:t>
              </w:r>
              <w:proofErr w:type="spellStart"/>
              <w:r w:rsidR="00B672C4" w:rsidRPr="00B672C4">
                <w:rPr>
                  <w:rFonts w:asciiTheme="minorHAnsi" w:hAnsiTheme="minorHAnsi" w:cstheme="minorHAnsi"/>
                </w:rPr>
                <w:t>tegutseb</w:t>
              </w:r>
              <w:proofErr w:type="spellEnd"/>
              <w:r w:rsidR="00B672C4" w:rsidRPr="00B672C4">
                <w:rPr>
                  <w:rFonts w:asciiTheme="minorHAnsi" w:hAnsiTheme="minorHAnsi" w:cstheme="minorHAnsi"/>
                </w:rPr>
                <w:t xml:space="preserve"> KKLM </w:t>
              </w:r>
              <w:proofErr w:type="spellStart"/>
              <w:r w:rsidR="00B672C4" w:rsidRPr="00B672C4">
                <w:rPr>
                  <w:rFonts w:asciiTheme="minorHAnsi" w:hAnsiTheme="minorHAnsi" w:cstheme="minorHAnsi"/>
                </w:rPr>
                <w:t>tegevuspiirkonnas</w:t>
              </w:r>
              <w:proofErr w:type="spellEnd"/>
              <w:r w:rsidR="00B672C4" w:rsidRPr="00B672C4">
                <w:rPr>
                  <w:rFonts w:asciiTheme="minorHAnsi" w:hAnsiTheme="minorHAnsi" w:cstheme="minorHAnsi"/>
                </w:rPr>
                <w:t xml:space="preserve"> ja/</w:t>
              </w:r>
              <w:proofErr w:type="spellStart"/>
              <w:r w:rsidR="00B672C4" w:rsidRPr="00B672C4">
                <w:rPr>
                  <w:rFonts w:asciiTheme="minorHAnsi" w:hAnsiTheme="minorHAnsi" w:cstheme="minorHAnsi"/>
                </w:rPr>
                <w:t>või</w:t>
              </w:r>
              <w:proofErr w:type="spellEnd"/>
              <w:r w:rsidR="00B672C4" w:rsidRPr="00B672C4">
                <w:rPr>
                  <w:rFonts w:asciiTheme="minorHAnsi" w:hAnsiTheme="minorHAnsi" w:cstheme="minorHAnsi"/>
                </w:rPr>
                <w:t xml:space="preserve"> </w:t>
              </w:r>
              <w:proofErr w:type="spellStart"/>
              <w:r w:rsidR="00B672C4" w:rsidRPr="00B672C4">
                <w:rPr>
                  <w:rFonts w:asciiTheme="minorHAnsi" w:hAnsiTheme="minorHAnsi" w:cstheme="minorHAnsi"/>
                </w:rPr>
                <w:t>kelle</w:t>
              </w:r>
              <w:proofErr w:type="spellEnd"/>
              <w:r w:rsidR="00B672C4" w:rsidRPr="00B672C4">
                <w:rPr>
                  <w:rFonts w:asciiTheme="minorHAnsi" w:hAnsiTheme="minorHAnsi" w:cstheme="minorHAnsi"/>
                </w:rPr>
                <w:t xml:space="preserve"> </w:t>
              </w:r>
              <w:proofErr w:type="spellStart"/>
              <w:r w:rsidR="00B672C4" w:rsidRPr="00B672C4">
                <w:rPr>
                  <w:rFonts w:asciiTheme="minorHAnsi" w:hAnsiTheme="minorHAnsi" w:cstheme="minorHAnsi"/>
                </w:rPr>
                <w:t>planeeritav</w:t>
              </w:r>
              <w:proofErr w:type="spellEnd"/>
              <w:r w:rsidR="00B672C4" w:rsidRPr="00B672C4">
                <w:rPr>
                  <w:rFonts w:asciiTheme="minorHAnsi" w:hAnsiTheme="minorHAnsi" w:cstheme="minorHAnsi"/>
                </w:rPr>
                <w:t xml:space="preserve"> </w:t>
              </w:r>
              <w:proofErr w:type="spellStart"/>
              <w:r w:rsidR="00B672C4" w:rsidRPr="00B672C4">
                <w:rPr>
                  <w:rFonts w:asciiTheme="minorHAnsi" w:hAnsiTheme="minorHAnsi" w:cstheme="minorHAnsi"/>
                </w:rPr>
                <w:t>tegevus</w:t>
              </w:r>
              <w:proofErr w:type="spellEnd"/>
              <w:r w:rsidR="00B672C4" w:rsidRPr="00B672C4">
                <w:rPr>
                  <w:rFonts w:asciiTheme="minorHAnsi" w:hAnsiTheme="minorHAnsi" w:cstheme="minorHAnsi"/>
                </w:rPr>
                <w:t xml:space="preserve"> on </w:t>
              </w:r>
              <w:proofErr w:type="spellStart"/>
              <w:r w:rsidR="00B672C4" w:rsidRPr="00B672C4">
                <w:rPr>
                  <w:rFonts w:asciiTheme="minorHAnsi" w:hAnsiTheme="minorHAnsi" w:cstheme="minorHAnsi"/>
                </w:rPr>
                <w:t>suunatud</w:t>
              </w:r>
              <w:proofErr w:type="spellEnd"/>
              <w:r w:rsidR="00B672C4" w:rsidRPr="00B672C4">
                <w:rPr>
                  <w:rFonts w:asciiTheme="minorHAnsi" w:hAnsiTheme="minorHAnsi" w:cstheme="minorHAnsi"/>
                </w:rPr>
                <w:t xml:space="preserve"> </w:t>
              </w:r>
              <w:proofErr w:type="spellStart"/>
              <w:r w:rsidR="00B672C4" w:rsidRPr="00B672C4">
                <w:rPr>
                  <w:rFonts w:asciiTheme="minorHAnsi" w:hAnsiTheme="minorHAnsi" w:cstheme="minorHAnsi"/>
                </w:rPr>
                <w:t>meetme</w:t>
              </w:r>
              <w:proofErr w:type="spellEnd"/>
              <w:r w:rsidR="00B672C4" w:rsidRPr="00B672C4">
                <w:rPr>
                  <w:rFonts w:asciiTheme="minorHAnsi" w:hAnsiTheme="minorHAnsi" w:cstheme="minorHAnsi"/>
                </w:rPr>
                <w:t xml:space="preserve"> </w:t>
              </w:r>
              <w:proofErr w:type="spellStart"/>
              <w:r w:rsidR="00B672C4" w:rsidRPr="00B672C4">
                <w:rPr>
                  <w:rFonts w:asciiTheme="minorHAnsi" w:hAnsiTheme="minorHAnsi" w:cstheme="minorHAnsi"/>
                </w:rPr>
                <w:t>sihtrühmale</w:t>
              </w:r>
              <w:proofErr w:type="spellEnd"/>
              <w:r w:rsidR="00B672C4" w:rsidRPr="00B672C4">
                <w:rPr>
                  <w:rFonts w:asciiTheme="minorHAnsi" w:hAnsiTheme="minorHAnsi" w:cstheme="minorHAnsi"/>
                </w:rPr>
                <w:t>.</w:t>
              </w:r>
            </w:ins>
          </w:p>
          <w:p w14:paraId="36C4A200" w14:textId="508B0154" w:rsidR="00DC6E6D" w:rsidRPr="00773EF3" w:rsidRDefault="00DC6E6D" w:rsidP="00B672C4">
            <w:pPr>
              <w:pStyle w:val="ListParagraph"/>
              <w:numPr>
                <w:ilvl w:val="0"/>
                <w:numId w:val="35"/>
              </w:numPr>
              <w:ind w:left="464" w:hanging="284"/>
              <w:rPr>
                <w:rFonts w:asciiTheme="minorHAnsi" w:hAnsiTheme="minorHAnsi" w:cstheme="minorHAnsi"/>
                <w:color w:val="000000" w:themeColor="text1"/>
              </w:rPr>
            </w:pPr>
            <w:del w:id="296" w:author="Liis Moor" w:date="2024-04-18T16:48:00Z">
              <w:r w:rsidRPr="00773EF3" w:rsidDel="00B672C4">
                <w:rPr>
                  <w:rFonts w:asciiTheme="minorHAnsi" w:hAnsiTheme="minorHAnsi" w:cstheme="minorHAnsi"/>
                  <w:color w:val="000000" w:themeColor="text1"/>
                </w:rPr>
                <w:delText>KKLMi tegevuspiirkonnas tegutsev (piirkonda registreeritud ja/või tegevus toimub piirkonnas)</w:delText>
              </w:r>
            </w:del>
          </w:p>
        </w:tc>
      </w:tr>
      <w:tr w:rsidR="00B96B44" w:rsidRPr="00773EF3" w14:paraId="4EA9E373" w14:textId="77777777" w:rsidTr="00396D38">
        <w:tc>
          <w:tcPr>
            <w:tcW w:w="2110" w:type="dxa"/>
          </w:tcPr>
          <w:p w14:paraId="4C3EC477" w14:textId="77777777" w:rsidR="00B96B44" w:rsidRPr="00773EF3" w:rsidRDefault="00B96B44" w:rsidP="00446294">
            <w:pPr>
              <w:rPr>
                <w:rFonts w:asciiTheme="minorHAnsi" w:hAnsiTheme="minorHAnsi" w:cstheme="minorHAnsi"/>
                <w:lang w:val="et-EE"/>
              </w:rPr>
            </w:pPr>
            <w:r w:rsidRPr="00773EF3">
              <w:rPr>
                <w:rFonts w:asciiTheme="minorHAnsi" w:hAnsiTheme="minorHAnsi" w:cstheme="minorHAnsi"/>
                <w:lang w:val="sv-FI"/>
              </w:rPr>
              <w:t>To</w:t>
            </w:r>
            <w:r w:rsidRPr="00773EF3">
              <w:rPr>
                <w:rFonts w:asciiTheme="minorHAnsi" w:hAnsiTheme="minorHAnsi" w:cstheme="minorHAnsi"/>
                <w:spacing w:val="-1"/>
                <w:lang w:val="sv-FI"/>
              </w:rPr>
              <w:t>e</w:t>
            </w:r>
            <w:r w:rsidRPr="00773EF3">
              <w:rPr>
                <w:rFonts w:asciiTheme="minorHAnsi" w:hAnsiTheme="minorHAnsi" w:cstheme="minorHAnsi"/>
                <w:lang w:val="sv-FI"/>
              </w:rPr>
              <w:t>tuse suurus</w:t>
            </w:r>
          </w:p>
        </w:tc>
        <w:tc>
          <w:tcPr>
            <w:tcW w:w="6420" w:type="dxa"/>
          </w:tcPr>
          <w:p w14:paraId="73943E55" w14:textId="0687D91A" w:rsidR="00DC6E6D" w:rsidRPr="00773EF3" w:rsidRDefault="00DC6E6D" w:rsidP="002C4F6F">
            <w:pPr>
              <w:pStyle w:val="ListParagraph"/>
              <w:numPr>
                <w:ilvl w:val="0"/>
                <w:numId w:val="36"/>
              </w:numPr>
              <w:tabs>
                <w:tab w:val="left" w:pos="0"/>
              </w:tabs>
              <w:ind w:left="464" w:right="215" w:hanging="284"/>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 xml:space="preserve">Minimaalne: </w:t>
            </w:r>
            <w:ins w:id="297" w:author="Liis Moor" w:date="2024-04-18T16:49:00Z">
              <w:r w:rsidR="00B672C4">
                <w:rPr>
                  <w:rFonts w:asciiTheme="minorHAnsi" w:hAnsiTheme="minorHAnsi" w:cstheme="minorHAnsi"/>
                  <w:color w:val="000000" w:themeColor="text1"/>
                  <w:lang w:val="sv-FI"/>
                </w:rPr>
                <w:t>2</w:t>
              </w:r>
            </w:ins>
            <w:del w:id="298" w:author="Liis Moor" w:date="2024-04-18T16:49:00Z">
              <w:r w:rsidRPr="00773EF3" w:rsidDel="00B672C4">
                <w:rPr>
                  <w:rFonts w:asciiTheme="minorHAnsi" w:hAnsiTheme="minorHAnsi" w:cstheme="minorHAnsi"/>
                  <w:color w:val="000000" w:themeColor="text1"/>
                  <w:lang w:val="sv-FI"/>
                </w:rPr>
                <w:delText>1</w:delText>
              </w:r>
            </w:del>
            <w:r w:rsidR="00A67E6F" w:rsidRPr="00773EF3">
              <w:rPr>
                <w:rFonts w:asciiTheme="minorHAnsi" w:hAnsiTheme="minorHAnsi" w:cstheme="minorHAnsi"/>
                <w:color w:val="000000" w:themeColor="text1"/>
                <w:lang w:val="sv-FI"/>
              </w:rPr>
              <w:t xml:space="preserve"> </w:t>
            </w:r>
            <w:r w:rsidRPr="00773EF3">
              <w:rPr>
                <w:rFonts w:asciiTheme="minorHAnsi" w:hAnsiTheme="minorHAnsi" w:cstheme="minorHAnsi"/>
                <w:color w:val="000000" w:themeColor="text1"/>
                <w:lang w:val="sv-FI"/>
              </w:rPr>
              <w:t>000</w:t>
            </w:r>
            <w:r w:rsidR="00A67E6F" w:rsidRPr="00773EF3">
              <w:rPr>
                <w:rFonts w:asciiTheme="minorHAnsi" w:hAnsiTheme="minorHAnsi" w:cstheme="minorHAnsi"/>
                <w:color w:val="000000" w:themeColor="text1"/>
                <w:lang w:val="sv-FI"/>
              </w:rPr>
              <w:t>€</w:t>
            </w:r>
          </w:p>
          <w:p w14:paraId="754762E5" w14:textId="14196E7C" w:rsidR="00B96B44" w:rsidRPr="00773EF3" w:rsidRDefault="00DC6E6D" w:rsidP="002C4F6F">
            <w:pPr>
              <w:pStyle w:val="ListParagraph"/>
              <w:numPr>
                <w:ilvl w:val="0"/>
                <w:numId w:val="36"/>
              </w:numPr>
              <w:tabs>
                <w:tab w:val="left" w:pos="0"/>
              </w:tabs>
              <w:ind w:left="464" w:right="215" w:hanging="284"/>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 xml:space="preserve">Maksimaalne: </w:t>
            </w:r>
            <w:r w:rsidR="00E61DDC" w:rsidRPr="00773EF3">
              <w:rPr>
                <w:rFonts w:asciiTheme="minorHAnsi" w:hAnsiTheme="minorHAnsi" w:cstheme="minorHAnsi"/>
                <w:color w:val="000000" w:themeColor="text1"/>
                <w:lang w:val="sv-FI"/>
              </w:rPr>
              <w:t>6</w:t>
            </w:r>
            <w:r w:rsidR="00A67E6F" w:rsidRPr="00773EF3">
              <w:rPr>
                <w:rFonts w:asciiTheme="minorHAnsi" w:hAnsiTheme="minorHAnsi" w:cstheme="minorHAnsi"/>
                <w:color w:val="000000" w:themeColor="text1"/>
                <w:lang w:val="sv-FI"/>
              </w:rPr>
              <w:t> </w:t>
            </w:r>
            <w:r w:rsidR="00E61DDC" w:rsidRPr="00773EF3">
              <w:rPr>
                <w:rFonts w:asciiTheme="minorHAnsi" w:hAnsiTheme="minorHAnsi" w:cstheme="minorHAnsi"/>
                <w:color w:val="000000" w:themeColor="text1"/>
                <w:lang w:val="sv-FI"/>
              </w:rPr>
              <w:t>029</w:t>
            </w:r>
            <w:r w:rsidR="00A67E6F" w:rsidRPr="00773EF3">
              <w:rPr>
                <w:rFonts w:asciiTheme="minorHAnsi" w:hAnsiTheme="minorHAnsi" w:cstheme="minorHAnsi"/>
                <w:color w:val="000000" w:themeColor="text1"/>
                <w:lang w:val="sv-FI"/>
              </w:rPr>
              <w:t>€</w:t>
            </w:r>
            <w:ins w:id="299" w:author="Liis Moor" w:date="2024-04-18T16:49:00Z">
              <w:r w:rsidR="00B672C4">
                <w:rPr>
                  <w:rFonts w:asciiTheme="minorHAnsi" w:hAnsiTheme="minorHAnsi" w:cstheme="minorHAnsi"/>
                  <w:color w:val="000000" w:themeColor="text1"/>
                  <w:lang w:val="sv-FI"/>
                </w:rPr>
                <w:t>, suurprojektidel 12 058</w:t>
              </w:r>
              <w:r w:rsidR="00B672C4">
                <w:rPr>
                  <w:rStyle w:val="FootnoteReference"/>
                  <w:rFonts w:asciiTheme="minorHAnsi" w:hAnsiTheme="minorHAnsi" w:cstheme="minorHAnsi"/>
                  <w:color w:val="000000" w:themeColor="text1"/>
                  <w:lang w:val="sv-FI"/>
                </w:rPr>
                <w:footnoteReference w:id="22"/>
              </w:r>
            </w:ins>
          </w:p>
        </w:tc>
      </w:tr>
      <w:tr w:rsidR="00B96B44" w:rsidRPr="00773EF3" w14:paraId="7051F0F8" w14:textId="77777777" w:rsidTr="00396D38">
        <w:tc>
          <w:tcPr>
            <w:tcW w:w="2110" w:type="dxa"/>
          </w:tcPr>
          <w:p w14:paraId="6687A125" w14:textId="77777777" w:rsidR="00B96B44" w:rsidRPr="00773EF3" w:rsidRDefault="00B96B44" w:rsidP="00446294">
            <w:pPr>
              <w:rPr>
                <w:rFonts w:asciiTheme="minorHAnsi" w:hAnsiTheme="minorHAnsi" w:cstheme="minorHAnsi"/>
                <w:lang w:val="et-EE"/>
              </w:rPr>
            </w:pPr>
            <w:r w:rsidRPr="00773EF3">
              <w:rPr>
                <w:rFonts w:asciiTheme="minorHAnsi" w:hAnsiTheme="minorHAnsi" w:cstheme="minorHAnsi"/>
                <w:lang w:val="sv-FI"/>
              </w:rPr>
              <w:t>Toetuse määr</w:t>
            </w:r>
          </w:p>
        </w:tc>
        <w:tc>
          <w:tcPr>
            <w:tcW w:w="6420" w:type="dxa"/>
          </w:tcPr>
          <w:p w14:paraId="7C3DF7A2" w14:textId="01B8653D" w:rsidR="00B96B44" w:rsidRPr="00773EF3" w:rsidRDefault="00C820B3" w:rsidP="00026A5A">
            <w:pPr>
              <w:ind w:left="464" w:hanging="284"/>
              <w:rPr>
                <w:rFonts w:asciiTheme="minorHAnsi" w:hAnsiTheme="minorHAnsi" w:cstheme="minorHAnsi"/>
                <w:color w:val="000000" w:themeColor="text1"/>
              </w:rPr>
            </w:pPr>
            <w:r w:rsidRPr="00773EF3">
              <w:rPr>
                <w:rFonts w:asciiTheme="minorHAnsi" w:hAnsiTheme="minorHAnsi" w:cstheme="minorHAnsi"/>
                <w:color w:val="000000" w:themeColor="text1"/>
                <w:lang w:val="et-EE"/>
              </w:rPr>
              <w:t>100%</w:t>
            </w:r>
          </w:p>
        </w:tc>
      </w:tr>
      <w:tr w:rsidR="00B96B44" w:rsidRPr="00773EF3" w14:paraId="713E1167" w14:textId="77777777" w:rsidTr="00396D38">
        <w:tc>
          <w:tcPr>
            <w:tcW w:w="2110" w:type="dxa"/>
          </w:tcPr>
          <w:p w14:paraId="12964252" w14:textId="77777777" w:rsidR="00B96B44" w:rsidRPr="00773EF3" w:rsidRDefault="00B96B44" w:rsidP="00446294">
            <w:pPr>
              <w:rPr>
                <w:rFonts w:asciiTheme="minorHAnsi" w:hAnsiTheme="minorHAnsi" w:cstheme="minorHAnsi"/>
                <w:lang w:val="et-EE"/>
              </w:rPr>
            </w:pPr>
            <w:r w:rsidRPr="00773EF3">
              <w:rPr>
                <w:rFonts w:asciiTheme="minorHAnsi" w:hAnsiTheme="minorHAnsi" w:cstheme="minorHAnsi"/>
                <w:lang w:val="sv-FI"/>
              </w:rPr>
              <w:t>Väljundnäitajad</w:t>
            </w:r>
          </w:p>
        </w:tc>
        <w:tc>
          <w:tcPr>
            <w:tcW w:w="6420" w:type="dxa"/>
          </w:tcPr>
          <w:p w14:paraId="2CBA415E" w14:textId="77777777" w:rsidR="000F52E8" w:rsidRDefault="000F52E8" w:rsidP="000F52E8">
            <w:pPr>
              <w:pStyle w:val="ListParagraph"/>
              <w:numPr>
                <w:ilvl w:val="0"/>
                <w:numId w:val="37"/>
              </w:numPr>
              <w:ind w:left="464" w:hanging="284"/>
              <w:rPr>
                <w:ins w:id="301" w:author="Liis Moor" w:date="2024-04-18T16:50:00Z"/>
                <w:rFonts w:asciiTheme="minorHAnsi" w:hAnsiTheme="minorHAnsi" w:cstheme="minorHAnsi"/>
                <w:color w:val="000000" w:themeColor="text1"/>
                <w:lang w:val="et-EE"/>
              </w:rPr>
            </w:pPr>
            <w:ins w:id="302" w:author="Liis Moor" w:date="2024-04-18T16:50:00Z">
              <w:r>
                <w:rPr>
                  <w:rFonts w:asciiTheme="minorHAnsi" w:hAnsiTheme="minorHAnsi" w:cstheme="minorHAnsi"/>
                  <w:color w:val="000000" w:themeColor="text1"/>
                  <w:lang w:val="et-EE"/>
                </w:rPr>
                <w:t>Projekti t</w:t>
              </w:r>
            </w:ins>
            <w:r w:rsidR="00DC6E6D" w:rsidRPr="00773EF3">
              <w:rPr>
                <w:rFonts w:asciiTheme="minorHAnsi" w:hAnsiTheme="minorHAnsi" w:cstheme="minorHAnsi"/>
                <w:color w:val="000000" w:themeColor="text1"/>
                <w:lang w:val="et-EE"/>
              </w:rPr>
              <w:t>egevustes osalejate arv</w:t>
            </w:r>
          </w:p>
          <w:p w14:paraId="297B10BE" w14:textId="5BD24552" w:rsidR="000F52E8" w:rsidRPr="001E52CA" w:rsidRDefault="000F52E8" w:rsidP="000F52E8">
            <w:pPr>
              <w:pStyle w:val="ListParagraph"/>
              <w:numPr>
                <w:ilvl w:val="0"/>
                <w:numId w:val="37"/>
              </w:numPr>
              <w:ind w:left="464" w:hanging="284"/>
              <w:rPr>
                <w:rFonts w:asciiTheme="minorHAnsi" w:hAnsiTheme="minorHAnsi" w:cstheme="minorHAnsi"/>
                <w:color w:val="000000" w:themeColor="text1"/>
                <w:lang w:val="et-EE"/>
              </w:rPr>
            </w:pPr>
            <w:ins w:id="303" w:author="Liis Moor" w:date="2024-04-18T16:50:00Z">
              <w:r w:rsidRPr="001E52CA">
                <w:rPr>
                  <w:rFonts w:asciiTheme="minorHAnsi" w:hAnsiTheme="minorHAnsi" w:cstheme="minorHAnsi"/>
                  <w:color w:val="000000" w:themeColor="text1"/>
                  <w:lang w:val="et-EE"/>
                </w:rPr>
                <w:t>Ühiskondlikku teadlikkust ja kogukondade valmisolekut tõstvate projektide arv</w:t>
              </w:r>
            </w:ins>
          </w:p>
        </w:tc>
      </w:tr>
    </w:tbl>
    <w:p w14:paraId="10C8B15B" w14:textId="77777777" w:rsidR="003278B3" w:rsidRPr="00773EF3" w:rsidRDefault="003278B3" w:rsidP="003278B3">
      <w:pPr>
        <w:rPr>
          <w:rFonts w:asciiTheme="minorHAnsi" w:hAnsiTheme="minorHAnsi" w:cstheme="minorHAnsi"/>
          <w:lang w:val="et-EE"/>
        </w:rPr>
      </w:pPr>
    </w:p>
    <w:p w14:paraId="713D93B4" w14:textId="2FF47DDC" w:rsidR="008A48E1" w:rsidRPr="00773EF3" w:rsidRDefault="008A48E1" w:rsidP="008A48E1">
      <w:pPr>
        <w:pStyle w:val="Heading2"/>
        <w:rPr>
          <w:rFonts w:asciiTheme="minorHAnsi" w:hAnsiTheme="minorHAnsi" w:cstheme="minorHAnsi"/>
          <w:color w:val="C0504D" w:themeColor="accent2"/>
        </w:rPr>
      </w:pPr>
      <w:bookmarkStart w:id="304" w:name="_Toc136438871"/>
      <w:proofErr w:type="spellStart"/>
      <w:r w:rsidRPr="00773EF3">
        <w:rPr>
          <w:rFonts w:asciiTheme="minorHAnsi" w:hAnsiTheme="minorHAnsi" w:cstheme="minorHAnsi"/>
          <w:color w:val="C0504D" w:themeColor="accent2"/>
        </w:rPr>
        <w:t>Strateegia</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uuenduslikkus</w:t>
      </w:r>
      <w:proofErr w:type="spellEnd"/>
      <w:r w:rsidRPr="00773EF3">
        <w:rPr>
          <w:rFonts w:asciiTheme="minorHAnsi" w:hAnsiTheme="minorHAnsi" w:cstheme="minorHAnsi"/>
          <w:color w:val="C0504D" w:themeColor="accent2"/>
        </w:rPr>
        <w:t xml:space="preserve"> ja </w:t>
      </w:r>
      <w:proofErr w:type="spellStart"/>
      <w:r w:rsidRPr="00773EF3">
        <w:rPr>
          <w:rFonts w:asciiTheme="minorHAnsi" w:hAnsiTheme="minorHAnsi" w:cstheme="minorHAnsi"/>
          <w:color w:val="C0504D" w:themeColor="accent2"/>
        </w:rPr>
        <w:t>integreeritus</w:t>
      </w:r>
      <w:bookmarkEnd w:id="304"/>
      <w:proofErr w:type="spellEnd"/>
      <w:r w:rsidRPr="00773EF3">
        <w:rPr>
          <w:rFonts w:asciiTheme="minorHAnsi" w:hAnsiTheme="minorHAnsi" w:cstheme="minorHAnsi"/>
          <w:color w:val="C0504D" w:themeColor="accent2"/>
        </w:rPr>
        <w:t xml:space="preserve"> </w:t>
      </w:r>
    </w:p>
    <w:p w14:paraId="307BEEE1" w14:textId="71F5CFED" w:rsidR="00264F04" w:rsidRPr="00773EF3" w:rsidRDefault="0010715F" w:rsidP="00264F04">
      <w:pPr>
        <w:jc w:val="both"/>
        <w:rPr>
          <w:rFonts w:asciiTheme="minorHAnsi" w:hAnsiTheme="minorHAnsi" w:cstheme="minorHAnsi"/>
        </w:rPr>
      </w:pPr>
      <w:proofErr w:type="spellStart"/>
      <w:r w:rsidRPr="00773EF3">
        <w:rPr>
          <w:rFonts w:asciiTheme="minorHAnsi" w:hAnsiTheme="minorHAnsi" w:cstheme="minorHAnsi"/>
        </w:rPr>
        <w:t>Kodukant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Läänemaa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2024-2027 </w:t>
      </w:r>
      <w:proofErr w:type="spellStart"/>
      <w:r w:rsidRPr="00773EF3">
        <w:rPr>
          <w:rFonts w:asciiTheme="minorHAnsi" w:hAnsiTheme="minorHAnsi" w:cstheme="minorHAnsi"/>
        </w:rPr>
        <w:t>keskendub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sarnaselt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eelmisele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perioodile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kahele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strateegilisele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valdkonnale</w:t>
      </w:r>
      <w:proofErr w:type="spellEnd"/>
      <w:r w:rsidRPr="00773EF3">
        <w:rPr>
          <w:rFonts w:asciiTheme="minorHAnsi" w:hAnsiTheme="minorHAnsi" w:cstheme="minorHAnsi"/>
        </w:rPr>
        <w:t xml:space="preserve"> – </w:t>
      </w:r>
      <w:proofErr w:type="spellStart"/>
      <w:r w:rsidR="00264F04" w:rsidRPr="00773EF3">
        <w:rPr>
          <w:rFonts w:asciiTheme="minorHAnsi" w:hAnsiTheme="minorHAnsi" w:cstheme="minorHAnsi"/>
          <w:spacing w:val="-1"/>
        </w:rPr>
        <w:t>e</w:t>
      </w:r>
      <w:r w:rsidR="00264F04" w:rsidRPr="00773EF3">
        <w:rPr>
          <w:rFonts w:asciiTheme="minorHAnsi" w:hAnsiTheme="minorHAnsi" w:cstheme="minorHAnsi"/>
        </w:rPr>
        <w:t>t</w:t>
      </w:r>
      <w:r w:rsidR="00264F04" w:rsidRPr="00773EF3">
        <w:rPr>
          <w:rFonts w:asciiTheme="minorHAnsi" w:hAnsiTheme="minorHAnsi" w:cstheme="minorHAnsi"/>
          <w:spacing w:val="3"/>
        </w:rPr>
        <w:t>t</w:t>
      </w:r>
      <w:r w:rsidR="00264F04" w:rsidRPr="00773EF3">
        <w:rPr>
          <w:rFonts w:asciiTheme="minorHAnsi" w:hAnsiTheme="minorHAnsi" w:cstheme="minorHAnsi"/>
          <w:spacing w:val="-1"/>
        </w:rPr>
        <w:t>e</w:t>
      </w:r>
      <w:r w:rsidR="00264F04" w:rsidRPr="00773EF3">
        <w:rPr>
          <w:rFonts w:asciiTheme="minorHAnsi" w:hAnsiTheme="minorHAnsi" w:cstheme="minorHAnsi"/>
        </w:rPr>
        <w:t>võt</w:t>
      </w:r>
      <w:r w:rsidR="00264F04" w:rsidRPr="00773EF3">
        <w:rPr>
          <w:rFonts w:asciiTheme="minorHAnsi" w:hAnsiTheme="minorHAnsi" w:cstheme="minorHAnsi"/>
          <w:spacing w:val="1"/>
        </w:rPr>
        <w:t>l</w:t>
      </w:r>
      <w:r w:rsidR="00264F04" w:rsidRPr="00773EF3">
        <w:rPr>
          <w:rFonts w:asciiTheme="minorHAnsi" w:hAnsiTheme="minorHAnsi" w:cstheme="minorHAnsi"/>
        </w:rPr>
        <w:t>use</w:t>
      </w:r>
      <w:proofErr w:type="spellEnd"/>
      <w:r w:rsidR="00264F04" w:rsidRPr="00773EF3">
        <w:rPr>
          <w:rFonts w:asciiTheme="minorHAnsi" w:hAnsiTheme="minorHAnsi" w:cstheme="minorHAnsi"/>
          <w:spacing w:val="-8"/>
        </w:rPr>
        <w:t xml:space="preserve"> </w:t>
      </w:r>
      <w:r w:rsidR="00264F04" w:rsidRPr="00773EF3">
        <w:rPr>
          <w:rFonts w:asciiTheme="minorHAnsi" w:hAnsiTheme="minorHAnsi" w:cstheme="minorHAnsi"/>
        </w:rPr>
        <w:t xml:space="preserve">ja </w:t>
      </w:r>
      <w:proofErr w:type="spellStart"/>
      <w:r w:rsidR="00264F04" w:rsidRPr="00773EF3">
        <w:rPr>
          <w:rFonts w:asciiTheme="minorHAnsi" w:hAnsiTheme="minorHAnsi" w:cstheme="minorHAnsi"/>
          <w:spacing w:val="-1"/>
        </w:rPr>
        <w:t>e</w:t>
      </w:r>
      <w:r w:rsidR="00264F04" w:rsidRPr="00773EF3">
        <w:rPr>
          <w:rFonts w:asciiTheme="minorHAnsi" w:hAnsiTheme="minorHAnsi" w:cstheme="minorHAnsi"/>
        </w:rPr>
        <w:t>lukeskkonna</w:t>
      </w:r>
      <w:proofErr w:type="spellEnd"/>
      <w:r w:rsidR="00264F04" w:rsidRPr="00773EF3">
        <w:rPr>
          <w:rFonts w:asciiTheme="minorHAnsi" w:hAnsiTheme="minorHAnsi" w:cstheme="minorHAnsi"/>
        </w:rPr>
        <w:t xml:space="preserve"> </w:t>
      </w:r>
      <w:r w:rsidR="00264F04" w:rsidRPr="00773EF3">
        <w:rPr>
          <w:rFonts w:asciiTheme="minorHAnsi" w:hAnsiTheme="minorHAnsi" w:cstheme="minorHAnsi"/>
          <w:spacing w:val="2"/>
          <w:lang w:val="et-EE"/>
        </w:rPr>
        <w:t>arendam</w:t>
      </w:r>
      <w:r w:rsidRPr="00773EF3">
        <w:rPr>
          <w:rFonts w:asciiTheme="minorHAnsi" w:hAnsiTheme="minorHAnsi" w:cstheme="minorHAnsi"/>
          <w:spacing w:val="2"/>
          <w:lang w:val="et-EE"/>
        </w:rPr>
        <w:t>isele</w:t>
      </w:r>
      <w:r w:rsidR="00264F04" w:rsidRPr="00773EF3">
        <w:rPr>
          <w:rFonts w:asciiTheme="minorHAnsi" w:hAnsiTheme="minorHAnsi" w:cstheme="minorHAnsi"/>
        </w:rPr>
        <w:t>.</w:t>
      </w:r>
      <w:r w:rsidR="00264F04" w:rsidRPr="00773EF3">
        <w:rPr>
          <w:rFonts w:asciiTheme="minorHAnsi" w:hAnsiTheme="minorHAnsi" w:cstheme="minorHAnsi"/>
          <w:spacing w:val="1"/>
        </w:rPr>
        <w:t xml:space="preserve"> </w:t>
      </w:r>
      <w:proofErr w:type="spellStart"/>
      <w:r w:rsidR="00264F04" w:rsidRPr="00773EF3">
        <w:rPr>
          <w:rFonts w:asciiTheme="minorHAnsi" w:hAnsiTheme="minorHAnsi" w:cstheme="minorHAnsi"/>
        </w:rPr>
        <w:t>Kummal</w:t>
      </w:r>
      <w:r w:rsidR="00264F04" w:rsidRPr="00773EF3">
        <w:rPr>
          <w:rFonts w:asciiTheme="minorHAnsi" w:hAnsiTheme="minorHAnsi" w:cstheme="minorHAnsi"/>
          <w:spacing w:val="1"/>
        </w:rPr>
        <w:t>e</w:t>
      </w:r>
      <w:r w:rsidR="00264F04" w:rsidRPr="00773EF3">
        <w:rPr>
          <w:rFonts w:asciiTheme="minorHAnsi" w:hAnsiTheme="minorHAnsi" w:cstheme="minorHAnsi"/>
          <w:spacing w:val="-2"/>
        </w:rPr>
        <w:t>g</w:t>
      </w:r>
      <w:r w:rsidR="00264F04" w:rsidRPr="00773EF3">
        <w:rPr>
          <w:rFonts w:asciiTheme="minorHAnsi" w:hAnsiTheme="minorHAnsi" w:cstheme="minorHAnsi"/>
        </w:rPr>
        <w:t>i</w:t>
      </w:r>
      <w:proofErr w:type="spellEnd"/>
      <w:r w:rsidR="00264F04" w:rsidRPr="00773EF3">
        <w:rPr>
          <w:rFonts w:asciiTheme="minorHAnsi" w:hAnsiTheme="minorHAnsi" w:cstheme="minorHAnsi"/>
          <w:spacing w:val="2"/>
        </w:rPr>
        <w:t xml:space="preserve"> </w:t>
      </w:r>
      <w:proofErr w:type="spellStart"/>
      <w:r w:rsidR="00264F04" w:rsidRPr="00773EF3">
        <w:rPr>
          <w:rFonts w:asciiTheme="minorHAnsi" w:hAnsiTheme="minorHAnsi" w:cstheme="minorHAnsi"/>
        </w:rPr>
        <w:t>v</w:t>
      </w:r>
      <w:r w:rsidR="00264F04" w:rsidRPr="00773EF3">
        <w:rPr>
          <w:rFonts w:asciiTheme="minorHAnsi" w:hAnsiTheme="minorHAnsi" w:cstheme="minorHAnsi"/>
          <w:spacing w:val="-1"/>
        </w:rPr>
        <w:t>a</w:t>
      </w:r>
      <w:r w:rsidR="00264F04" w:rsidRPr="00773EF3">
        <w:rPr>
          <w:rFonts w:asciiTheme="minorHAnsi" w:hAnsiTheme="minorHAnsi" w:cstheme="minorHAnsi"/>
          <w:spacing w:val="3"/>
        </w:rPr>
        <w:t>l</w:t>
      </w:r>
      <w:r w:rsidR="00264F04" w:rsidRPr="00773EF3">
        <w:rPr>
          <w:rFonts w:asciiTheme="minorHAnsi" w:hAnsiTheme="minorHAnsi" w:cstheme="minorHAnsi"/>
        </w:rPr>
        <w:t>dkonn</w:t>
      </w:r>
      <w:r w:rsidR="00264F04" w:rsidRPr="00773EF3">
        <w:rPr>
          <w:rFonts w:asciiTheme="minorHAnsi" w:hAnsiTheme="minorHAnsi" w:cstheme="minorHAnsi"/>
          <w:spacing w:val="-1"/>
        </w:rPr>
        <w:t>a</w:t>
      </w:r>
      <w:r w:rsidR="00264F04" w:rsidRPr="00773EF3">
        <w:rPr>
          <w:rFonts w:asciiTheme="minorHAnsi" w:hAnsiTheme="minorHAnsi" w:cstheme="minorHAnsi"/>
        </w:rPr>
        <w:t>le</w:t>
      </w:r>
      <w:proofErr w:type="spellEnd"/>
      <w:r w:rsidR="00264F04" w:rsidRPr="00773EF3">
        <w:rPr>
          <w:rFonts w:asciiTheme="minorHAnsi" w:hAnsiTheme="minorHAnsi" w:cstheme="minorHAnsi"/>
          <w:spacing w:val="1"/>
        </w:rPr>
        <w:t xml:space="preserve"> </w:t>
      </w:r>
      <w:r w:rsidR="00F0205B" w:rsidRPr="00773EF3">
        <w:rPr>
          <w:rFonts w:asciiTheme="minorHAnsi" w:hAnsiTheme="minorHAnsi" w:cstheme="minorHAnsi"/>
        </w:rPr>
        <w:t xml:space="preserve">on </w:t>
      </w:r>
      <w:proofErr w:type="spellStart"/>
      <w:r w:rsidR="00F0205B" w:rsidRPr="00773EF3">
        <w:rPr>
          <w:rFonts w:asciiTheme="minorHAnsi" w:hAnsiTheme="minorHAnsi" w:cstheme="minorHAnsi"/>
        </w:rPr>
        <w:t>seatud</w:t>
      </w:r>
      <w:proofErr w:type="spellEnd"/>
      <w:r w:rsidR="00F0205B" w:rsidRPr="00773EF3">
        <w:rPr>
          <w:rFonts w:asciiTheme="minorHAnsi" w:hAnsiTheme="minorHAnsi" w:cstheme="minorHAnsi"/>
        </w:rPr>
        <w:t xml:space="preserve"> </w:t>
      </w:r>
      <w:proofErr w:type="spellStart"/>
      <w:r w:rsidR="00F0205B" w:rsidRPr="00773EF3">
        <w:rPr>
          <w:rFonts w:asciiTheme="minorHAnsi" w:hAnsiTheme="minorHAnsi" w:cstheme="minorHAnsi"/>
        </w:rPr>
        <w:t>strateegilised</w:t>
      </w:r>
      <w:proofErr w:type="spellEnd"/>
      <w:r w:rsidR="00F0205B" w:rsidRPr="00773EF3">
        <w:rPr>
          <w:rFonts w:asciiTheme="minorHAnsi" w:hAnsiTheme="minorHAnsi" w:cstheme="minorHAnsi"/>
        </w:rPr>
        <w:t xml:space="preserve"> </w:t>
      </w:r>
      <w:proofErr w:type="spellStart"/>
      <w:r w:rsidR="00F0205B" w:rsidRPr="00773EF3">
        <w:rPr>
          <w:rFonts w:asciiTheme="minorHAnsi" w:hAnsiTheme="minorHAnsi" w:cstheme="minorHAnsi"/>
        </w:rPr>
        <w:t>eesmärgid</w:t>
      </w:r>
      <w:proofErr w:type="spellEnd"/>
      <w:r w:rsidR="00264F04" w:rsidRPr="00773EF3">
        <w:rPr>
          <w:rFonts w:asciiTheme="minorHAnsi" w:hAnsiTheme="minorHAnsi" w:cstheme="minorHAnsi"/>
          <w:spacing w:val="3"/>
        </w:rPr>
        <w:t xml:space="preserve">, </w:t>
      </w:r>
      <w:r w:rsidR="00264F04" w:rsidRPr="00773EF3">
        <w:rPr>
          <w:rFonts w:asciiTheme="minorHAnsi" w:hAnsiTheme="minorHAnsi" w:cstheme="minorHAnsi"/>
        </w:rPr>
        <w:t>mis on</w:t>
      </w:r>
      <w:r w:rsidR="00264F04" w:rsidRPr="00773EF3">
        <w:rPr>
          <w:rFonts w:asciiTheme="minorHAnsi" w:hAnsiTheme="minorHAnsi" w:cstheme="minorHAnsi"/>
          <w:spacing w:val="-10"/>
        </w:rPr>
        <w:t xml:space="preserve"> </w:t>
      </w:r>
      <w:proofErr w:type="spellStart"/>
      <w:r w:rsidR="00264F04" w:rsidRPr="00773EF3">
        <w:rPr>
          <w:rFonts w:asciiTheme="minorHAnsi" w:hAnsiTheme="minorHAnsi" w:cstheme="minorHAnsi"/>
          <w:spacing w:val="2"/>
        </w:rPr>
        <w:t>s</w:t>
      </w:r>
      <w:r w:rsidR="00264F04" w:rsidRPr="00773EF3">
        <w:rPr>
          <w:rFonts w:asciiTheme="minorHAnsi" w:hAnsiTheme="minorHAnsi" w:cstheme="minorHAnsi"/>
        </w:rPr>
        <w:t>uun</w:t>
      </w:r>
      <w:r w:rsidR="00264F04" w:rsidRPr="00773EF3">
        <w:rPr>
          <w:rFonts w:asciiTheme="minorHAnsi" w:hAnsiTheme="minorHAnsi" w:cstheme="minorHAnsi"/>
          <w:spacing w:val="-1"/>
        </w:rPr>
        <w:t>a</w:t>
      </w:r>
      <w:r w:rsidR="00264F04" w:rsidRPr="00773EF3">
        <w:rPr>
          <w:rFonts w:asciiTheme="minorHAnsi" w:hAnsiTheme="minorHAnsi" w:cstheme="minorHAnsi"/>
        </w:rPr>
        <w:t>tud</w:t>
      </w:r>
      <w:proofErr w:type="spellEnd"/>
      <w:r w:rsidR="00264F04" w:rsidRPr="00773EF3">
        <w:rPr>
          <w:rFonts w:asciiTheme="minorHAnsi" w:hAnsiTheme="minorHAnsi" w:cstheme="minorHAnsi"/>
          <w:spacing w:val="-9"/>
        </w:rPr>
        <w:t xml:space="preserve"> </w:t>
      </w:r>
      <w:proofErr w:type="spellStart"/>
      <w:r w:rsidR="00264F04" w:rsidRPr="00773EF3">
        <w:rPr>
          <w:rFonts w:asciiTheme="minorHAnsi" w:hAnsiTheme="minorHAnsi" w:cstheme="minorHAnsi"/>
        </w:rPr>
        <w:t>pi</w:t>
      </w:r>
      <w:r w:rsidR="00264F04" w:rsidRPr="00773EF3">
        <w:rPr>
          <w:rFonts w:asciiTheme="minorHAnsi" w:hAnsiTheme="minorHAnsi" w:cstheme="minorHAnsi"/>
          <w:spacing w:val="1"/>
        </w:rPr>
        <w:t>i</w:t>
      </w:r>
      <w:r w:rsidR="00264F04" w:rsidRPr="00773EF3">
        <w:rPr>
          <w:rFonts w:asciiTheme="minorHAnsi" w:hAnsiTheme="minorHAnsi" w:cstheme="minorHAnsi"/>
        </w:rPr>
        <w:t>rkon</w:t>
      </w:r>
      <w:r w:rsidR="00264F04" w:rsidRPr="00773EF3">
        <w:rPr>
          <w:rFonts w:asciiTheme="minorHAnsi" w:hAnsiTheme="minorHAnsi" w:cstheme="minorHAnsi"/>
          <w:spacing w:val="-1"/>
        </w:rPr>
        <w:t>n</w:t>
      </w:r>
      <w:r w:rsidR="00264F04" w:rsidRPr="00773EF3">
        <w:rPr>
          <w:rFonts w:asciiTheme="minorHAnsi" w:hAnsiTheme="minorHAnsi" w:cstheme="minorHAnsi"/>
        </w:rPr>
        <w:t>a</w:t>
      </w:r>
      <w:proofErr w:type="spellEnd"/>
      <w:r w:rsidR="00264F04" w:rsidRPr="00773EF3">
        <w:rPr>
          <w:rFonts w:asciiTheme="minorHAnsi" w:hAnsiTheme="minorHAnsi" w:cstheme="minorHAnsi"/>
          <w:spacing w:val="-11"/>
        </w:rPr>
        <w:t xml:space="preserve"> </w:t>
      </w:r>
      <w:proofErr w:type="spellStart"/>
      <w:r w:rsidR="00264F04" w:rsidRPr="00773EF3">
        <w:rPr>
          <w:rFonts w:asciiTheme="minorHAnsi" w:hAnsiTheme="minorHAnsi" w:cstheme="minorHAnsi"/>
          <w:spacing w:val="-1"/>
        </w:rPr>
        <w:t>e</w:t>
      </w:r>
      <w:r w:rsidR="00264F04" w:rsidRPr="00773EF3">
        <w:rPr>
          <w:rFonts w:asciiTheme="minorHAnsi" w:hAnsiTheme="minorHAnsi" w:cstheme="minorHAnsi"/>
        </w:rPr>
        <w:t>ri</w:t>
      </w:r>
      <w:r w:rsidR="00264F04" w:rsidRPr="00773EF3">
        <w:rPr>
          <w:rFonts w:asciiTheme="minorHAnsi" w:hAnsiTheme="minorHAnsi" w:cstheme="minorHAnsi"/>
          <w:spacing w:val="2"/>
        </w:rPr>
        <w:t>p</w:t>
      </w:r>
      <w:r w:rsidR="00264F04" w:rsidRPr="00773EF3">
        <w:rPr>
          <w:rFonts w:asciiTheme="minorHAnsi" w:hAnsiTheme="minorHAnsi" w:cstheme="minorHAnsi"/>
          <w:spacing w:val="-1"/>
        </w:rPr>
        <w:t>ä</w:t>
      </w:r>
      <w:r w:rsidR="00264F04" w:rsidRPr="00773EF3">
        <w:rPr>
          <w:rFonts w:asciiTheme="minorHAnsi" w:hAnsiTheme="minorHAnsi" w:cstheme="minorHAnsi"/>
          <w:spacing w:val="1"/>
        </w:rPr>
        <w:t>r</w:t>
      </w:r>
      <w:r w:rsidR="00264F04" w:rsidRPr="00773EF3">
        <w:rPr>
          <w:rFonts w:asciiTheme="minorHAnsi" w:hAnsiTheme="minorHAnsi" w:cstheme="minorHAnsi"/>
        </w:rPr>
        <w:t>a</w:t>
      </w:r>
      <w:proofErr w:type="spellEnd"/>
      <w:r w:rsidR="00264F04" w:rsidRPr="00773EF3">
        <w:rPr>
          <w:rFonts w:asciiTheme="minorHAnsi" w:hAnsiTheme="minorHAnsi" w:cstheme="minorHAnsi"/>
          <w:spacing w:val="-11"/>
        </w:rPr>
        <w:t xml:space="preserve"> </w:t>
      </w:r>
      <w:proofErr w:type="spellStart"/>
      <w:r w:rsidR="00264F04" w:rsidRPr="00773EF3">
        <w:rPr>
          <w:rFonts w:asciiTheme="minorHAnsi" w:hAnsiTheme="minorHAnsi" w:cstheme="minorHAnsi"/>
          <w:spacing w:val="-1"/>
        </w:rPr>
        <w:t>a</w:t>
      </w:r>
      <w:r w:rsidR="00264F04" w:rsidRPr="00773EF3">
        <w:rPr>
          <w:rFonts w:asciiTheme="minorHAnsi" w:hAnsiTheme="minorHAnsi" w:cstheme="minorHAnsi"/>
          <w:spacing w:val="1"/>
        </w:rPr>
        <w:t>r</w:t>
      </w:r>
      <w:r w:rsidR="00264F04" w:rsidRPr="00773EF3">
        <w:rPr>
          <w:rFonts w:asciiTheme="minorHAnsi" w:hAnsiTheme="minorHAnsi" w:cstheme="minorHAnsi"/>
          <w:spacing w:val="-1"/>
        </w:rPr>
        <w:t>e</w:t>
      </w:r>
      <w:r w:rsidR="00264F04" w:rsidRPr="00773EF3">
        <w:rPr>
          <w:rFonts w:asciiTheme="minorHAnsi" w:hAnsiTheme="minorHAnsi" w:cstheme="minorHAnsi"/>
        </w:rPr>
        <w:t>nd</w:t>
      </w:r>
      <w:r w:rsidR="00264F04" w:rsidRPr="00773EF3">
        <w:rPr>
          <w:rFonts w:asciiTheme="minorHAnsi" w:hAnsiTheme="minorHAnsi" w:cstheme="minorHAnsi"/>
          <w:spacing w:val="-1"/>
        </w:rPr>
        <w:t>a</w:t>
      </w:r>
      <w:r w:rsidR="00264F04" w:rsidRPr="00773EF3">
        <w:rPr>
          <w:rFonts w:asciiTheme="minorHAnsi" w:hAnsiTheme="minorHAnsi" w:cstheme="minorHAnsi"/>
        </w:rPr>
        <w:t>m</w:t>
      </w:r>
      <w:r w:rsidR="00264F04" w:rsidRPr="00773EF3">
        <w:rPr>
          <w:rFonts w:asciiTheme="minorHAnsi" w:hAnsiTheme="minorHAnsi" w:cstheme="minorHAnsi"/>
          <w:spacing w:val="1"/>
        </w:rPr>
        <w:t>i</w:t>
      </w:r>
      <w:r w:rsidR="00264F04" w:rsidRPr="00773EF3">
        <w:rPr>
          <w:rFonts w:asciiTheme="minorHAnsi" w:hAnsiTheme="minorHAnsi" w:cstheme="minorHAnsi"/>
        </w:rPr>
        <w:t>s</w:t>
      </w:r>
      <w:r w:rsidR="00264F04" w:rsidRPr="00773EF3">
        <w:rPr>
          <w:rFonts w:asciiTheme="minorHAnsi" w:hAnsiTheme="minorHAnsi" w:cstheme="minorHAnsi"/>
          <w:spacing w:val="-1"/>
        </w:rPr>
        <w:t>e</w:t>
      </w:r>
      <w:r w:rsidR="00264F04" w:rsidRPr="00773EF3">
        <w:rPr>
          <w:rFonts w:asciiTheme="minorHAnsi" w:hAnsiTheme="minorHAnsi" w:cstheme="minorHAnsi"/>
        </w:rPr>
        <w:t>le</w:t>
      </w:r>
      <w:proofErr w:type="spellEnd"/>
      <w:r w:rsidR="00264F04" w:rsidRPr="00773EF3">
        <w:rPr>
          <w:rFonts w:asciiTheme="minorHAnsi" w:hAnsiTheme="minorHAnsi" w:cstheme="minorHAnsi"/>
        </w:rPr>
        <w:t xml:space="preserve"> ja </w:t>
      </w:r>
      <w:proofErr w:type="spellStart"/>
      <w:r w:rsidR="00264F04" w:rsidRPr="00773EF3">
        <w:rPr>
          <w:rFonts w:asciiTheme="minorHAnsi" w:hAnsiTheme="minorHAnsi" w:cstheme="minorHAnsi"/>
        </w:rPr>
        <w:t>selleks</w:t>
      </w:r>
      <w:proofErr w:type="spellEnd"/>
      <w:r w:rsidR="00264F04" w:rsidRPr="00773EF3">
        <w:rPr>
          <w:rFonts w:asciiTheme="minorHAnsi" w:hAnsiTheme="minorHAnsi" w:cstheme="minorHAnsi"/>
        </w:rPr>
        <w:t xml:space="preserve"> </w:t>
      </w:r>
      <w:proofErr w:type="spellStart"/>
      <w:r w:rsidR="00264F04" w:rsidRPr="00773EF3">
        <w:rPr>
          <w:rFonts w:asciiTheme="minorHAnsi" w:hAnsiTheme="minorHAnsi" w:cstheme="minorHAnsi"/>
        </w:rPr>
        <w:t>v</w:t>
      </w:r>
      <w:r w:rsidR="00264F04" w:rsidRPr="00773EF3">
        <w:rPr>
          <w:rFonts w:asciiTheme="minorHAnsi" w:hAnsiTheme="minorHAnsi" w:cstheme="minorHAnsi"/>
          <w:spacing w:val="-1"/>
        </w:rPr>
        <w:t>a</w:t>
      </w:r>
      <w:r w:rsidR="00264F04" w:rsidRPr="00773EF3">
        <w:rPr>
          <w:rFonts w:asciiTheme="minorHAnsi" w:hAnsiTheme="minorHAnsi" w:cstheme="minorHAnsi"/>
        </w:rPr>
        <w:t>jalike</w:t>
      </w:r>
      <w:proofErr w:type="spellEnd"/>
      <w:r w:rsidR="00264F04" w:rsidRPr="00773EF3">
        <w:rPr>
          <w:rFonts w:asciiTheme="minorHAnsi" w:hAnsiTheme="minorHAnsi" w:cstheme="minorHAnsi"/>
          <w:spacing w:val="1"/>
        </w:rPr>
        <w:t xml:space="preserve"> </w:t>
      </w:r>
      <w:proofErr w:type="spellStart"/>
      <w:r w:rsidR="00264F04" w:rsidRPr="00773EF3">
        <w:rPr>
          <w:rFonts w:asciiTheme="minorHAnsi" w:hAnsiTheme="minorHAnsi" w:cstheme="minorHAnsi"/>
          <w:spacing w:val="-1"/>
        </w:rPr>
        <w:t>ee</w:t>
      </w:r>
      <w:r w:rsidR="00264F04" w:rsidRPr="00773EF3">
        <w:rPr>
          <w:rFonts w:asciiTheme="minorHAnsi" w:hAnsiTheme="minorHAnsi" w:cstheme="minorHAnsi"/>
        </w:rPr>
        <w:t>l</w:t>
      </w:r>
      <w:r w:rsidR="00264F04" w:rsidRPr="00773EF3">
        <w:rPr>
          <w:rFonts w:asciiTheme="minorHAnsi" w:hAnsiTheme="minorHAnsi" w:cstheme="minorHAnsi"/>
          <w:spacing w:val="1"/>
        </w:rPr>
        <w:t>t</w:t>
      </w:r>
      <w:r w:rsidR="00264F04" w:rsidRPr="00773EF3">
        <w:rPr>
          <w:rFonts w:asciiTheme="minorHAnsi" w:hAnsiTheme="minorHAnsi" w:cstheme="minorHAnsi"/>
        </w:rPr>
        <w:t>in</w:t>
      </w:r>
      <w:r w:rsidR="00264F04" w:rsidRPr="00773EF3">
        <w:rPr>
          <w:rFonts w:asciiTheme="minorHAnsi" w:hAnsiTheme="minorHAnsi" w:cstheme="minorHAnsi"/>
          <w:spacing w:val="-2"/>
        </w:rPr>
        <w:t>g</w:t>
      </w:r>
      <w:r w:rsidR="00264F04" w:rsidRPr="00773EF3">
        <w:rPr>
          <w:rFonts w:asciiTheme="minorHAnsi" w:hAnsiTheme="minorHAnsi" w:cstheme="minorHAnsi"/>
        </w:rPr>
        <w:t>i</w:t>
      </w:r>
      <w:r w:rsidR="00264F04" w:rsidRPr="00773EF3">
        <w:rPr>
          <w:rFonts w:asciiTheme="minorHAnsi" w:hAnsiTheme="minorHAnsi" w:cstheme="minorHAnsi"/>
          <w:spacing w:val="1"/>
        </w:rPr>
        <w:t>m</w:t>
      </w:r>
      <w:r w:rsidR="00264F04" w:rsidRPr="00773EF3">
        <w:rPr>
          <w:rFonts w:asciiTheme="minorHAnsi" w:hAnsiTheme="minorHAnsi" w:cstheme="minorHAnsi"/>
        </w:rPr>
        <w:t>uste</w:t>
      </w:r>
      <w:proofErr w:type="spellEnd"/>
      <w:r w:rsidR="00264F04" w:rsidRPr="00773EF3">
        <w:rPr>
          <w:rFonts w:asciiTheme="minorHAnsi" w:hAnsiTheme="minorHAnsi" w:cstheme="minorHAnsi"/>
          <w:spacing w:val="3"/>
        </w:rPr>
        <w:t xml:space="preserve"> </w:t>
      </w:r>
      <w:proofErr w:type="spellStart"/>
      <w:r w:rsidR="00264F04" w:rsidRPr="00773EF3">
        <w:rPr>
          <w:rFonts w:asciiTheme="minorHAnsi" w:hAnsiTheme="minorHAnsi" w:cstheme="minorHAnsi"/>
        </w:rPr>
        <w:t>loo</w:t>
      </w:r>
      <w:r w:rsidR="00264F04" w:rsidRPr="00773EF3">
        <w:rPr>
          <w:rFonts w:asciiTheme="minorHAnsi" w:hAnsiTheme="minorHAnsi" w:cstheme="minorHAnsi"/>
          <w:spacing w:val="1"/>
        </w:rPr>
        <w:t>m</w:t>
      </w:r>
      <w:r w:rsidR="00264F04" w:rsidRPr="00773EF3">
        <w:rPr>
          <w:rFonts w:asciiTheme="minorHAnsi" w:hAnsiTheme="minorHAnsi" w:cstheme="minorHAnsi"/>
        </w:rPr>
        <w:t>isele</w:t>
      </w:r>
      <w:proofErr w:type="spellEnd"/>
      <w:r w:rsidR="00264F04" w:rsidRPr="00773EF3">
        <w:rPr>
          <w:rFonts w:asciiTheme="minorHAnsi" w:hAnsiTheme="minorHAnsi" w:cstheme="minorHAnsi"/>
          <w:lang w:val="et-EE"/>
        </w:rPr>
        <w:t xml:space="preserve">. </w:t>
      </w:r>
    </w:p>
    <w:p w14:paraId="4FD7745B" w14:textId="77777777" w:rsidR="0010715F" w:rsidRPr="00773EF3" w:rsidRDefault="0010715F" w:rsidP="00264F04">
      <w:pPr>
        <w:jc w:val="both"/>
        <w:rPr>
          <w:rFonts w:asciiTheme="minorHAnsi" w:hAnsiTheme="minorHAnsi" w:cstheme="minorHAnsi"/>
          <w:sz w:val="26"/>
          <w:szCs w:val="26"/>
        </w:rPr>
      </w:pPr>
    </w:p>
    <w:p w14:paraId="023C3C9F" w14:textId="6CAAE2B7" w:rsidR="00264F04" w:rsidRPr="00773EF3" w:rsidRDefault="00264F04" w:rsidP="00264F04">
      <w:pPr>
        <w:jc w:val="both"/>
        <w:rPr>
          <w:rFonts w:asciiTheme="minorHAnsi" w:hAnsiTheme="minorHAnsi" w:cstheme="minorHAnsi"/>
          <w:spacing w:val="2"/>
        </w:rPr>
      </w:pPr>
      <w:proofErr w:type="spellStart"/>
      <w:r w:rsidRPr="00773EF3">
        <w:rPr>
          <w:rFonts w:asciiTheme="minorHAnsi" w:hAnsiTheme="minorHAnsi" w:cstheme="minorHAnsi"/>
        </w:rPr>
        <w:t>Kolmand</w:t>
      </w:r>
      <w:r w:rsidRPr="00773EF3">
        <w:rPr>
          <w:rFonts w:asciiTheme="minorHAnsi" w:hAnsiTheme="minorHAnsi" w:cstheme="minorHAnsi"/>
          <w:spacing w:val="-1"/>
        </w:rPr>
        <w:t>a</w:t>
      </w:r>
      <w:r w:rsidRPr="00773EF3">
        <w:rPr>
          <w:rFonts w:asciiTheme="minorHAnsi" w:hAnsiTheme="minorHAnsi" w:cstheme="minorHAnsi"/>
        </w:rPr>
        <w:t>ks</w:t>
      </w:r>
      <w:proofErr w:type="spellEnd"/>
      <w:r w:rsidR="00A67E6F" w:rsidRPr="00773EF3">
        <w:rPr>
          <w:rFonts w:asciiTheme="minorHAnsi" w:hAnsiTheme="minorHAnsi" w:cstheme="minorHAnsi"/>
        </w:rPr>
        <w:t>,</w:t>
      </w:r>
      <w:r w:rsidRPr="00773EF3">
        <w:rPr>
          <w:rFonts w:asciiTheme="minorHAnsi" w:hAnsiTheme="minorHAnsi" w:cstheme="minorHAnsi"/>
          <w:spacing w:val="1"/>
        </w:rPr>
        <w:t xml:space="preserve"> </w:t>
      </w:r>
      <w:proofErr w:type="spellStart"/>
      <w:r w:rsidRPr="00773EF3">
        <w:rPr>
          <w:rFonts w:asciiTheme="minorHAnsi" w:hAnsiTheme="minorHAnsi" w:cstheme="minorHAnsi"/>
        </w:rPr>
        <w:t>nn</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spacing w:val="3"/>
        </w:rPr>
        <w:t>t</w:t>
      </w:r>
      <w:r w:rsidRPr="00773EF3">
        <w:rPr>
          <w:rFonts w:asciiTheme="minorHAnsi" w:hAnsiTheme="minorHAnsi" w:cstheme="minorHAnsi"/>
          <w:spacing w:val="-1"/>
        </w:rPr>
        <w:t>ä</w:t>
      </w:r>
      <w:r w:rsidRPr="00773EF3">
        <w:rPr>
          <w:rFonts w:asciiTheme="minorHAnsi" w:hAnsiTheme="minorHAnsi" w:cstheme="minorHAnsi"/>
        </w:rPr>
        <w:t>iend</w:t>
      </w:r>
      <w:r w:rsidRPr="00773EF3">
        <w:rPr>
          <w:rFonts w:asciiTheme="minorHAnsi" w:hAnsiTheme="minorHAnsi" w:cstheme="minorHAnsi"/>
          <w:spacing w:val="-1"/>
        </w:rPr>
        <w:t>a</w:t>
      </w:r>
      <w:r w:rsidRPr="00773EF3">
        <w:rPr>
          <w:rFonts w:asciiTheme="minorHAnsi" w:hAnsiTheme="minorHAnsi" w:cstheme="minorHAnsi"/>
          <w:spacing w:val="2"/>
        </w:rPr>
        <w:t>v</w:t>
      </w:r>
      <w:r w:rsidRPr="00773EF3">
        <w:rPr>
          <w:rFonts w:asciiTheme="minorHAnsi" w:hAnsiTheme="minorHAnsi" w:cstheme="minorHAnsi"/>
          <w:spacing w:val="-1"/>
        </w:rPr>
        <w:t>a</w:t>
      </w:r>
      <w:r w:rsidRPr="00773EF3">
        <w:rPr>
          <w:rFonts w:asciiTheme="minorHAnsi" w:hAnsiTheme="minorHAnsi" w:cstheme="minorHAnsi"/>
        </w:rPr>
        <w:t>ks</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rPr>
        <w:t>str</w:t>
      </w:r>
      <w:r w:rsidRPr="00773EF3">
        <w:rPr>
          <w:rFonts w:asciiTheme="minorHAnsi" w:hAnsiTheme="minorHAnsi" w:cstheme="minorHAnsi"/>
          <w:spacing w:val="-1"/>
        </w:rPr>
        <w:t>a</w:t>
      </w:r>
      <w:r w:rsidRPr="00773EF3">
        <w:rPr>
          <w:rFonts w:asciiTheme="minorHAnsi" w:hAnsiTheme="minorHAnsi" w:cstheme="minorHAnsi"/>
        </w:rPr>
        <w:t>t</w:t>
      </w:r>
      <w:r w:rsidRPr="00773EF3">
        <w:rPr>
          <w:rFonts w:asciiTheme="minorHAnsi" w:hAnsiTheme="minorHAnsi" w:cstheme="minorHAnsi"/>
          <w:spacing w:val="2"/>
        </w:rPr>
        <w:t>e</w:t>
      </w:r>
      <w:r w:rsidRPr="00773EF3">
        <w:rPr>
          <w:rFonts w:asciiTheme="minorHAnsi" w:hAnsiTheme="minorHAnsi" w:cstheme="minorHAnsi"/>
          <w:spacing w:val="1"/>
        </w:rPr>
        <w:t>e</w:t>
      </w:r>
      <w:r w:rsidRPr="00773EF3">
        <w:rPr>
          <w:rFonts w:asciiTheme="minorHAnsi" w:hAnsiTheme="minorHAnsi" w:cstheme="minorHAnsi"/>
          <w:spacing w:val="-2"/>
        </w:rPr>
        <w:t>g</w:t>
      </w:r>
      <w:r w:rsidRPr="00773EF3">
        <w:rPr>
          <w:rFonts w:asciiTheme="minorHAnsi" w:hAnsiTheme="minorHAnsi" w:cstheme="minorHAnsi"/>
        </w:rPr>
        <w:t>i</w:t>
      </w:r>
      <w:r w:rsidRPr="00773EF3">
        <w:rPr>
          <w:rFonts w:asciiTheme="minorHAnsi" w:hAnsiTheme="minorHAnsi" w:cstheme="minorHAnsi"/>
          <w:spacing w:val="1"/>
        </w:rPr>
        <w:t>l</w:t>
      </w:r>
      <w:r w:rsidRPr="00773EF3">
        <w:rPr>
          <w:rFonts w:asciiTheme="minorHAnsi" w:hAnsiTheme="minorHAnsi" w:cstheme="minorHAnsi"/>
        </w:rPr>
        <w:t>iseks</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ld</w:t>
      </w:r>
      <w:r w:rsidRPr="00773EF3">
        <w:rPr>
          <w:rFonts w:asciiTheme="minorHAnsi" w:hAnsiTheme="minorHAnsi" w:cstheme="minorHAnsi"/>
          <w:spacing w:val="3"/>
        </w:rPr>
        <w:t>k</w:t>
      </w:r>
      <w:r w:rsidRPr="00773EF3">
        <w:rPr>
          <w:rFonts w:asciiTheme="minorHAnsi" w:hAnsiTheme="minorHAnsi" w:cstheme="minorHAnsi"/>
        </w:rPr>
        <w:t>onn</w:t>
      </w:r>
      <w:r w:rsidRPr="00773EF3">
        <w:rPr>
          <w:rFonts w:asciiTheme="minorHAnsi" w:hAnsiTheme="minorHAnsi" w:cstheme="minorHAnsi"/>
          <w:spacing w:val="-1"/>
        </w:rPr>
        <w:t>a</w:t>
      </w:r>
      <w:r w:rsidRPr="00773EF3">
        <w:rPr>
          <w:rFonts w:asciiTheme="minorHAnsi" w:hAnsiTheme="minorHAnsi" w:cstheme="minorHAnsi"/>
        </w:rPr>
        <w:t>ks</w:t>
      </w:r>
      <w:proofErr w:type="spellEnd"/>
      <w:r w:rsidRPr="00773EF3">
        <w:rPr>
          <w:rFonts w:asciiTheme="minorHAnsi" w:hAnsiTheme="minorHAnsi" w:cstheme="minorHAnsi"/>
          <w:spacing w:val="1"/>
        </w:rPr>
        <w:t xml:space="preserve"> </w:t>
      </w:r>
      <w:r w:rsidRPr="00773EF3">
        <w:rPr>
          <w:rFonts w:asciiTheme="minorHAnsi" w:hAnsiTheme="minorHAnsi" w:cstheme="minorHAnsi"/>
        </w:rPr>
        <w:t>on</w:t>
      </w:r>
      <w:r w:rsidRPr="00773EF3">
        <w:rPr>
          <w:rFonts w:asciiTheme="minorHAnsi" w:hAnsiTheme="minorHAnsi" w:cstheme="minorHAnsi"/>
          <w:spacing w:val="5"/>
        </w:rPr>
        <w:t xml:space="preserve"> </w:t>
      </w:r>
      <w:proofErr w:type="spellStart"/>
      <w:r w:rsidR="0010715F" w:rsidRPr="00773EF3">
        <w:rPr>
          <w:rFonts w:asciiTheme="minorHAnsi" w:hAnsiTheme="minorHAnsi" w:cstheme="minorHAnsi"/>
        </w:rPr>
        <w:t>siseriikliku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00DB754E" w:rsidRPr="00773EF3">
        <w:rPr>
          <w:rFonts w:asciiTheme="minorHAnsi" w:hAnsiTheme="minorHAnsi" w:cstheme="minorHAnsi"/>
          <w:spacing w:val="2"/>
        </w:rPr>
        <w:t>piiriülese</w:t>
      </w:r>
      <w:proofErr w:type="spellEnd"/>
      <w:r w:rsidR="00DB754E" w:rsidRPr="00773EF3">
        <w:rPr>
          <w:rFonts w:asciiTheme="minorHAnsi" w:hAnsiTheme="minorHAnsi" w:cstheme="minorHAnsi"/>
          <w:spacing w:val="2"/>
        </w:rPr>
        <w:t xml:space="preserve"> </w:t>
      </w:r>
      <w:proofErr w:type="spellStart"/>
      <w:r w:rsidRPr="00773EF3">
        <w:rPr>
          <w:rFonts w:asciiTheme="minorHAnsi" w:hAnsiTheme="minorHAnsi" w:cstheme="minorHAnsi"/>
        </w:rPr>
        <w:t>koo</w:t>
      </w:r>
      <w:r w:rsidRPr="00773EF3">
        <w:rPr>
          <w:rFonts w:asciiTheme="minorHAnsi" w:hAnsiTheme="minorHAnsi" w:cstheme="minorHAnsi"/>
          <w:spacing w:val="2"/>
        </w:rPr>
        <w:t>s</w:t>
      </w:r>
      <w:r w:rsidRPr="00773EF3">
        <w:rPr>
          <w:rFonts w:asciiTheme="minorHAnsi" w:hAnsiTheme="minorHAnsi" w:cstheme="minorHAnsi"/>
        </w:rPr>
        <w:t>töö</w:t>
      </w:r>
      <w:proofErr w:type="spellEnd"/>
      <w:r w:rsidRPr="00773EF3">
        <w:rPr>
          <w:rFonts w:asciiTheme="minorHAnsi" w:hAnsiTheme="minorHAnsi" w:cstheme="minorHAnsi"/>
          <w:spacing w:val="3"/>
        </w:rPr>
        <w:t xml:space="preserve"> </w:t>
      </w:r>
      <w:proofErr w:type="spellStart"/>
      <w:r w:rsidRPr="00773EF3">
        <w:rPr>
          <w:rFonts w:asciiTheme="minorHAnsi" w:hAnsiTheme="minorHAnsi" w:cstheme="minorHAnsi"/>
          <w:spacing w:val="-1"/>
        </w:rPr>
        <w:t>a</w:t>
      </w:r>
      <w:r w:rsidRPr="00773EF3">
        <w:rPr>
          <w:rFonts w:asciiTheme="minorHAnsi" w:hAnsiTheme="minorHAnsi" w:cstheme="minorHAnsi"/>
        </w:rPr>
        <w:t>r</w:t>
      </w:r>
      <w:r w:rsidRPr="00773EF3">
        <w:rPr>
          <w:rFonts w:asciiTheme="minorHAnsi" w:hAnsiTheme="minorHAnsi" w:cstheme="minorHAnsi"/>
          <w:spacing w:val="-2"/>
        </w:rPr>
        <w:t>e</w:t>
      </w:r>
      <w:r w:rsidRPr="00773EF3">
        <w:rPr>
          <w:rFonts w:asciiTheme="minorHAnsi" w:hAnsiTheme="minorHAnsi" w:cstheme="minorHAnsi"/>
        </w:rPr>
        <w:t>nd</w:t>
      </w:r>
      <w:r w:rsidRPr="00773EF3">
        <w:rPr>
          <w:rFonts w:asciiTheme="minorHAnsi" w:hAnsiTheme="minorHAnsi" w:cstheme="minorHAnsi"/>
          <w:spacing w:val="-1"/>
        </w:rPr>
        <w:t>a</w:t>
      </w:r>
      <w:r w:rsidRPr="00773EF3">
        <w:rPr>
          <w:rFonts w:asciiTheme="minorHAnsi" w:hAnsiTheme="minorHAnsi" w:cstheme="minorHAnsi"/>
        </w:rPr>
        <w:t>m</w:t>
      </w:r>
      <w:r w:rsidRPr="00773EF3">
        <w:rPr>
          <w:rFonts w:asciiTheme="minorHAnsi" w:hAnsiTheme="minorHAnsi" w:cstheme="minorHAnsi"/>
          <w:spacing w:val="1"/>
        </w:rPr>
        <w:t>i</w:t>
      </w:r>
      <w:r w:rsidRPr="00773EF3">
        <w:rPr>
          <w:rFonts w:asciiTheme="minorHAnsi" w:hAnsiTheme="minorHAnsi" w:cstheme="minorHAnsi"/>
        </w:rPr>
        <w:t>n</w:t>
      </w:r>
      <w:r w:rsidRPr="00773EF3">
        <w:rPr>
          <w:rFonts w:asciiTheme="minorHAnsi" w:hAnsiTheme="minorHAnsi" w:cstheme="minorHAnsi"/>
          <w:spacing w:val="-1"/>
        </w:rPr>
        <w:t>e</w:t>
      </w:r>
      <w:proofErr w:type="spellEnd"/>
      <w:r w:rsidRPr="00773EF3">
        <w:rPr>
          <w:rFonts w:asciiTheme="minorHAnsi" w:hAnsiTheme="minorHAnsi" w:cstheme="minorHAnsi"/>
        </w:rPr>
        <w:t>,</w:t>
      </w:r>
      <w:r w:rsidRPr="00773EF3">
        <w:rPr>
          <w:rFonts w:asciiTheme="minorHAnsi" w:hAnsiTheme="minorHAnsi" w:cstheme="minorHAnsi"/>
          <w:spacing w:val="2"/>
        </w:rPr>
        <w:t xml:space="preserve"> </w:t>
      </w:r>
      <w:r w:rsidRPr="00773EF3">
        <w:rPr>
          <w:rFonts w:asciiTheme="minorHAnsi" w:hAnsiTheme="minorHAnsi" w:cstheme="minorHAnsi"/>
        </w:rPr>
        <w:t>m</w:t>
      </w:r>
      <w:r w:rsidRPr="00773EF3">
        <w:rPr>
          <w:rFonts w:asciiTheme="minorHAnsi" w:hAnsiTheme="minorHAnsi" w:cstheme="minorHAnsi"/>
          <w:spacing w:val="1"/>
        </w:rPr>
        <w:t>i</w:t>
      </w:r>
      <w:r w:rsidRPr="00773EF3">
        <w:rPr>
          <w:rFonts w:asciiTheme="minorHAnsi" w:hAnsiTheme="minorHAnsi" w:cstheme="minorHAnsi"/>
        </w:rPr>
        <w:t>s</w:t>
      </w:r>
      <w:r w:rsidRPr="00773EF3">
        <w:rPr>
          <w:rFonts w:asciiTheme="minorHAnsi" w:hAnsiTheme="minorHAnsi" w:cstheme="minorHAnsi"/>
          <w:spacing w:val="2"/>
        </w:rPr>
        <w:t xml:space="preserve"> </w:t>
      </w:r>
      <w:r w:rsidRPr="00773EF3">
        <w:rPr>
          <w:rFonts w:asciiTheme="minorHAnsi" w:hAnsiTheme="minorHAnsi" w:cstheme="minorHAnsi"/>
        </w:rPr>
        <w:t>on</w:t>
      </w:r>
      <w:r w:rsidRPr="00773EF3">
        <w:rPr>
          <w:rFonts w:asciiTheme="minorHAnsi" w:hAnsiTheme="minorHAnsi" w:cstheme="minorHAnsi"/>
          <w:spacing w:val="8"/>
        </w:rPr>
        <w:t xml:space="preserve"> </w:t>
      </w:r>
      <w:proofErr w:type="spellStart"/>
      <w:r w:rsidRPr="00773EF3">
        <w:rPr>
          <w:rFonts w:asciiTheme="minorHAnsi" w:hAnsiTheme="minorHAnsi" w:cstheme="minorHAnsi"/>
        </w:rPr>
        <w:t>k</w:t>
      </w:r>
      <w:r w:rsidRPr="00773EF3">
        <w:rPr>
          <w:rFonts w:asciiTheme="minorHAnsi" w:hAnsiTheme="minorHAnsi" w:cstheme="minorHAnsi"/>
          <w:spacing w:val="-1"/>
        </w:rPr>
        <w:t>a</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nd</w:t>
      </w:r>
      <w:r w:rsidRPr="00773EF3">
        <w:rPr>
          <w:rFonts w:asciiTheme="minorHAnsi" w:hAnsiTheme="minorHAnsi" w:cstheme="minorHAnsi"/>
          <w:spacing w:val="-1"/>
        </w:rPr>
        <w:t>a</w:t>
      </w:r>
      <w:r w:rsidRPr="00773EF3">
        <w:rPr>
          <w:rFonts w:asciiTheme="minorHAnsi" w:hAnsiTheme="minorHAnsi" w:cstheme="minorHAnsi"/>
        </w:rPr>
        <w:t>tud</w:t>
      </w:r>
      <w:proofErr w:type="spellEnd"/>
      <w:r w:rsidRPr="00773EF3">
        <w:rPr>
          <w:rFonts w:asciiTheme="minorHAnsi" w:hAnsiTheme="minorHAnsi" w:cstheme="minorHAnsi"/>
          <w:spacing w:val="3"/>
        </w:rPr>
        <w:t xml:space="preserve"> </w:t>
      </w:r>
      <w:r w:rsidRPr="00773EF3">
        <w:rPr>
          <w:rFonts w:asciiTheme="minorHAnsi" w:hAnsiTheme="minorHAnsi" w:cstheme="minorHAnsi"/>
        </w:rPr>
        <w:t>K</w:t>
      </w:r>
      <w:r w:rsidRPr="00773EF3">
        <w:rPr>
          <w:rFonts w:asciiTheme="minorHAnsi" w:hAnsiTheme="minorHAnsi" w:cstheme="minorHAnsi"/>
          <w:spacing w:val="1"/>
        </w:rPr>
        <w:t>K</w:t>
      </w:r>
      <w:r w:rsidRPr="00773EF3">
        <w:rPr>
          <w:rFonts w:asciiTheme="minorHAnsi" w:hAnsiTheme="minorHAnsi" w:cstheme="minorHAnsi"/>
          <w:spacing w:val="-3"/>
        </w:rPr>
        <w:t>L</w:t>
      </w:r>
      <w:r w:rsidRPr="00773EF3">
        <w:rPr>
          <w:rFonts w:asciiTheme="minorHAnsi" w:hAnsiTheme="minorHAnsi" w:cstheme="minorHAnsi"/>
        </w:rPr>
        <w:t>M</w:t>
      </w:r>
      <w:r w:rsidR="0028417C" w:rsidRPr="00773EF3">
        <w:rPr>
          <w:rFonts w:asciiTheme="minorHAnsi" w:hAnsiTheme="minorHAnsi" w:cstheme="minorHAnsi"/>
          <w:lang w:val="et-EE"/>
        </w:rPr>
        <w:t>-</w:t>
      </w:r>
      <w:proofErr w:type="spellStart"/>
      <w:r w:rsidRPr="00773EF3">
        <w:rPr>
          <w:rFonts w:asciiTheme="minorHAnsi" w:hAnsiTheme="minorHAnsi" w:cstheme="minorHAnsi"/>
        </w:rPr>
        <w:t>i</w:t>
      </w:r>
      <w:proofErr w:type="spellEnd"/>
      <w:r w:rsidRPr="00773EF3">
        <w:rPr>
          <w:rFonts w:asciiTheme="minorHAnsi" w:hAnsiTheme="minorHAnsi" w:cstheme="minorHAnsi"/>
          <w:spacing w:val="3"/>
        </w:rPr>
        <w:t xml:space="preserve"> </w:t>
      </w:r>
      <w:proofErr w:type="spellStart"/>
      <w:r w:rsidRPr="00773EF3">
        <w:rPr>
          <w:rFonts w:asciiTheme="minorHAnsi" w:hAnsiTheme="minorHAnsi" w:cstheme="minorHAnsi"/>
        </w:rPr>
        <w:t>poo</w:t>
      </w:r>
      <w:r w:rsidRPr="00773EF3">
        <w:rPr>
          <w:rFonts w:asciiTheme="minorHAnsi" w:hAnsiTheme="minorHAnsi" w:cstheme="minorHAnsi"/>
          <w:spacing w:val="3"/>
        </w:rPr>
        <w:t>l</w:t>
      </w:r>
      <w:r w:rsidRPr="00773EF3">
        <w:rPr>
          <w:rFonts w:asciiTheme="minorHAnsi" w:hAnsiTheme="minorHAnsi" w:cstheme="minorHAnsi"/>
        </w:rPr>
        <w:t>t</w:t>
      </w:r>
      <w:proofErr w:type="spellEnd"/>
      <w:r w:rsidRPr="00773EF3">
        <w:rPr>
          <w:rFonts w:asciiTheme="minorHAnsi" w:hAnsiTheme="minorHAnsi" w:cstheme="minorHAnsi"/>
          <w:spacing w:val="3"/>
        </w:rPr>
        <w:t xml:space="preserve"> </w:t>
      </w:r>
      <w:proofErr w:type="spellStart"/>
      <w:r w:rsidRPr="00773EF3">
        <w:rPr>
          <w:rFonts w:asciiTheme="minorHAnsi" w:hAnsiTheme="minorHAnsi" w:cstheme="minorHAnsi"/>
          <w:spacing w:val="-1"/>
        </w:rPr>
        <w:t>a</w:t>
      </w:r>
      <w:r w:rsidRPr="00773EF3">
        <w:rPr>
          <w:rFonts w:asciiTheme="minorHAnsi" w:hAnsiTheme="minorHAnsi" w:cstheme="minorHAnsi"/>
        </w:rPr>
        <w:t>l</w:t>
      </w:r>
      <w:r w:rsidRPr="00773EF3">
        <w:rPr>
          <w:rFonts w:asciiTheme="minorHAnsi" w:hAnsiTheme="minorHAnsi" w:cstheme="minorHAnsi"/>
          <w:spacing w:val="-2"/>
        </w:rPr>
        <w:t>g</w:t>
      </w:r>
      <w:r w:rsidRPr="00773EF3">
        <w:rPr>
          <w:rFonts w:asciiTheme="minorHAnsi" w:hAnsiTheme="minorHAnsi" w:cstheme="minorHAnsi"/>
          <w:spacing w:val="-1"/>
        </w:rPr>
        <w:t>a</w:t>
      </w:r>
      <w:r w:rsidRPr="00773EF3">
        <w:rPr>
          <w:rFonts w:asciiTheme="minorHAnsi" w:hAnsiTheme="minorHAnsi" w:cstheme="minorHAnsi"/>
        </w:rPr>
        <w:t>tatud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koostööpr</w:t>
      </w:r>
      <w:r w:rsidRPr="00773EF3">
        <w:rPr>
          <w:rFonts w:asciiTheme="minorHAnsi" w:hAnsiTheme="minorHAnsi" w:cstheme="minorHAnsi"/>
          <w:spacing w:val="-1"/>
        </w:rPr>
        <w:t>o</w:t>
      </w:r>
      <w:r w:rsidRPr="00773EF3">
        <w:rPr>
          <w:rFonts w:asciiTheme="minorHAnsi" w:hAnsiTheme="minorHAnsi" w:cstheme="minorHAnsi"/>
        </w:rPr>
        <w:t>jektide</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spacing w:val="-1"/>
        </w:rPr>
        <w:t>e</w:t>
      </w:r>
      <w:r w:rsidRPr="00773EF3">
        <w:rPr>
          <w:rFonts w:asciiTheme="minorHAnsi" w:hAnsiTheme="minorHAnsi" w:cstheme="minorHAnsi"/>
        </w:rPr>
        <w:t>l</w:t>
      </w:r>
      <w:r w:rsidRPr="00773EF3">
        <w:rPr>
          <w:rFonts w:asciiTheme="minorHAnsi" w:hAnsiTheme="minorHAnsi" w:cstheme="minorHAnsi"/>
          <w:spacing w:val="1"/>
        </w:rPr>
        <w:t>l</w:t>
      </w:r>
      <w:r w:rsidRPr="00773EF3">
        <w:rPr>
          <w:rFonts w:asciiTheme="minorHAnsi" w:hAnsiTheme="minorHAnsi" w:cstheme="minorHAnsi"/>
        </w:rPr>
        <w:t>uvi</w:t>
      </w:r>
      <w:r w:rsidRPr="00773EF3">
        <w:rPr>
          <w:rFonts w:asciiTheme="minorHAnsi" w:hAnsiTheme="minorHAnsi" w:cstheme="minorHAnsi"/>
          <w:spacing w:val="1"/>
        </w:rPr>
        <w:t>i</w:t>
      </w:r>
      <w:r w:rsidRPr="00773EF3">
        <w:rPr>
          <w:rFonts w:asciiTheme="minorHAnsi" w:hAnsiTheme="minorHAnsi" w:cstheme="minorHAnsi"/>
        </w:rPr>
        <w:t>m</w:t>
      </w:r>
      <w:r w:rsidRPr="00773EF3">
        <w:rPr>
          <w:rFonts w:asciiTheme="minorHAnsi" w:hAnsiTheme="minorHAnsi" w:cstheme="minorHAnsi"/>
          <w:spacing w:val="1"/>
        </w:rPr>
        <w:t>i</w:t>
      </w:r>
      <w:r w:rsidRPr="00773EF3">
        <w:rPr>
          <w:rFonts w:asciiTheme="minorHAnsi" w:hAnsiTheme="minorHAnsi" w:cstheme="minorHAnsi"/>
        </w:rPr>
        <w:t>s</w:t>
      </w:r>
      <w:r w:rsidRPr="00773EF3">
        <w:rPr>
          <w:rFonts w:asciiTheme="minorHAnsi" w:hAnsiTheme="minorHAnsi" w:cstheme="minorHAnsi"/>
          <w:spacing w:val="-1"/>
        </w:rPr>
        <w:t>e</w:t>
      </w:r>
      <w:r w:rsidRPr="00773EF3">
        <w:rPr>
          <w:rFonts w:asciiTheme="minorHAnsi" w:hAnsiTheme="minorHAnsi" w:cstheme="minorHAnsi"/>
        </w:rPr>
        <w:t>ks</w:t>
      </w:r>
      <w:proofErr w:type="spellEnd"/>
      <w:r w:rsidRPr="00773EF3">
        <w:rPr>
          <w:rFonts w:asciiTheme="minorHAnsi" w:hAnsiTheme="minorHAnsi" w:cstheme="minorHAnsi"/>
        </w:rPr>
        <w:t>.</w:t>
      </w:r>
      <w:r w:rsidRPr="00773EF3">
        <w:rPr>
          <w:rFonts w:asciiTheme="minorHAnsi" w:hAnsiTheme="minorHAnsi" w:cstheme="minorHAnsi"/>
          <w:spacing w:val="2"/>
        </w:rPr>
        <w:t xml:space="preserve"> </w:t>
      </w:r>
      <w:r w:rsidR="00A01684" w:rsidRPr="00773EF3">
        <w:rPr>
          <w:rFonts w:asciiTheme="minorHAnsi" w:hAnsiTheme="minorHAnsi" w:cstheme="minorHAnsi"/>
          <w:spacing w:val="-2"/>
          <w:lang w:val="sv-FI"/>
        </w:rPr>
        <w:t>K</w:t>
      </w:r>
      <w:r w:rsidR="00A01684" w:rsidRPr="00773EF3">
        <w:rPr>
          <w:rFonts w:asciiTheme="minorHAnsi" w:hAnsiTheme="minorHAnsi" w:cstheme="minorHAnsi"/>
          <w:lang w:val="sv-FI"/>
        </w:rPr>
        <w:t>oostööpr</w:t>
      </w:r>
      <w:r w:rsidR="00A01684" w:rsidRPr="00773EF3">
        <w:rPr>
          <w:rFonts w:asciiTheme="minorHAnsi" w:hAnsiTheme="minorHAnsi" w:cstheme="minorHAnsi"/>
          <w:spacing w:val="-1"/>
          <w:lang w:val="sv-FI"/>
        </w:rPr>
        <w:t>o</w:t>
      </w:r>
      <w:r w:rsidR="00A01684" w:rsidRPr="00773EF3">
        <w:rPr>
          <w:rFonts w:asciiTheme="minorHAnsi" w:hAnsiTheme="minorHAnsi" w:cstheme="minorHAnsi"/>
          <w:lang w:val="sv-FI"/>
        </w:rPr>
        <w:t>jekt</w:t>
      </w:r>
      <w:r w:rsidR="0037527D" w:rsidRPr="00773EF3">
        <w:rPr>
          <w:rFonts w:asciiTheme="minorHAnsi" w:hAnsiTheme="minorHAnsi" w:cstheme="minorHAnsi"/>
          <w:lang w:val="sv-FI"/>
        </w:rPr>
        <w:t>e</w:t>
      </w:r>
      <w:r w:rsidR="00A01684" w:rsidRPr="00773EF3">
        <w:rPr>
          <w:rFonts w:asciiTheme="minorHAnsi" w:hAnsiTheme="minorHAnsi" w:cstheme="minorHAnsi"/>
          <w:lang w:val="sv-FI"/>
        </w:rPr>
        <w:t xml:space="preserve"> k</w:t>
      </w:r>
      <w:r w:rsidR="00A01684" w:rsidRPr="00773EF3">
        <w:rPr>
          <w:rFonts w:asciiTheme="minorHAnsi" w:hAnsiTheme="minorHAnsi" w:cstheme="minorHAnsi"/>
          <w:spacing w:val="-1"/>
          <w:lang w:val="sv-FI"/>
        </w:rPr>
        <w:t>a</w:t>
      </w:r>
      <w:r w:rsidR="00A01684" w:rsidRPr="00773EF3">
        <w:rPr>
          <w:rFonts w:asciiTheme="minorHAnsi" w:hAnsiTheme="minorHAnsi" w:cstheme="minorHAnsi"/>
          <w:lang w:val="sv-FI"/>
        </w:rPr>
        <w:t>v</w:t>
      </w:r>
      <w:r w:rsidR="00A01684" w:rsidRPr="00773EF3">
        <w:rPr>
          <w:rFonts w:asciiTheme="minorHAnsi" w:hAnsiTheme="minorHAnsi" w:cstheme="minorHAnsi"/>
          <w:spacing w:val="-1"/>
          <w:lang w:val="sv-FI"/>
        </w:rPr>
        <w:t>a</w:t>
      </w:r>
      <w:r w:rsidR="00A01684" w:rsidRPr="00773EF3">
        <w:rPr>
          <w:rFonts w:asciiTheme="minorHAnsi" w:hAnsiTheme="minorHAnsi" w:cstheme="minorHAnsi"/>
          <w:spacing w:val="2"/>
          <w:lang w:val="sv-FI"/>
        </w:rPr>
        <w:t>n</w:t>
      </w:r>
      <w:r w:rsidR="00A01684" w:rsidRPr="00773EF3">
        <w:rPr>
          <w:rFonts w:asciiTheme="minorHAnsi" w:hAnsiTheme="minorHAnsi" w:cstheme="minorHAnsi"/>
          <w:lang w:val="sv-FI"/>
        </w:rPr>
        <w:t>d</w:t>
      </w:r>
      <w:r w:rsidR="00A01684" w:rsidRPr="00773EF3">
        <w:rPr>
          <w:rFonts w:asciiTheme="minorHAnsi" w:hAnsiTheme="minorHAnsi" w:cstheme="minorHAnsi"/>
          <w:spacing w:val="-1"/>
          <w:lang w:val="sv-FI"/>
        </w:rPr>
        <w:t>a</w:t>
      </w:r>
      <w:r w:rsidR="00A01684" w:rsidRPr="00773EF3">
        <w:rPr>
          <w:rFonts w:asciiTheme="minorHAnsi" w:hAnsiTheme="minorHAnsi" w:cstheme="minorHAnsi"/>
          <w:lang w:val="sv-FI"/>
        </w:rPr>
        <w:t>takse</w:t>
      </w:r>
      <w:r w:rsidR="00A01684" w:rsidRPr="00773EF3">
        <w:rPr>
          <w:rFonts w:asciiTheme="minorHAnsi" w:hAnsiTheme="minorHAnsi" w:cstheme="minorHAnsi"/>
          <w:spacing w:val="-1"/>
          <w:lang w:val="sv-FI"/>
        </w:rPr>
        <w:t xml:space="preserve"> </w:t>
      </w:r>
      <w:r w:rsidR="00A01684" w:rsidRPr="00773EF3">
        <w:rPr>
          <w:rFonts w:asciiTheme="minorHAnsi" w:hAnsiTheme="minorHAnsi" w:cstheme="minorHAnsi"/>
          <w:lang w:val="sv-FI"/>
        </w:rPr>
        <w:t>str</w:t>
      </w:r>
      <w:r w:rsidR="00A01684" w:rsidRPr="00773EF3">
        <w:rPr>
          <w:rFonts w:asciiTheme="minorHAnsi" w:hAnsiTheme="minorHAnsi" w:cstheme="minorHAnsi"/>
          <w:spacing w:val="-1"/>
          <w:lang w:val="sv-FI"/>
        </w:rPr>
        <w:t>a</w:t>
      </w:r>
      <w:r w:rsidR="00A01684" w:rsidRPr="00773EF3">
        <w:rPr>
          <w:rFonts w:asciiTheme="minorHAnsi" w:hAnsiTheme="minorHAnsi" w:cstheme="minorHAnsi"/>
          <w:lang w:val="sv-FI"/>
        </w:rPr>
        <w:t>te</w:t>
      </w:r>
      <w:r w:rsidR="00A01684" w:rsidRPr="00773EF3">
        <w:rPr>
          <w:rFonts w:asciiTheme="minorHAnsi" w:hAnsiTheme="minorHAnsi" w:cstheme="minorHAnsi"/>
          <w:spacing w:val="1"/>
          <w:lang w:val="sv-FI"/>
        </w:rPr>
        <w:t>e</w:t>
      </w:r>
      <w:r w:rsidR="00A01684" w:rsidRPr="00773EF3">
        <w:rPr>
          <w:rFonts w:asciiTheme="minorHAnsi" w:hAnsiTheme="minorHAnsi" w:cstheme="minorHAnsi"/>
          <w:spacing w:val="-2"/>
          <w:lang w:val="sv-FI"/>
        </w:rPr>
        <w:t>g</w:t>
      </w:r>
      <w:r w:rsidR="00A01684" w:rsidRPr="00773EF3">
        <w:rPr>
          <w:rFonts w:asciiTheme="minorHAnsi" w:hAnsiTheme="minorHAnsi" w:cstheme="minorHAnsi"/>
          <w:lang w:val="sv-FI"/>
        </w:rPr>
        <w:t>ia vis</w:t>
      </w:r>
      <w:r w:rsidR="00A01684" w:rsidRPr="00773EF3">
        <w:rPr>
          <w:rFonts w:asciiTheme="minorHAnsi" w:hAnsiTheme="minorHAnsi" w:cstheme="minorHAnsi"/>
          <w:spacing w:val="1"/>
          <w:lang w:val="sv-FI"/>
        </w:rPr>
        <w:t>i</w:t>
      </w:r>
      <w:r w:rsidR="00A01684" w:rsidRPr="00773EF3">
        <w:rPr>
          <w:rFonts w:asciiTheme="minorHAnsi" w:hAnsiTheme="minorHAnsi" w:cstheme="minorHAnsi"/>
          <w:lang w:val="sv-FI"/>
        </w:rPr>
        <w:t xml:space="preserve">ooni </w:t>
      </w:r>
      <w:r w:rsidR="00A01684" w:rsidRPr="00773EF3">
        <w:rPr>
          <w:rFonts w:asciiTheme="minorHAnsi" w:hAnsiTheme="minorHAnsi" w:cstheme="minorHAnsi"/>
          <w:spacing w:val="1"/>
          <w:lang w:val="sv-FI"/>
        </w:rPr>
        <w:t>j</w:t>
      </w:r>
      <w:r w:rsidR="00A01684" w:rsidRPr="00773EF3">
        <w:rPr>
          <w:rFonts w:asciiTheme="minorHAnsi" w:hAnsiTheme="minorHAnsi" w:cstheme="minorHAnsi"/>
          <w:lang w:val="sv-FI"/>
        </w:rPr>
        <w:t>a</w:t>
      </w:r>
      <w:r w:rsidR="00A01684" w:rsidRPr="00773EF3">
        <w:rPr>
          <w:rFonts w:asciiTheme="minorHAnsi" w:hAnsiTheme="minorHAnsi" w:cstheme="minorHAnsi"/>
          <w:spacing w:val="-1"/>
          <w:lang w:val="sv-FI"/>
        </w:rPr>
        <w:t xml:space="preserve"> horisontaalsete ee</w:t>
      </w:r>
      <w:r w:rsidR="00A01684" w:rsidRPr="00773EF3">
        <w:rPr>
          <w:rFonts w:asciiTheme="minorHAnsi" w:hAnsiTheme="minorHAnsi" w:cstheme="minorHAnsi"/>
          <w:lang w:val="sv-FI"/>
        </w:rPr>
        <w:t>smä</w:t>
      </w:r>
      <w:r w:rsidR="00A01684" w:rsidRPr="00773EF3">
        <w:rPr>
          <w:rFonts w:asciiTheme="minorHAnsi" w:hAnsiTheme="minorHAnsi" w:cstheme="minorHAnsi"/>
          <w:spacing w:val="-1"/>
          <w:lang w:val="sv-FI"/>
        </w:rPr>
        <w:t>r</w:t>
      </w:r>
      <w:r w:rsidR="00A01684" w:rsidRPr="00773EF3">
        <w:rPr>
          <w:rFonts w:asciiTheme="minorHAnsi" w:hAnsiTheme="minorHAnsi" w:cstheme="minorHAnsi"/>
          <w:lang w:val="sv-FI"/>
        </w:rPr>
        <w:t>kid</w:t>
      </w:r>
      <w:r w:rsidR="00A01684" w:rsidRPr="00773EF3">
        <w:rPr>
          <w:rFonts w:asciiTheme="minorHAnsi" w:hAnsiTheme="minorHAnsi" w:cstheme="minorHAnsi"/>
          <w:spacing w:val="2"/>
          <w:lang w:val="sv-FI"/>
        </w:rPr>
        <w:t>e</w:t>
      </w:r>
      <w:r w:rsidR="00A01684" w:rsidRPr="00773EF3">
        <w:rPr>
          <w:rFonts w:asciiTheme="minorHAnsi" w:hAnsiTheme="minorHAnsi" w:cstheme="minorHAnsi"/>
          <w:spacing w:val="-2"/>
          <w:lang w:val="sv-FI"/>
        </w:rPr>
        <w:t>g</w:t>
      </w:r>
      <w:r w:rsidR="00A01684" w:rsidRPr="00773EF3">
        <w:rPr>
          <w:rFonts w:asciiTheme="minorHAnsi" w:hAnsiTheme="minorHAnsi" w:cstheme="minorHAnsi"/>
          <w:lang w:val="sv-FI"/>
        </w:rPr>
        <w:t>a</w:t>
      </w:r>
      <w:r w:rsidR="00A01684" w:rsidRPr="00773EF3">
        <w:rPr>
          <w:rFonts w:asciiTheme="minorHAnsi" w:hAnsiTheme="minorHAnsi" w:cstheme="minorHAnsi"/>
          <w:spacing w:val="1"/>
          <w:lang w:val="sv-FI"/>
        </w:rPr>
        <w:t xml:space="preserve"> </w:t>
      </w:r>
      <w:r w:rsidR="00A01684" w:rsidRPr="00773EF3">
        <w:rPr>
          <w:rFonts w:asciiTheme="minorHAnsi" w:hAnsiTheme="minorHAnsi" w:cstheme="minorHAnsi"/>
          <w:lang w:val="sv-FI"/>
        </w:rPr>
        <w:t>s</w:t>
      </w:r>
      <w:r w:rsidR="00A01684" w:rsidRPr="00773EF3">
        <w:rPr>
          <w:rFonts w:asciiTheme="minorHAnsi" w:hAnsiTheme="minorHAnsi" w:cstheme="minorHAnsi"/>
          <w:spacing w:val="-1"/>
          <w:lang w:val="sv-FI"/>
        </w:rPr>
        <w:t>e</w:t>
      </w:r>
      <w:r w:rsidR="00A01684" w:rsidRPr="00773EF3">
        <w:rPr>
          <w:rFonts w:asciiTheme="minorHAnsi" w:hAnsiTheme="minorHAnsi" w:cstheme="minorHAnsi"/>
          <w:lang w:val="sv-FI"/>
        </w:rPr>
        <w:t>otud valdkond</w:t>
      </w:r>
      <w:r w:rsidR="00A01684" w:rsidRPr="00773EF3">
        <w:rPr>
          <w:rFonts w:asciiTheme="minorHAnsi" w:hAnsiTheme="minorHAnsi" w:cstheme="minorHAnsi"/>
          <w:spacing w:val="-1"/>
          <w:lang w:val="sv-FI"/>
        </w:rPr>
        <w:t>a</w:t>
      </w:r>
      <w:r w:rsidR="00A01684" w:rsidRPr="00773EF3">
        <w:rPr>
          <w:rFonts w:asciiTheme="minorHAnsi" w:hAnsiTheme="minorHAnsi" w:cstheme="minorHAnsi"/>
          <w:lang w:val="sv-FI"/>
        </w:rPr>
        <w:t>d</w:t>
      </w:r>
      <w:r w:rsidR="00A01684" w:rsidRPr="00773EF3">
        <w:rPr>
          <w:rFonts w:asciiTheme="minorHAnsi" w:hAnsiTheme="minorHAnsi" w:cstheme="minorHAnsi"/>
          <w:spacing w:val="-1"/>
          <w:lang w:val="sv-FI"/>
        </w:rPr>
        <w:t>e</w:t>
      </w:r>
      <w:r w:rsidR="00A01684" w:rsidRPr="00773EF3">
        <w:rPr>
          <w:rFonts w:asciiTheme="minorHAnsi" w:hAnsiTheme="minorHAnsi" w:cstheme="minorHAnsi"/>
          <w:lang w:val="sv-FI"/>
        </w:rPr>
        <w:t xml:space="preserve">s. </w:t>
      </w:r>
    </w:p>
    <w:p w14:paraId="6F0F3CFF" w14:textId="77777777" w:rsidR="0010715F" w:rsidRPr="00773EF3" w:rsidRDefault="0010715F" w:rsidP="00264F04">
      <w:pPr>
        <w:jc w:val="both"/>
        <w:rPr>
          <w:rFonts w:asciiTheme="minorHAnsi" w:hAnsiTheme="minorHAnsi" w:cstheme="minorHAnsi"/>
          <w:spacing w:val="2"/>
        </w:rPr>
      </w:pPr>
    </w:p>
    <w:p w14:paraId="145F5DF6" w14:textId="0859E0A2" w:rsidR="0010715F" w:rsidRPr="00773EF3" w:rsidRDefault="0010715F" w:rsidP="00264F04">
      <w:pPr>
        <w:jc w:val="both"/>
        <w:rPr>
          <w:rFonts w:asciiTheme="minorHAnsi" w:hAnsiTheme="minorHAnsi" w:cstheme="minorHAnsi"/>
          <w:spacing w:val="2"/>
        </w:rPr>
      </w:pPr>
      <w:proofErr w:type="spellStart"/>
      <w:r w:rsidRPr="00773EF3">
        <w:rPr>
          <w:rFonts w:asciiTheme="minorHAnsi" w:hAnsiTheme="minorHAnsi" w:cstheme="minorHAnsi"/>
          <w:spacing w:val="2"/>
        </w:rPr>
        <w:t>Uuenduseks</w:t>
      </w:r>
      <w:proofErr w:type="spellEnd"/>
      <w:r w:rsidRPr="00773EF3">
        <w:rPr>
          <w:rFonts w:asciiTheme="minorHAnsi" w:hAnsiTheme="minorHAnsi" w:cstheme="minorHAnsi"/>
          <w:spacing w:val="2"/>
        </w:rPr>
        <w:t xml:space="preserve"> on </w:t>
      </w:r>
      <w:proofErr w:type="spellStart"/>
      <w:r w:rsidRPr="00773EF3">
        <w:rPr>
          <w:rFonts w:asciiTheme="minorHAnsi" w:hAnsiTheme="minorHAnsi" w:cstheme="minorHAnsi"/>
          <w:spacing w:val="2"/>
        </w:rPr>
        <w:t>sotsiaalvaldkonna</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toetamine</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Varasemalt</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ei</w:t>
      </w:r>
      <w:proofErr w:type="spellEnd"/>
      <w:r w:rsidRPr="00773EF3">
        <w:rPr>
          <w:rFonts w:asciiTheme="minorHAnsi" w:hAnsiTheme="minorHAnsi" w:cstheme="minorHAnsi"/>
          <w:spacing w:val="2"/>
        </w:rPr>
        <w:t xml:space="preserve"> ole </w:t>
      </w:r>
      <w:proofErr w:type="spellStart"/>
      <w:r w:rsidRPr="00773EF3">
        <w:rPr>
          <w:rFonts w:asciiTheme="minorHAnsi" w:hAnsiTheme="minorHAnsi" w:cstheme="minorHAnsi"/>
          <w:spacing w:val="2"/>
        </w:rPr>
        <w:t>adresseeritud</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ühiskonna</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haavatavamaid</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gruppe</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millega</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nüüd</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tegeletakse</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Euroopa</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Sotsiaalfond</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toetuse</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spacing w:val="2"/>
        </w:rPr>
        <w:t>raames</w:t>
      </w:r>
      <w:proofErr w:type="spellEnd"/>
      <w:r w:rsidRPr="00773EF3">
        <w:rPr>
          <w:rFonts w:asciiTheme="minorHAnsi" w:hAnsiTheme="minorHAnsi" w:cstheme="minorHAnsi"/>
          <w:spacing w:val="2"/>
        </w:rPr>
        <w:t>.</w:t>
      </w:r>
    </w:p>
    <w:p w14:paraId="5BEE4680" w14:textId="77777777" w:rsidR="00264F04" w:rsidRPr="00773EF3" w:rsidRDefault="00264F04" w:rsidP="00264F04">
      <w:pPr>
        <w:jc w:val="both"/>
        <w:rPr>
          <w:rFonts w:asciiTheme="minorHAnsi" w:hAnsiTheme="minorHAnsi" w:cstheme="minorHAnsi"/>
          <w:sz w:val="26"/>
          <w:szCs w:val="26"/>
        </w:rPr>
      </w:pPr>
    </w:p>
    <w:p w14:paraId="5F1372D1" w14:textId="77777777" w:rsidR="00264F04" w:rsidRPr="00773EF3" w:rsidRDefault="00264F04" w:rsidP="00264F04">
      <w:pPr>
        <w:jc w:val="both"/>
        <w:rPr>
          <w:rFonts w:asciiTheme="minorHAnsi" w:hAnsiTheme="minorHAnsi" w:cstheme="minorHAnsi"/>
        </w:rPr>
      </w:pPr>
      <w:proofErr w:type="spellStart"/>
      <w:r w:rsidRPr="00773EF3">
        <w:rPr>
          <w:rFonts w:asciiTheme="minorHAnsi" w:hAnsiTheme="minorHAnsi" w:cstheme="minorHAnsi"/>
          <w:spacing w:val="1"/>
        </w:rPr>
        <w:t>S</w:t>
      </w:r>
      <w:r w:rsidRPr="00773EF3">
        <w:rPr>
          <w:rFonts w:asciiTheme="minorHAnsi" w:hAnsiTheme="minorHAnsi" w:cstheme="minorHAnsi"/>
        </w:rPr>
        <w:t>tr</w:t>
      </w:r>
      <w:r w:rsidRPr="00773EF3">
        <w:rPr>
          <w:rFonts w:asciiTheme="minorHAnsi" w:hAnsiTheme="minorHAnsi" w:cstheme="minorHAnsi"/>
          <w:spacing w:val="-1"/>
        </w:rPr>
        <w:t>a</w:t>
      </w:r>
      <w:r w:rsidRPr="00773EF3">
        <w:rPr>
          <w:rFonts w:asciiTheme="minorHAnsi" w:hAnsiTheme="minorHAnsi" w:cstheme="minorHAnsi"/>
        </w:rPr>
        <w:t>te</w:t>
      </w:r>
      <w:r w:rsidRPr="00773EF3">
        <w:rPr>
          <w:rFonts w:asciiTheme="minorHAnsi" w:hAnsiTheme="minorHAnsi" w:cstheme="minorHAnsi"/>
          <w:spacing w:val="1"/>
        </w:rPr>
        <w:t>e</w:t>
      </w:r>
      <w:r w:rsidRPr="00773EF3">
        <w:rPr>
          <w:rFonts w:asciiTheme="minorHAnsi" w:hAnsiTheme="minorHAnsi" w:cstheme="minorHAnsi"/>
          <w:spacing w:val="-2"/>
        </w:rPr>
        <w:t>g</w:t>
      </w:r>
      <w:r w:rsidRPr="00773EF3">
        <w:rPr>
          <w:rFonts w:asciiTheme="minorHAnsi" w:hAnsiTheme="minorHAnsi" w:cstheme="minorHAnsi"/>
        </w:rPr>
        <w:t>i</w:t>
      </w:r>
      <w:r w:rsidRPr="00773EF3">
        <w:rPr>
          <w:rFonts w:asciiTheme="minorHAnsi" w:hAnsiTheme="minorHAnsi" w:cstheme="minorHAnsi"/>
          <w:spacing w:val="2"/>
        </w:rPr>
        <w:t>a</w:t>
      </w:r>
      <w:r w:rsidRPr="00773EF3">
        <w:rPr>
          <w:rFonts w:asciiTheme="minorHAnsi" w:hAnsiTheme="minorHAnsi" w:cstheme="minorHAnsi"/>
          <w:spacing w:val="-2"/>
        </w:rPr>
        <w:t>g</w:t>
      </w:r>
      <w:r w:rsidRPr="00773EF3">
        <w:rPr>
          <w:rFonts w:asciiTheme="minorHAnsi" w:hAnsiTheme="minorHAnsi" w:cstheme="minorHAnsi"/>
        </w:rPr>
        <w:t>a</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spacing w:val="-1"/>
        </w:rPr>
        <w:t>ee</w:t>
      </w:r>
      <w:r w:rsidRPr="00773EF3">
        <w:rPr>
          <w:rFonts w:asciiTheme="minorHAnsi" w:hAnsiTheme="minorHAnsi" w:cstheme="minorHAnsi"/>
        </w:rPr>
        <w:t>l</w:t>
      </w:r>
      <w:r w:rsidRPr="00773EF3">
        <w:rPr>
          <w:rFonts w:asciiTheme="minorHAnsi" w:hAnsiTheme="minorHAnsi" w:cstheme="minorHAnsi"/>
          <w:spacing w:val="1"/>
        </w:rPr>
        <w:t>i</w:t>
      </w:r>
      <w:r w:rsidRPr="00773EF3">
        <w:rPr>
          <w:rFonts w:asciiTheme="minorHAnsi" w:hAnsiTheme="minorHAnsi" w:cstheme="minorHAnsi"/>
        </w:rPr>
        <w:t>stat</w:t>
      </w:r>
      <w:r w:rsidRPr="00773EF3">
        <w:rPr>
          <w:rFonts w:asciiTheme="minorHAnsi" w:hAnsiTheme="minorHAnsi" w:cstheme="minorHAnsi"/>
          <w:spacing w:val="-1"/>
        </w:rPr>
        <w:t>a</w:t>
      </w:r>
      <w:r w:rsidRPr="00773EF3">
        <w:rPr>
          <w:rFonts w:asciiTheme="minorHAnsi" w:hAnsiTheme="minorHAnsi" w:cstheme="minorHAnsi"/>
        </w:rPr>
        <w:t>kse</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rPr>
        <w:t>proj</w:t>
      </w:r>
      <w:r w:rsidRPr="00773EF3">
        <w:rPr>
          <w:rFonts w:asciiTheme="minorHAnsi" w:hAnsiTheme="minorHAnsi" w:cstheme="minorHAnsi"/>
          <w:spacing w:val="-1"/>
        </w:rPr>
        <w:t>e</w:t>
      </w:r>
      <w:r w:rsidRPr="00773EF3">
        <w:rPr>
          <w:rFonts w:asciiTheme="minorHAnsi" w:hAnsiTheme="minorHAnsi" w:cstheme="minorHAnsi"/>
        </w:rPr>
        <w:t>kte</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stav</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w:t>
      </w:r>
      <w:r w:rsidRPr="00773EF3">
        <w:rPr>
          <w:rFonts w:asciiTheme="minorHAnsi" w:hAnsiTheme="minorHAnsi" w:cstheme="minorHAnsi"/>
          <w:spacing w:val="2"/>
        </w:rPr>
        <w:t>o</w:t>
      </w:r>
      <w:r w:rsidRPr="00773EF3">
        <w:rPr>
          <w:rFonts w:asciiTheme="minorHAnsi" w:hAnsiTheme="minorHAnsi" w:cstheme="minorHAnsi"/>
        </w:rPr>
        <w:t>risonta</w:t>
      </w:r>
      <w:r w:rsidRPr="00773EF3">
        <w:rPr>
          <w:rFonts w:asciiTheme="minorHAnsi" w:hAnsiTheme="minorHAnsi" w:cstheme="minorHAnsi"/>
          <w:spacing w:val="-1"/>
        </w:rPr>
        <w:t>a</w:t>
      </w:r>
      <w:r w:rsidRPr="00773EF3">
        <w:rPr>
          <w:rFonts w:asciiTheme="minorHAnsi" w:hAnsiTheme="minorHAnsi" w:cstheme="minorHAnsi"/>
        </w:rPr>
        <w:t>lset</w:t>
      </w:r>
      <w:r w:rsidRPr="00773EF3">
        <w:rPr>
          <w:rFonts w:asciiTheme="minorHAnsi" w:hAnsiTheme="minorHAnsi" w:cstheme="minorHAnsi"/>
          <w:spacing w:val="-1"/>
        </w:rPr>
        <w:t>e</w:t>
      </w:r>
      <w:r w:rsidRPr="00773EF3">
        <w:rPr>
          <w:rFonts w:asciiTheme="minorHAnsi" w:hAnsiTheme="minorHAnsi" w:cstheme="minorHAnsi"/>
        </w:rPr>
        <w:t>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spacing w:val="1"/>
        </w:rPr>
        <w:t>e</w:t>
      </w:r>
      <w:r w:rsidRPr="00773EF3">
        <w:rPr>
          <w:rFonts w:asciiTheme="minorHAnsi" w:hAnsiTheme="minorHAnsi" w:cstheme="minorHAnsi"/>
          <w:spacing w:val="-1"/>
        </w:rPr>
        <w:t>e</w:t>
      </w:r>
      <w:r w:rsidRPr="00773EF3">
        <w:rPr>
          <w:rFonts w:asciiTheme="minorHAnsi" w:hAnsiTheme="minorHAnsi" w:cstheme="minorHAnsi"/>
        </w:rPr>
        <w:t>smä</w:t>
      </w:r>
      <w:r w:rsidRPr="00773EF3">
        <w:rPr>
          <w:rFonts w:asciiTheme="minorHAnsi" w:hAnsiTheme="minorHAnsi" w:cstheme="minorHAnsi"/>
          <w:spacing w:val="-1"/>
        </w:rPr>
        <w:t>r</w:t>
      </w:r>
      <w:r w:rsidRPr="00773EF3">
        <w:rPr>
          <w:rFonts w:asciiTheme="minorHAnsi" w:hAnsiTheme="minorHAnsi" w:cstheme="minorHAnsi"/>
        </w:rPr>
        <w:t>ki</w:t>
      </w:r>
      <w:r w:rsidRPr="00773EF3">
        <w:rPr>
          <w:rFonts w:asciiTheme="minorHAnsi" w:hAnsiTheme="minorHAnsi" w:cstheme="minorHAnsi"/>
          <w:spacing w:val="3"/>
        </w:rPr>
        <w:t>d</w:t>
      </w:r>
      <w:r w:rsidRPr="00773EF3">
        <w:rPr>
          <w:rFonts w:asciiTheme="minorHAnsi" w:hAnsiTheme="minorHAnsi" w:cstheme="minorHAnsi"/>
          <w:spacing w:val="-1"/>
        </w:rPr>
        <w:t>e</w:t>
      </w:r>
      <w:r w:rsidRPr="00773EF3">
        <w:rPr>
          <w:rFonts w:asciiTheme="minorHAnsi" w:hAnsiTheme="minorHAnsi" w:cstheme="minorHAnsi"/>
        </w:rPr>
        <w:t>le</w:t>
      </w:r>
      <w:proofErr w:type="spellEnd"/>
      <w:r w:rsidRPr="00773EF3">
        <w:rPr>
          <w:rFonts w:asciiTheme="minorHAnsi" w:hAnsiTheme="minorHAnsi" w:cstheme="minorHAnsi"/>
        </w:rPr>
        <w:t>:</w:t>
      </w:r>
    </w:p>
    <w:p w14:paraId="6F22F449" w14:textId="10119670" w:rsidR="00856D0E" w:rsidRPr="00773EF3" w:rsidRDefault="00856D0E" w:rsidP="002C4F6F">
      <w:pPr>
        <w:pStyle w:val="NormalWeb"/>
        <w:numPr>
          <w:ilvl w:val="0"/>
          <w:numId w:val="18"/>
        </w:numPr>
        <w:spacing w:before="0" w:beforeAutospacing="0" w:after="0" w:afterAutospacing="0"/>
        <w:ind w:left="714" w:hanging="357"/>
        <w:rPr>
          <w:rFonts w:asciiTheme="minorHAnsi" w:hAnsiTheme="minorHAnsi" w:cstheme="minorHAnsi"/>
        </w:rPr>
      </w:pP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rakendamine</w:t>
      </w:r>
      <w:proofErr w:type="spellEnd"/>
      <w:r w:rsidRPr="00773EF3">
        <w:rPr>
          <w:rFonts w:asciiTheme="minorHAnsi" w:hAnsiTheme="minorHAnsi" w:cstheme="minorHAnsi"/>
          <w:lang w:eastAsia="et-EE"/>
        </w:rPr>
        <w:t>;</w:t>
      </w:r>
    </w:p>
    <w:p w14:paraId="52544A04" w14:textId="77777777" w:rsidR="002C55F9" w:rsidRPr="00773EF3" w:rsidRDefault="002C55F9" w:rsidP="002C4F6F">
      <w:pPr>
        <w:pStyle w:val="NormalWeb"/>
        <w:numPr>
          <w:ilvl w:val="0"/>
          <w:numId w:val="18"/>
        </w:numPr>
        <w:spacing w:before="0" w:beforeAutospacing="0" w:after="0" w:afterAutospacing="0"/>
        <w:ind w:left="714" w:hanging="357"/>
        <w:rPr>
          <w:rFonts w:asciiTheme="minorHAnsi" w:hAnsiTheme="minorHAnsi" w:cstheme="minorHAnsi"/>
        </w:rPr>
      </w:pPr>
      <w:proofErr w:type="spellStart"/>
      <w:r w:rsidRPr="00773EF3">
        <w:rPr>
          <w:rFonts w:asciiTheme="minorHAnsi" w:hAnsiTheme="minorHAnsi" w:cstheme="minorHAnsi"/>
        </w:rPr>
        <w:t>innovaatiliste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rakendamine</w:t>
      </w:r>
      <w:proofErr w:type="spellEnd"/>
      <w:r w:rsidRPr="00773EF3">
        <w:rPr>
          <w:rFonts w:asciiTheme="minorHAnsi" w:hAnsiTheme="minorHAnsi" w:cstheme="minorHAnsi"/>
        </w:rPr>
        <w:t>;</w:t>
      </w:r>
    </w:p>
    <w:p w14:paraId="06A86375" w14:textId="77777777" w:rsidR="002C55F9" w:rsidRPr="00773EF3" w:rsidRDefault="002C55F9" w:rsidP="002C4F6F">
      <w:pPr>
        <w:pStyle w:val="NormalWeb"/>
        <w:numPr>
          <w:ilvl w:val="0"/>
          <w:numId w:val="18"/>
        </w:numPr>
        <w:spacing w:before="0" w:beforeAutospacing="0" w:after="0" w:afterAutospacing="0"/>
        <w:ind w:left="714" w:hanging="357"/>
        <w:rPr>
          <w:rFonts w:asciiTheme="minorHAnsi" w:hAnsiTheme="minorHAnsi" w:cstheme="minorHAnsi"/>
        </w:rPr>
      </w:pPr>
      <w:proofErr w:type="spellStart"/>
      <w:r w:rsidRPr="00773EF3">
        <w:rPr>
          <w:rFonts w:asciiTheme="minorHAnsi" w:hAnsiTheme="minorHAnsi" w:cstheme="minorHAnsi"/>
        </w:rPr>
        <w:t>k</w:t>
      </w:r>
      <w:r w:rsidRPr="00773EF3">
        <w:rPr>
          <w:rFonts w:asciiTheme="minorHAnsi" w:hAnsiTheme="minorHAnsi" w:cstheme="minorHAnsi"/>
          <w:color w:val="000000" w:themeColor="text1"/>
          <w:lang w:eastAsia="et-EE"/>
        </w:rPr>
        <w:t>oostöövõrgustike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loomine</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arendamine</w:t>
      </w:r>
      <w:proofErr w:type="spellEnd"/>
      <w:r w:rsidRPr="00773EF3">
        <w:rPr>
          <w:rFonts w:asciiTheme="minorHAnsi" w:hAnsiTheme="minorHAnsi" w:cstheme="minorHAnsi"/>
          <w:color w:val="000000" w:themeColor="text1"/>
          <w:lang w:eastAsia="et-EE"/>
        </w:rPr>
        <w:t>;</w:t>
      </w:r>
    </w:p>
    <w:p w14:paraId="04FC377B" w14:textId="77777777" w:rsidR="002C55F9" w:rsidRPr="00773EF3" w:rsidRDefault="002C55F9" w:rsidP="002C4F6F">
      <w:pPr>
        <w:pStyle w:val="NormalWeb"/>
        <w:numPr>
          <w:ilvl w:val="0"/>
          <w:numId w:val="18"/>
        </w:numPr>
        <w:spacing w:before="0" w:beforeAutospacing="0" w:after="0" w:afterAutospacing="0"/>
        <w:ind w:left="714" w:hanging="357"/>
        <w:rPr>
          <w:rFonts w:asciiTheme="minorHAnsi" w:hAnsiTheme="minorHAnsi" w:cstheme="minorHAnsi"/>
        </w:rPr>
      </w:pPr>
      <w:proofErr w:type="spellStart"/>
      <w:r w:rsidRPr="00773EF3">
        <w:rPr>
          <w:rFonts w:asciiTheme="minorHAnsi" w:hAnsiTheme="minorHAnsi" w:cstheme="minorHAnsi"/>
        </w:rPr>
        <w:t>n</w:t>
      </w:r>
      <w:r w:rsidRPr="00773EF3">
        <w:rPr>
          <w:rFonts w:asciiTheme="minorHAnsi" w:hAnsiTheme="minorHAnsi" w:cstheme="minorHAnsi"/>
          <w:color w:val="000000" w:themeColor="text1"/>
          <w:lang w:eastAsia="et-EE"/>
        </w:rPr>
        <w:t>oorte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aktiivsuse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tõstmine</w:t>
      </w:r>
      <w:proofErr w:type="spellEnd"/>
      <w:r w:rsidRPr="00773EF3">
        <w:rPr>
          <w:rFonts w:asciiTheme="minorHAnsi" w:hAnsiTheme="minorHAnsi" w:cstheme="minorHAnsi"/>
          <w:color w:val="000000" w:themeColor="text1"/>
          <w:lang w:eastAsia="et-EE"/>
        </w:rPr>
        <w:t>.</w:t>
      </w:r>
    </w:p>
    <w:p w14:paraId="53830436" w14:textId="77777777" w:rsidR="0010715F" w:rsidRPr="00773EF3" w:rsidRDefault="0010715F" w:rsidP="0010715F">
      <w:pPr>
        <w:pStyle w:val="NormalWeb"/>
        <w:spacing w:before="0" w:beforeAutospacing="0" w:after="0" w:afterAutospacing="0"/>
        <w:ind w:left="714"/>
        <w:rPr>
          <w:rFonts w:asciiTheme="minorHAnsi" w:hAnsiTheme="minorHAnsi" w:cstheme="minorHAnsi"/>
        </w:rPr>
      </w:pPr>
    </w:p>
    <w:p w14:paraId="5B86653A" w14:textId="466BCCC5" w:rsidR="00264F04" w:rsidRPr="00773EF3" w:rsidRDefault="0010715F" w:rsidP="00264F04">
      <w:pPr>
        <w:jc w:val="both"/>
        <w:rPr>
          <w:rFonts w:asciiTheme="minorHAnsi" w:hAnsiTheme="minorHAnsi" w:cstheme="minorHAnsi"/>
        </w:rPr>
      </w:pPr>
      <w:r w:rsidRPr="00773EF3">
        <w:rPr>
          <w:rFonts w:asciiTheme="minorHAnsi" w:hAnsiTheme="minorHAnsi" w:cstheme="minorHAnsi"/>
        </w:rPr>
        <w:lastRenderedPageBreak/>
        <w:t xml:space="preserve">Need </w:t>
      </w:r>
      <w:proofErr w:type="spellStart"/>
      <w:r w:rsidRPr="00773EF3">
        <w:rPr>
          <w:rFonts w:asciiTheme="minorHAnsi" w:hAnsiTheme="minorHAnsi" w:cstheme="minorHAnsi"/>
        </w:rPr>
        <w:t>projektid</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panustavad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ühte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mitmesse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horisontaalsesse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näitajasse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enam</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punkte</w:t>
      </w:r>
      <w:proofErr w:type="spellEnd"/>
      <w:r w:rsidRPr="00773EF3">
        <w:rPr>
          <w:rFonts w:asciiTheme="minorHAnsi" w:hAnsiTheme="minorHAnsi" w:cstheme="minorHAnsi"/>
        </w:rPr>
        <w:t xml:space="preserve">. </w:t>
      </w:r>
      <w:r w:rsidR="00264F04" w:rsidRPr="00773EF3">
        <w:rPr>
          <w:rFonts w:asciiTheme="minorHAnsi" w:hAnsiTheme="minorHAnsi" w:cstheme="minorHAnsi"/>
          <w:spacing w:val="1"/>
        </w:rPr>
        <w:t>S</w:t>
      </w:r>
      <w:r w:rsidR="00264F04" w:rsidRPr="00773EF3">
        <w:rPr>
          <w:rFonts w:asciiTheme="minorHAnsi" w:hAnsiTheme="minorHAnsi" w:cstheme="minorHAnsi"/>
          <w:spacing w:val="-1"/>
        </w:rPr>
        <w:t>e</w:t>
      </w:r>
      <w:r w:rsidR="00264F04" w:rsidRPr="00773EF3">
        <w:rPr>
          <w:rFonts w:asciiTheme="minorHAnsi" w:hAnsiTheme="minorHAnsi" w:cstheme="minorHAnsi"/>
        </w:rPr>
        <w:t xml:space="preserve">e </w:t>
      </w:r>
      <w:proofErr w:type="spellStart"/>
      <w:r w:rsidR="00264F04" w:rsidRPr="00773EF3">
        <w:rPr>
          <w:rFonts w:asciiTheme="minorHAnsi" w:hAnsiTheme="minorHAnsi" w:cstheme="minorHAnsi"/>
        </w:rPr>
        <w:t>täh</w:t>
      </w:r>
      <w:r w:rsidR="00264F04" w:rsidRPr="00773EF3">
        <w:rPr>
          <w:rFonts w:asciiTheme="minorHAnsi" w:hAnsiTheme="minorHAnsi" w:cstheme="minorHAnsi"/>
          <w:spacing w:val="-1"/>
        </w:rPr>
        <w:t>e</w:t>
      </w:r>
      <w:r w:rsidR="00264F04" w:rsidRPr="00773EF3">
        <w:rPr>
          <w:rFonts w:asciiTheme="minorHAnsi" w:hAnsiTheme="minorHAnsi" w:cstheme="minorHAnsi"/>
        </w:rPr>
        <w:t>n</w:t>
      </w:r>
      <w:r w:rsidR="00264F04" w:rsidRPr="00773EF3">
        <w:rPr>
          <w:rFonts w:asciiTheme="minorHAnsi" w:hAnsiTheme="minorHAnsi" w:cstheme="minorHAnsi"/>
          <w:spacing w:val="2"/>
        </w:rPr>
        <w:t>d</w:t>
      </w:r>
      <w:r w:rsidR="00264F04" w:rsidRPr="00773EF3">
        <w:rPr>
          <w:rFonts w:asciiTheme="minorHAnsi" w:hAnsiTheme="minorHAnsi" w:cstheme="minorHAnsi"/>
          <w:spacing w:val="-1"/>
        </w:rPr>
        <w:t>a</w:t>
      </w:r>
      <w:r w:rsidR="00264F04" w:rsidRPr="00773EF3">
        <w:rPr>
          <w:rFonts w:asciiTheme="minorHAnsi" w:hAnsiTheme="minorHAnsi" w:cstheme="minorHAnsi"/>
        </w:rPr>
        <w:t>b</w:t>
      </w:r>
      <w:proofErr w:type="spellEnd"/>
      <w:r w:rsidR="00264F04" w:rsidRPr="00773EF3">
        <w:rPr>
          <w:rFonts w:asciiTheme="minorHAnsi" w:hAnsiTheme="minorHAnsi" w:cstheme="minorHAnsi"/>
        </w:rPr>
        <w:t>,</w:t>
      </w:r>
      <w:r w:rsidR="00264F04" w:rsidRPr="00773EF3">
        <w:rPr>
          <w:rFonts w:asciiTheme="minorHAnsi" w:hAnsiTheme="minorHAnsi" w:cstheme="minorHAnsi"/>
          <w:spacing w:val="1"/>
        </w:rPr>
        <w:t xml:space="preserve"> </w:t>
      </w:r>
      <w:r w:rsidR="00264F04" w:rsidRPr="00773EF3">
        <w:rPr>
          <w:rFonts w:asciiTheme="minorHAnsi" w:hAnsiTheme="minorHAnsi" w:cstheme="minorHAnsi"/>
          <w:spacing w:val="-1"/>
        </w:rPr>
        <w:t>e</w:t>
      </w:r>
      <w:r w:rsidR="00264F04" w:rsidRPr="00773EF3">
        <w:rPr>
          <w:rFonts w:asciiTheme="minorHAnsi" w:hAnsiTheme="minorHAnsi" w:cstheme="minorHAnsi"/>
        </w:rPr>
        <w:t>t</w:t>
      </w:r>
      <w:r w:rsidR="00264F04" w:rsidRPr="00773EF3">
        <w:rPr>
          <w:rFonts w:asciiTheme="minorHAnsi" w:hAnsiTheme="minorHAnsi" w:cstheme="minorHAnsi"/>
          <w:spacing w:val="4"/>
        </w:rPr>
        <w:t xml:space="preserve"> </w:t>
      </w:r>
      <w:proofErr w:type="spellStart"/>
      <w:r w:rsidR="00264F04" w:rsidRPr="00773EF3">
        <w:rPr>
          <w:rFonts w:asciiTheme="minorHAnsi" w:hAnsiTheme="minorHAnsi" w:cstheme="minorHAnsi"/>
        </w:rPr>
        <w:t>kõik</w:t>
      </w:r>
      <w:r w:rsidR="00264F04" w:rsidRPr="00773EF3">
        <w:rPr>
          <w:rFonts w:asciiTheme="minorHAnsi" w:hAnsiTheme="minorHAnsi" w:cstheme="minorHAnsi"/>
          <w:spacing w:val="1"/>
        </w:rPr>
        <w:t>i</w:t>
      </w:r>
      <w:r w:rsidR="00264F04" w:rsidRPr="00773EF3">
        <w:rPr>
          <w:rFonts w:asciiTheme="minorHAnsi" w:hAnsiTheme="minorHAnsi" w:cstheme="minorHAnsi"/>
        </w:rPr>
        <w:t>de</w:t>
      </w:r>
      <w:proofErr w:type="spellEnd"/>
      <w:r w:rsidR="00264F04" w:rsidRPr="00773EF3">
        <w:rPr>
          <w:rFonts w:asciiTheme="minorHAnsi" w:hAnsiTheme="minorHAnsi" w:cstheme="minorHAnsi"/>
          <w:spacing w:val="2"/>
        </w:rPr>
        <w:t xml:space="preserve"> </w:t>
      </w:r>
      <w:proofErr w:type="spellStart"/>
      <w:r w:rsidR="00264F04" w:rsidRPr="00773EF3">
        <w:rPr>
          <w:rFonts w:asciiTheme="minorHAnsi" w:hAnsiTheme="minorHAnsi" w:cstheme="minorHAnsi"/>
        </w:rPr>
        <w:t>proj</w:t>
      </w:r>
      <w:r w:rsidR="00264F04" w:rsidRPr="00773EF3">
        <w:rPr>
          <w:rFonts w:asciiTheme="minorHAnsi" w:hAnsiTheme="minorHAnsi" w:cstheme="minorHAnsi"/>
          <w:spacing w:val="-1"/>
        </w:rPr>
        <w:t>e</w:t>
      </w:r>
      <w:r w:rsidR="00264F04" w:rsidRPr="00773EF3">
        <w:rPr>
          <w:rFonts w:asciiTheme="minorHAnsi" w:hAnsiTheme="minorHAnsi" w:cstheme="minorHAnsi"/>
        </w:rPr>
        <w:t>kt</w:t>
      </w:r>
      <w:r w:rsidR="00264F04" w:rsidRPr="00773EF3">
        <w:rPr>
          <w:rFonts w:asciiTheme="minorHAnsi" w:hAnsiTheme="minorHAnsi" w:cstheme="minorHAnsi"/>
          <w:spacing w:val="1"/>
        </w:rPr>
        <w:t>i</w:t>
      </w:r>
      <w:r w:rsidR="00264F04" w:rsidRPr="00773EF3">
        <w:rPr>
          <w:rFonts w:asciiTheme="minorHAnsi" w:hAnsiTheme="minorHAnsi" w:cstheme="minorHAnsi"/>
        </w:rPr>
        <w:t>d</w:t>
      </w:r>
      <w:r w:rsidR="00264F04" w:rsidRPr="00773EF3">
        <w:rPr>
          <w:rFonts w:asciiTheme="minorHAnsi" w:hAnsiTheme="minorHAnsi" w:cstheme="minorHAnsi"/>
          <w:spacing w:val="1"/>
        </w:rPr>
        <w:t>e</w:t>
      </w:r>
      <w:r w:rsidR="00264F04" w:rsidRPr="00773EF3">
        <w:rPr>
          <w:rFonts w:asciiTheme="minorHAnsi" w:hAnsiTheme="minorHAnsi" w:cstheme="minorHAnsi"/>
          <w:spacing w:val="-2"/>
        </w:rPr>
        <w:t>g</w:t>
      </w:r>
      <w:r w:rsidR="00264F04" w:rsidRPr="00773EF3">
        <w:rPr>
          <w:rFonts w:asciiTheme="minorHAnsi" w:hAnsiTheme="minorHAnsi" w:cstheme="minorHAnsi"/>
        </w:rPr>
        <w:t>a</w:t>
      </w:r>
      <w:proofErr w:type="spellEnd"/>
      <w:r w:rsidR="00264F04" w:rsidRPr="00773EF3">
        <w:rPr>
          <w:rFonts w:asciiTheme="minorHAnsi" w:hAnsiTheme="minorHAnsi" w:cstheme="minorHAnsi"/>
          <w:spacing w:val="2"/>
        </w:rPr>
        <w:t xml:space="preserve"> </w:t>
      </w:r>
      <w:proofErr w:type="spellStart"/>
      <w:r w:rsidR="00264F04" w:rsidRPr="00773EF3">
        <w:rPr>
          <w:rFonts w:asciiTheme="minorHAnsi" w:hAnsiTheme="minorHAnsi" w:cstheme="minorHAnsi"/>
        </w:rPr>
        <w:t>püü</w:t>
      </w:r>
      <w:r w:rsidR="00264F04" w:rsidRPr="00773EF3">
        <w:rPr>
          <w:rFonts w:asciiTheme="minorHAnsi" w:hAnsiTheme="minorHAnsi" w:cstheme="minorHAnsi"/>
          <w:spacing w:val="-1"/>
        </w:rPr>
        <w:t>e</w:t>
      </w:r>
      <w:r w:rsidR="00264F04" w:rsidRPr="00773EF3">
        <w:rPr>
          <w:rFonts w:asciiTheme="minorHAnsi" w:hAnsiTheme="minorHAnsi" w:cstheme="minorHAnsi"/>
        </w:rPr>
        <w:t>ldak</w:t>
      </w:r>
      <w:r w:rsidR="00264F04" w:rsidRPr="00773EF3">
        <w:rPr>
          <w:rFonts w:asciiTheme="minorHAnsi" w:hAnsiTheme="minorHAnsi" w:cstheme="minorHAnsi"/>
          <w:spacing w:val="2"/>
        </w:rPr>
        <w:t>s</w:t>
      </w:r>
      <w:r w:rsidR="00264F04" w:rsidRPr="00773EF3">
        <w:rPr>
          <w:rFonts w:asciiTheme="minorHAnsi" w:hAnsiTheme="minorHAnsi" w:cstheme="minorHAnsi"/>
        </w:rPr>
        <w:t>e</w:t>
      </w:r>
      <w:proofErr w:type="spellEnd"/>
      <w:r w:rsidR="00264F04" w:rsidRPr="00773EF3">
        <w:rPr>
          <w:rFonts w:asciiTheme="minorHAnsi" w:hAnsiTheme="minorHAnsi" w:cstheme="minorHAnsi"/>
        </w:rPr>
        <w:t xml:space="preserve"> </w:t>
      </w:r>
      <w:proofErr w:type="spellStart"/>
      <w:r w:rsidR="00264F04" w:rsidRPr="00773EF3">
        <w:rPr>
          <w:rFonts w:asciiTheme="minorHAnsi" w:hAnsiTheme="minorHAnsi" w:cstheme="minorHAnsi"/>
        </w:rPr>
        <w:t>läbiv</w:t>
      </w:r>
      <w:r w:rsidR="00264F04" w:rsidRPr="00773EF3">
        <w:rPr>
          <w:rFonts w:asciiTheme="minorHAnsi" w:hAnsiTheme="minorHAnsi" w:cstheme="minorHAnsi"/>
          <w:spacing w:val="-1"/>
        </w:rPr>
        <w:t>a</w:t>
      </w:r>
      <w:r w:rsidR="00264F04" w:rsidRPr="00773EF3">
        <w:rPr>
          <w:rFonts w:asciiTheme="minorHAnsi" w:hAnsiTheme="minorHAnsi" w:cstheme="minorHAnsi"/>
        </w:rPr>
        <w:t>lt</w:t>
      </w:r>
      <w:proofErr w:type="spellEnd"/>
      <w:r w:rsidR="00264F04" w:rsidRPr="00773EF3">
        <w:rPr>
          <w:rFonts w:asciiTheme="minorHAnsi" w:hAnsiTheme="minorHAnsi" w:cstheme="minorHAnsi"/>
          <w:spacing w:val="2"/>
        </w:rPr>
        <w:t xml:space="preserve"> </w:t>
      </w:r>
      <w:proofErr w:type="spellStart"/>
      <w:r w:rsidR="00264F04" w:rsidRPr="00773EF3">
        <w:rPr>
          <w:rFonts w:asciiTheme="minorHAnsi" w:hAnsiTheme="minorHAnsi" w:cstheme="minorHAnsi"/>
        </w:rPr>
        <w:t>ni</w:t>
      </w:r>
      <w:r w:rsidR="00264F04" w:rsidRPr="00773EF3">
        <w:rPr>
          <w:rFonts w:asciiTheme="minorHAnsi" w:hAnsiTheme="minorHAnsi" w:cstheme="minorHAnsi"/>
          <w:spacing w:val="1"/>
        </w:rPr>
        <w:t>m</w:t>
      </w:r>
      <w:r w:rsidR="00264F04" w:rsidRPr="00773EF3">
        <w:rPr>
          <w:rFonts w:asciiTheme="minorHAnsi" w:hAnsiTheme="minorHAnsi" w:cstheme="minorHAnsi"/>
          <w:spacing w:val="-1"/>
        </w:rPr>
        <w:t>e</w:t>
      </w:r>
      <w:r w:rsidR="00264F04" w:rsidRPr="00773EF3">
        <w:rPr>
          <w:rFonts w:asciiTheme="minorHAnsi" w:hAnsiTheme="minorHAnsi" w:cstheme="minorHAnsi"/>
        </w:rPr>
        <w:t>tatud</w:t>
      </w:r>
      <w:proofErr w:type="spellEnd"/>
      <w:r w:rsidR="00264F04" w:rsidRPr="00773EF3">
        <w:rPr>
          <w:rFonts w:asciiTheme="minorHAnsi" w:hAnsiTheme="minorHAnsi" w:cstheme="minorHAnsi"/>
          <w:spacing w:val="1"/>
        </w:rPr>
        <w:t xml:space="preserve"> </w:t>
      </w:r>
      <w:proofErr w:type="spellStart"/>
      <w:r w:rsidR="00264F04" w:rsidRPr="00773EF3">
        <w:rPr>
          <w:rFonts w:asciiTheme="minorHAnsi" w:hAnsiTheme="minorHAnsi" w:cstheme="minorHAnsi"/>
        </w:rPr>
        <w:t>h</w:t>
      </w:r>
      <w:r w:rsidR="00264F04" w:rsidRPr="00773EF3">
        <w:rPr>
          <w:rFonts w:asciiTheme="minorHAnsi" w:hAnsiTheme="minorHAnsi" w:cstheme="minorHAnsi"/>
          <w:spacing w:val="2"/>
        </w:rPr>
        <w:t>o</w:t>
      </w:r>
      <w:r w:rsidR="00264F04" w:rsidRPr="00773EF3">
        <w:rPr>
          <w:rFonts w:asciiTheme="minorHAnsi" w:hAnsiTheme="minorHAnsi" w:cstheme="minorHAnsi"/>
        </w:rPr>
        <w:t>risonta</w:t>
      </w:r>
      <w:r w:rsidR="00264F04" w:rsidRPr="00773EF3">
        <w:rPr>
          <w:rFonts w:asciiTheme="minorHAnsi" w:hAnsiTheme="minorHAnsi" w:cstheme="minorHAnsi"/>
          <w:spacing w:val="-1"/>
        </w:rPr>
        <w:t>a</w:t>
      </w:r>
      <w:r w:rsidR="00264F04" w:rsidRPr="00773EF3">
        <w:rPr>
          <w:rFonts w:asciiTheme="minorHAnsi" w:hAnsiTheme="minorHAnsi" w:cstheme="minorHAnsi"/>
        </w:rPr>
        <w:t>lsete</w:t>
      </w:r>
      <w:proofErr w:type="spellEnd"/>
      <w:r w:rsidR="00264F04" w:rsidRPr="00773EF3">
        <w:rPr>
          <w:rFonts w:asciiTheme="minorHAnsi" w:hAnsiTheme="minorHAnsi" w:cstheme="minorHAnsi"/>
        </w:rPr>
        <w:t xml:space="preserve"> </w:t>
      </w:r>
      <w:proofErr w:type="spellStart"/>
      <w:r w:rsidR="00264F04" w:rsidRPr="00773EF3">
        <w:rPr>
          <w:rFonts w:asciiTheme="minorHAnsi" w:hAnsiTheme="minorHAnsi" w:cstheme="minorHAnsi"/>
          <w:spacing w:val="-1"/>
        </w:rPr>
        <w:t>ee</w:t>
      </w:r>
      <w:r w:rsidR="00264F04" w:rsidRPr="00773EF3">
        <w:rPr>
          <w:rFonts w:asciiTheme="minorHAnsi" w:hAnsiTheme="minorHAnsi" w:cstheme="minorHAnsi"/>
        </w:rPr>
        <w:t>smä</w:t>
      </w:r>
      <w:r w:rsidR="00264F04" w:rsidRPr="00773EF3">
        <w:rPr>
          <w:rFonts w:asciiTheme="minorHAnsi" w:hAnsiTheme="minorHAnsi" w:cstheme="minorHAnsi"/>
          <w:spacing w:val="-1"/>
        </w:rPr>
        <w:t>r</w:t>
      </w:r>
      <w:r w:rsidR="00264F04" w:rsidRPr="00773EF3">
        <w:rPr>
          <w:rFonts w:asciiTheme="minorHAnsi" w:hAnsiTheme="minorHAnsi" w:cstheme="minorHAnsi"/>
        </w:rPr>
        <w:t>kide</w:t>
      </w:r>
      <w:proofErr w:type="spellEnd"/>
      <w:r w:rsidR="00264F04" w:rsidRPr="00773EF3">
        <w:rPr>
          <w:rFonts w:asciiTheme="minorHAnsi" w:hAnsiTheme="minorHAnsi" w:cstheme="minorHAnsi"/>
          <w:spacing w:val="6"/>
        </w:rPr>
        <w:t xml:space="preserve"> </w:t>
      </w:r>
      <w:proofErr w:type="spellStart"/>
      <w:r w:rsidR="00264F04" w:rsidRPr="00773EF3">
        <w:rPr>
          <w:rFonts w:asciiTheme="minorHAnsi" w:hAnsiTheme="minorHAnsi" w:cstheme="minorHAnsi"/>
        </w:rPr>
        <w:t>täit</w:t>
      </w:r>
      <w:r w:rsidR="00264F04" w:rsidRPr="00773EF3">
        <w:rPr>
          <w:rFonts w:asciiTheme="minorHAnsi" w:hAnsiTheme="minorHAnsi" w:cstheme="minorHAnsi"/>
          <w:spacing w:val="1"/>
        </w:rPr>
        <w:t>m</w:t>
      </w:r>
      <w:r w:rsidR="00264F04" w:rsidRPr="00773EF3">
        <w:rPr>
          <w:rFonts w:asciiTheme="minorHAnsi" w:hAnsiTheme="minorHAnsi" w:cstheme="minorHAnsi"/>
        </w:rPr>
        <w:t>ise</w:t>
      </w:r>
      <w:proofErr w:type="spellEnd"/>
      <w:r w:rsidR="00264F04" w:rsidRPr="00773EF3">
        <w:rPr>
          <w:rFonts w:asciiTheme="minorHAnsi" w:hAnsiTheme="minorHAnsi" w:cstheme="minorHAnsi"/>
          <w:spacing w:val="9"/>
        </w:rPr>
        <w:t xml:space="preserve"> </w:t>
      </w:r>
      <w:proofErr w:type="spellStart"/>
      <w:r w:rsidR="00264F04" w:rsidRPr="00773EF3">
        <w:rPr>
          <w:rFonts w:asciiTheme="minorHAnsi" w:hAnsiTheme="minorHAnsi" w:cstheme="minorHAnsi"/>
        </w:rPr>
        <w:t>poole</w:t>
      </w:r>
      <w:proofErr w:type="spellEnd"/>
      <w:r w:rsidR="00264F04" w:rsidRPr="00773EF3">
        <w:rPr>
          <w:rFonts w:asciiTheme="minorHAnsi" w:hAnsiTheme="minorHAnsi" w:cstheme="minorHAnsi"/>
        </w:rPr>
        <w:t xml:space="preserve">. </w:t>
      </w:r>
    </w:p>
    <w:p w14:paraId="4DE63BE9" w14:textId="77777777" w:rsidR="00264F04" w:rsidRPr="00773EF3" w:rsidRDefault="00264F04" w:rsidP="00264F04">
      <w:pPr>
        <w:jc w:val="both"/>
        <w:rPr>
          <w:rFonts w:asciiTheme="minorHAnsi" w:hAnsiTheme="minorHAnsi" w:cstheme="minorHAnsi"/>
          <w:sz w:val="26"/>
          <w:szCs w:val="26"/>
        </w:rPr>
      </w:pPr>
    </w:p>
    <w:p w14:paraId="0BA74F72" w14:textId="01D9DFEF" w:rsidR="008556A5" w:rsidRPr="00773EF3" w:rsidRDefault="00264F04" w:rsidP="00675D10">
      <w:pPr>
        <w:jc w:val="both"/>
        <w:rPr>
          <w:rFonts w:asciiTheme="minorHAnsi" w:hAnsiTheme="minorHAnsi" w:cstheme="minorHAnsi"/>
          <w:lang w:val="sv-FI"/>
        </w:rPr>
      </w:pPr>
      <w:proofErr w:type="spellStart"/>
      <w:r w:rsidRPr="00773EF3">
        <w:rPr>
          <w:rFonts w:asciiTheme="minorHAnsi" w:hAnsiTheme="minorHAnsi" w:cstheme="minorHAnsi"/>
        </w:rPr>
        <w:t>Kirj</w:t>
      </w:r>
      <w:r w:rsidRPr="00773EF3">
        <w:rPr>
          <w:rFonts w:asciiTheme="minorHAnsi" w:hAnsiTheme="minorHAnsi" w:cstheme="minorHAnsi"/>
          <w:spacing w:val="-1"/>
        </w:rPr>
        <w:t>e</w:t>
      </w:r>
      <w:r w:rsidRPr="00773EF3">
        <w:rPr>
          <w:rFonts w:asciiTheme="minorHAnsi" w:hAnsiTheme="minorHAnsi" w:cstheme="minorHAnsi"/>
        </w:rPr>
        <w:t>ldatud</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rPr>
        <w:t>läh</w:t>
      </w:r>
      <w:r w:rsidRPr="00773EF3">
        <w:rPr>
          <w:rFonts w:asciiTheme="minorHAnsi" w:hAnsiTheme="minorHAnsi" w:cstheme="minorHAnsi"/>
          <w:spacing w:val="-1"/>
        </w:rPr>
        <w:t>e</w:t>
      </w:r>
      <w:r w:rsidRPr="00773EF3">
        <w:rPr>
          <w:rFonts w:asciiTheme="minorHAnsi" w:hAnsiTheme="minorHAnsi" w:cstheme="minorHAnsi"/>
          <w:spacing w:val="2"/>
        </w:rPr>
        <w:t>n</w:t>
      </w:r>
      <w:r w:rsidRPr="00773EF3">
        <w:rPr>
          <w:rFonts w:asciiTheme="minorHAnsi" w:hAnsiTheme="minorHAnsi" w:cstheme="minorHAnsi"/>
          <w:spacing w:val="-1"/>
        </w:rPr>
        <w:t>e</w:t>
      </w:r>
      <w:r w:rsidRPr="00773EF3">
        <w:rPr>
          <w:rFonts w:asciiTheme="minorHAnsi" w:hAnsiTheme="minorHAnsi" w:cstheme="minorHAnsi"/>
        </w:rPr>
        <w:t>m</w:t>
      </w:r>
      <w:r w:rsidRPr="00773EF3">
        <w:rPr>
          <w:rFonts w:asciiTheme="minorHAnsi" w:hAnsiTheme="minorHAnsi" w:cstheme="minorHAnsi"/>
          <w:spacing w:val="1"/>
        </w:rPr>
        <w:t>i</w:t>
      </w:r>
      <w:r w:rsidRPr="00773EF3">
        <w:rPr>
          <w:rFonts w:asciiTheme="minorHAnsi" w:hAnsiTheme="minorHAnsi" w:cstheme="minorHAnsi"/>
        </w:rPr>
        <w:t>ne</w:t>
      </w:r>
      <w:proofErr w:type="spellEnd"/>
      <w:r w:rsidRPr="00773EF3">
        <w:rPr>
          <w:rFonts w:asciiTheme="minorHAnsi" w:hAnsiTheme="minorHAnsi" w:cstheme="minorHAnsi"/>
          <w:spacing w:val="3"/>
        </w:rPr>
        <w:t xml:space="preserve"> </w:t>
      </w:r>
      <w:r w:rsidRPr="00773EF3">
        <w:rPr>
          <w:rFonts w:asciiTheme="minorHAnsi" w:hAnsiTheme="minorHAnsi" w:cstheme="minorHAnsi"/>
        </w:rPr>
        <w:t>on</w:t>
      </w:r>
      <w:r w:rsidRPr="00773EF3">
        <w:rPr>
          <w:rFonts w:asciiTheme="minorHAnsi" w:hAnsiTheme="minorHAnsi" w:cstheme="minorHAnsi"/>
          <w:spacing w:val="2"/>
        </w:rPr>
        <w:t xml:space="preserve"> </w:t>
      </w:r>
      <w:proofErr w:type="spellStart"/>
      <w:r w:rsidRPr="00773EF3">
        <w:rPr>
          <w:rFonts w:asciiTheme="minorHAnsi" w:hAnsiTheme="minorHAnsi" w:cstheme="minorHAnsi"/>
        </w:rPr>
        <w:t>oma</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rPr>
        <w:t>olemus</w:t>
      </w:r>
      <w:r w:rsidRPr="00773EF3">
        <w:rPr>
          <w:rFonts w:asciiTheme="minorHAnsi" w:hAnsiTheme="minorHAnsi" w:cstheme="minorHAnsi"/>
          <w:spacing w:val="-1"/>
        </w:rPr>
        <w:t>e</w:t>
      </w:r>
      <w:r w:rsidRPr="00773EF3">
        <w:rPr>
          <w:rFonts w:asciiTheme="minorHAnsi" w:hAnsiTheme="minorHAnsi" w:cstheme="minorHAnsi"/>
        </w:rPr>
        <w:t>lt</w:t>
      </w:r>
      <w:proofErr w:type="spellEnd"/>
      <w:r w:rsidRPr="00773EF3">
        <w:rPr>
          <w:rFonts w:asciiTheme="minorHAnsi" w:hAnsiTheme="minorHAnsi" w:cstheme="minorHAnsi"/>
          <w:spacing w:val="3"/>
        </w:rPr>
        <w:t xml:space="preserve"> </w:t>
      </w:r>
      <w:proofErr w:type="spellStart"/>
      <w:r w:rsidRPr="00773EF3">
        <w:rPr>
          <w:rFonts w:asciiTheme="minorHAnsi" w:hAnsiTheme="minorHAnsi" w:cstheme="minorHAnsi"/>
        </w:rPr>
        <w:t>uudne</w:t>
      </w:r>
      <w:proofErr w:type="spellEnd"/>
      <w:r w:rsidRPr="00773EF3">
        <w:rPr>
          <w:rFonts w:asciiTheme="minorHAnsi" w:hAnsiTheme="minorHAnsi" w:cstheme="minorHAnsi"/>
          <w:spacing w:val="3"/>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või</w:t>
      </w:r>
      <w:r w:rsidRPr="00773EF3">
        <w:rPr>
          <w:rFonts w:asciiTheme="minorHAnsi" w:hAnsiTheme="minorHAnsi" w:cstheme="minorHAnsi"/>
          <w:spacing w:val="1"/>
        </w:rPr>
        <w:t>m</w:t>
      </w:r>
      <w:r w:rsidRPr="00773EF3">
        <w:rPr>
          <w:rFonts w:asciiTheme="minorHAnsi" w:hAnsiTheme="minorHAnsi" w:cstheme="minorHAnsi"/>
          <w:spacing w:val="-1"/>
        </w:rPr>
        <w:t>a</w:t>
      </w:r>
      <w:r w:rsidRPr="00773EF3">
        <w:rPr>
          <w:rFonts w:asciiTheme="minorHAnsi" w:hAnsiTheme="minorHAnsi" w:cstheme="minorHAnsi"/>
        </w:rPr>
        <w:t>ldab</w:t>
      </w:r>
      <w:proofErr w:type="spellEnd"/>
      <w:r w:rsidRPr="00773EF3">
        <w:rPr>
          <w:rFonts w:asciiTheme="minorHAnsi" w:hAnsiTheme="minorHAnsi" w:cstheme="minorHAnsi"/>
          <w:spacing w:val="6"/>
        </w:rPr>
        <w:t xml:space="preserve"> </w:t>
      </w:r>
      <w:proofErr w:type="spellStart"/>
      <w:r w:rsidRPr="00773EF3">
        <w:rPr>
          <w:rFonts w:asciiTheme="minorHAnsi" w:hAnsiTheme="minorHAnsi" w:cstheme="minorHAnsi"/>
        </w:rPr>
        <w:t>l</w:t>
      </w:r>
      <w:r w:rsidRPr="00773EF3">
        <w:rPr>
          <w:rFonts w:asciiTheme="minorHAnsi" w:hAnsiTheme="minorHAnsi" w:cstheme="minorHAnsi"/>
          <w:spacing w:val="1"/>
        </w:rPr>
        <w:t>i</w:t>
      </w:r>
      <w:r w:rsidRPr="00773EF3">
        <w:rPr>
          <w:rFonts w:asciiTheme="minorHAnsi" w:hAnsiTheme="minorHAnsi" w:cstheme="minorHAnsi"/>
        </w:rPr>
        <w:t>ikuda</w:t>
      </w:r>
      <w:proofErr w:type="spellEnd"/>
      <w:r w:rsidRPr="00773EF3">
        <w:rPr>
          <w:rFonts w:asciiTheme="minorHAnsi" w:hAnsiTheme="minorHAnsi" w:cstheme="minorHAnsi"/>
          <w:spacing w:val="5"/>
        </w:rPr>
        <w:t xml:space="preserve"> </w:t>
      </w:r>
      <w:proofErr w:type="spellStart"/>
      <w:r w:rsidRPr="00773EF3">
        <w:rPr>
          <w:rFonts w:asciiTheme="minorHAnsi" w:hAnsiTheme="minorHAnsi" w:cstheme="minorHAnsi"/>
        </w:rPr>
        <w:t>süs</w:t>
      </w:r>
      <w:r w:rsidRPr="00773EF3">
        <w:rPr>
          <w:rFonts w:asciiTheme="minorHAnsi" w:hAnsiTheme="minorHAnsi" w:cstheme="minorHAnsi"/>
          <w:spacing w:val="1"/>
        </w:rPr>
        <w:t>t</w:t>
      </w:r>
      <w:r w:rsidRPr="00773EF3">
        <w:rPr>
          <w:rFonts w:asciiTheme="minorHAnsi" w:hAnsiTheme="minorHAnsi" w:cstheme="minorHAnsi"/>
          <w:spacing w:val="-1"/>
        </w:rPr>
        <w:t>ee</w:t>
      </w:r>
      <w:r w:rsidRPr="00773EF3">
        <w:rPr>
          <w:rFonts w:asciiTheme="minorHAnsi" w:hAnsiTheme="minorHAnsi" w:cstheme="minorHAnsi"/>
        </w:rPr>
        <w:t>mselt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w:t>
      </w:r>
      <w:r w:rsidRPr="00773EF3">
        <w:rPr>
          <w:rFonts w:asciiTheme="minorHAnsi" w:hAnsiTheme="minorHAnsi" w:cstheme="minorHAnsi"/>
          <w:spacing w:val="-1"/>
        </w:rPr>
        <w:t>a</w:t>
      </w:r>
      <w:r w:rsidRPr="00773EF3">
        <w:rPr>
          <w:rFonts w:asciiTheme="minorHAnsi" w:hAnsiTheme="minorHAnsi" w:cstheme="minorHAnsi"/>
        </w:rPr>
        <w:t>te</w:t>
      </w:r>
      <w:r w:rsidRPr="00773EF3">
        <w:rPr>
          <w:rFonts w:asciiTheme="minorHAnsi" w:hAnsiTheme="minorHAnsi" w:cstheme="minorHAnsi"/>
          <w:spacing w:val="1"/>
        </w:rPr>
        <w:t>e</w:t>
      </w:r>
      <w:r w:rsidRPr="00773EF3">
        <w:rPr>
          <w:rFonts w:asciiTheme="minorHAnsi" w:hAnsiTheme="minorHAnsi" w:cstheme="minorHAnsi"/>
          <w:spacing w:val="-2"/>
        </w:rPr>
        <w:t>g</w:t>
      </w:r>
      <w:r w:rsidRPr="00773EF3">
        <w:rPr>
          <w:rFonts w:asciiTheme="minorHAnsi" w:hAnsiTheme="minorHAnsi" w:cstheme="minorHAnsi"/>
        </w:rPr>
        <w:t>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vis</w:t>
      </w:r>
      <w:r w:rsidRPr="00773EF3">
        <w:rPr>
          <w:rFonts w:asciiTheme="minorHAnsi" w:hAnsiTheme="minorHAnsi" w:cstheme="minorHAnsi"/>
          <w:spacing w:val="1"/>
        </w:rPr>
        <w:t>i</w:t>
      </w:r>
      <w:r w:rsidRPr="00773EF3">
        <w:rPr>
          <w:rFonts w:asciiTheme="minorHAnsi" w:hAnsiTheme="minorHAnsi" w:cstheme="minorHAnsi"/>
        </w:rPr>
        <w:t>ooni</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rPr>
        <w:t>suun</w:t>
      </w:r>
      <w:r w:rsidRPr="00773EF3">
        <w:rPr>
          <w:rFonts w:asciiTheme="minorHAnsi" w:hAnsiTheme="minorHAnsi" w:cstheme="minorHAnsi"/>
          <w:spacing w:val="1"/>
        </w:rPr>
        <w:t>a</w:t>
      </w:r>
      <w:r w:rsidRPr="00773EF3">
        <w:rPr>
          <w:rFonts w:asciiTheme="minorHAnsi" w:hAnsiTheme="minorHAnsi" w:cstheme="minorHAnsi"/>
        </w:rPr>
        <w:t>s</w:t>
      </w:r>
      <w:proofErr w:type="spellEnd"/>
      <w:r w:rsidRPr="00773EF3">
        <w:rPr>
          <w:rFonts w:asciiTheme="minorHAnsi" w:hAnsiTheme="minorHAnsi" w:cstheme="minorHAnsi"/>
          <w:spacing w:val="2"/>
          <w:lang w:val="et-EE"/>
        </w:rPr>
        <w:t xml:space="preserve">. </w:t>
      </w:r>
      <w:proofErr w:type="spellStart"/>
      <w:r w:rsidRPr="00773EF3">
        <w:rPr>
          <w:rFonts w:asciiTheme="minorHAnsi" w:hAnsiTheme="minorHAnsi" w:cstheme="minorHAnsi"/>
          <w:spacing w:val="1"/>
        </w:rPr>
        <w:t>S</w:t>
      </w:r>
      <w:r w:rsidRPr="00773EF3">
        <w:rPr>
          <w:rFonts w:asciiTheme="minorHAnsi" w:hAnsiTheme="minorHAnsi" w:cstheme="minorHAnsi"/>
        </w:rPr>
        <w:t>tr</w:t>
      </w:r>
      <w:r w:rsidRPr="00773EF3">
        <w:rPr>
          <w:rFonts w:asciiTheme="minorHAnsi" w:hAnsiTheme="minorHAnsi" w:cstheme="minorHAnsi"/>
          <w:spacing w:val="-1"/>
        </w:rPr>
        <w:t>a</w:t>
      </w:r>
      <w:r w:rsidRPr="00773EF3">
        <w:rPr>
          <w:rFonts w:asciiTheme="minorHAnsi" w:hAnsiTheme="minorHAnsi" w:cstheme="minorHAnsi"/>
        </w:rPr>
        <w:t>te</w:t>
      </w:r>
      <w:r w:rsidRPr="00773EF3">
        <w:rPr>
          <w:rFonts w:asciiTheme="minorHAnsi" w:hAnsiTheme="minorHAnsi" w:cstheme="minorHAnsi"/>
          <w:spacing w:val="1"/>
        </w:rPr>
        <w:t>e</w:t>
      </w:r>
      <w:r w:rsidRPr="00773EF3">
        <w:rPr>
          <w:rFonts w:asciiTheme="minorHAnsi" w:hAnsiTheme="minorHAnsi" w:cstheme="minorHAnsi"/>
          <w:spacing w:val="-2"/>
        </w:rPr>
        <w:t>g</w:t>
      </w:r>
      <w:r w:rsidRPr="00773EF3">
        <w:rPr>
          <w:rFonts w:asciiTheme="minorHAnsi" w:hAnsiTheme="minorHAnsi" w:cstheme="minorHAnsi"/>
        </w:rPr>
        <w:t>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uudsus</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e</w:t>
      </w:r>
      <w:r w:rsidRPr="00773EF3">
        <w:rPr>
          <w:rFonts w:asciiTheme="minorHAnsi" w:hAnsiTheme="minorHAnsi" w:cstheme="minorHAnsi"/>
        </w:rPr>
        <w:t>isneb</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e</w:t>
      </w:r>
      <w:r w:rsidRPr="00773EF3">
        <w:rPr>
          <w:rFonts w:asciiTheme="minorHAnsi" w:hAnsiTheme="minorHAnsi" w:cstheme="minorHAnsi"/>
        </w:rPr>
        <w:t>l</w:t>
      </w:r>
      <w:r w:rsidRPr="00773EF3">
        <w:rPr>
          <w:rFonts w:asciiTheme="minorHAnsi" w:hAnsiTheme="minorHAnsi" w:cstheme="minorHAnsi"/>
          <w:spacing w:val="1"/>
        </w:rPr>
        <w:t>l</w:t>
      </w:r>
      <w:r w:rsidRPr="00773EF3">
        <w:rPr>
          <w:rFonts w:asciiTheme="minorHAnsi" w:hAnsiTheme="minorHAnsi" w:cstheme="minorHAnsi"/>
        </w:rPr>
        <w:t>e</w:t>
      </w:r>
      <w:proofErr w:type="spellEnd"/>
      <w:r w:rsidRPr="00773EF3">
        <w:rPr>
          <w:rFonts w:asciiTheme="minorHAnsi" w:hAnsiTheme="minorHAnsi" w:cstheme="minorHAnsi"/>
          <w:spacing w:val="1"/>
        </w:rPr>
        <w:t xml:space="preserve"> </w:t>
      </w:r>
      <w:proofErr w:type="spellStart"/>
      <w:r w:rsidRPr="00773EF3">
        <w:rPr>
          <w:rFonts w:asciiTheme="minorHAnsi" w:hAnsiTheme="minorHAnsi" w:cstheme="minorHAnsi"/>
        </w:rPr>
        <w:t>te</w:t>
      </w:r>
      <w:r w:rsidRPr="00773EF3">
        <w:rPr>
          <w:rFonts w:asciiTheme="minorHAnsi" w:hAnsiTheme="minorHAnsi" w:cstheme="minorHAnsi"/>
          <w:spacing w:val="-1"/>
        </w:rPr>
        <w:t>r</w:t>
      </w:r>
      <w:r w:rsidRPr="00773EF3">
        <w:rPr>
          <w:rFonts w:asciiTheme="minorHAnsi" w:hAnsiTheme="minorHAnsi" w:cstheme="minorHAnsi"/>
          <w:spacing w:val="1"/>
        </w:rPr>
        <w:t>v</w:t>
      </w:r>
      <w:r w:rsidRPr="00773EF3">
        <w:rPr>
          <w:rFonts w:asciiTheme="minorHAnsi" w:hAnsiTheme="minorHAnsi" w:cstheme="minorHAnsi"/>
        </w:rPr>
        <w:t>ik</w:t>
      </w:r>
      <w:r w:rsidRPr="00773EF3">
        <w:rPr>
          <w:rFonts w:asciiTheme="minorHAnsi" w:hAnsiTheme="minorHAnsi" w:cstheme="minorHAnsi"/>
          <w:spacing w:val="1"/>
        </w:rPr>
        <w:t>l</w:t>
      </w:r>
      <w:r w:rsidRPr="00773EF3">
        <w:rPr>
          <w:rFonts w:asciiTheme="minorHAnsi" w:hAnsiTheme="minorHAnsi" w:cstheme="minorHAnsi"/>
        </w:rPr>
        <w:t>ikkus</w:t>
      </w:r>
      <w:r w:rsidRPr="00773EF3">
        <w:rPr>
          <w:rFonts w:asciiTheme="minorHAnsi" w:hAnsiTheme="minorHAnsi" w:cstheme="minorHAnsi"/>
          <w:spacing w:val="-1"/>
        </w:rPr>
        <w:t>e</w:t>
      </w:r>
      <w:r w:rsidRPr="00773EF3">
        <w:rPr>
          <w:rFonts w:asciiTheme="minorHAnsi" w:hAnsiTheme="minorHAnsi" w:cstheme="minorHAnsi"/>
        </w:rPr>
        <w:t>s</w:t>
      </w:r>
      <w:proofErr w:type="spellEnd"/>
      <w:r w:rsidRPr="00773EF3">
        <w:rPr>
          <w:rFonts w:asciiTheme="minorHAnsi" w:hAnsiTheme="minorHAnsi" w:cstheme="minorHAnsi"/>
          <w:spacing w:val="2"/>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w:t>
      </w:r>
      <w:r w:rsidRPr="00773EF3">
        <w:rPr>
          <w:rFonts w:asciiTheme="minorHAnsi" w:hAnsiTheme="minorHAnsi" w:cstheme="minorHAnsi"/>
          <w:spacing w:val="2"/>
        </w:rPr>
        <w:t>n</w:t>
      </w:r>
      <w:r w:rsidRPr="00773EF3">
        <w:rPr>
          <w:rFonts w:asciiTheme="minorHAnsi" w:hAnsiTheme="minorHAnsi" w:cstheme="minorHAnsi"/>
        </w:rPr>
        <w:t>teg</w:t>
      </w:r>
      <w:r w:rsidRPr="00773EF3">
        <w:rPr>
          <w:rFonts w:asciiTheme="minorHAnsi" w:hAnsiTheme="minorHAnsi" w:cstheme="minorHAnsi"/>
          <w:spacing w:val="1"/>
        </w:rPr>
        <w:t>r</w:t>
      </w:r>
      <w:r w:rsidRPr="00773EF3">
        <w:rPr>
          <w:rFonts w:asciiTheme="minorHAnsi" w:hAnsiTheme="minorHAnsi" w:cstheme="minorHAnsi"/>
          <w:spacing w:val="-1"/>
        </w:rPr>
        <w:t>ee</w:t>
      </w:r>
      <w:r w:rsidRPr="00773EF3">
        <w:rPr>
          <w:rFonts w:asciiTheme="minorHAnsi" w:hAnsiTheme="minorHAnsi" w:cstheme="minorHAnsi"/>
        </w:rPr>
        <w:t>rituses</w:t>
      </w:r>
      <w:proofErr w:type="spellEnd"/>
      <w:r w:rsidRPr="00773EF3">
        <w:rPr>
          <w:rFonts w:asciiTheme="minorHAnsi" w:hAnsiTheme="minorHAnsi" w:cstheme="minorHAnsi"/>
          <w:spacing w:val="2"/>
        </w:rPr>
        <w:t xml:space="preserve"> </w:t>
      </w:r>
      <w:r w:rsidRPr="00773EF3">
        <w:rPr>
          <w:rFonts w:asciiTheme="minorHAnsi" w:hAnsiTheme="minorHAnsi" w:cstheme="minorHAnsi"/>
        </w:rPr>
        <w:t>–</w:t>
      </w:r>
      <w:r w:rsidRPr="00773EF3">
        <w:rPr>
          <w:rFonts w:asciiTheme="minorHAnsi" w:hAnsiTheme="minorHAnsi" w:cstheme="minorHAnsi"/>
          <w:spacing w:val="2"/>
        </w:rPr>
        <w:t xml:space="preserve"> </w:t>
      </w:r>
      <w:r w:rsidRPr="00773EF3">
        <w:rPr>
          <w:rFonts w:asciiTheme="minorHAnsi" w:hAnsiTheme="minorHAnsi" w:cstheme="minorHAnsi"/>
          <w:lang w:val="et-EE"/>
        </w:rPr>
        <w:t>visiooni saavutamisesse</w:t>
      </w:r>
      <w:r w:rsidRPr="00773EF3">
        <w:rPr>
          <w:rFonts w:asciiTheme="minorHAnsi" w:hAnsiTheme="minorHAnsi" w:cstheme="minorHAnsi"/>
          <w:spacing w:val="16"/>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aa</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spacing w:val="17"/>
        </w:rPr>
        <w:t xml:space="preserve"> </w:t>
      </w:r>
      <w:proofErr w:type="spellStart"/>
      <w:r w:rsidRPr="00773EF3">
        <w:rPr>
          <w:rFonts w:asciiTheme="minorHAnsi" w:hAnsiTheme="minorHAnsi" w:cstheme="minorHAnsi"/>
        </w:rPr>
        <w:t>p</w:t>
      </w:r>
      <w:r w:rsidRPr="00773EF3">
        <w:rPr>
          <w:rFonts w:asciiTheme="minorHAnsi" w:hAnsiTheme="minorHAnsi" w:cstheme="minorHAnsi"/>
          <w:spacing w:val="1"/>
        </w:rPr>
        <w:t>a</w:t>
      </w:r>
      <w:r w:rsidRPr="00773EF3">
        <w:rPr>
          <w:rFonts w:asciiTheme="minorHAnsi" w:hAnsiTheme="minorHAnsi" w:cstheme="minorHAnsi"/>
        </w:rPr>
        <w:t>nust</w:t>
      </w:r>
      <w:r w:rsidRPr="00773EF3">
        <w:rPr>
          <w:rFonts w:asciiTheme="minorHAnsi" w:hAnsiTheme="minorHAnsi" w:cstheme="minorHAnsi"/>
          <w:spacing w:val="-1"/>
        </w:rPr>
        <w:t>a</w:t>
      </w:r>
      <w:r w:rsidRPr="00773EF3">
        <w:rPr>
          <w:rFonts w:asciiTheme="minorHAnsi" w:hAnsiTheme="minorHAnsi" w:cstheme="minorHAnsi"/>
        </w:rPr>
        <w:t>da</w:t>
      </w:r>
      <w:proofErr w:type="spellEnd"/>
      <w:r w:rsidRPr="00773EF3">
        <w:rPr>
          <w:rFonts w:asciiTheme="minorHAnsi" w:hAnsiTheme="minorHAnsi" w:cstheme="minorHAnsi"/>
          <w:spacing w:val="16"/>
        </w:rPr>
        <w:t xml:space="preserve"> </w:t>
      </w:r>
      <w:proofErr w:type="spellStart"/>
      <w:r w:rsidRPr="00773EF3">
        <w:rPr>
          <w:rFonts w:asciiTheme="minorHAnsi" w:hAnsiTheme="minorHAnsi" w:cstheme="minorHAnsi"/>
        </w:rPr>
        <w:t>nii</w:t>
      </w:r>
      <w:proofErr w:type="spellEnd"/>
      <w:r w:rsidRPr="00773EF3">
        <w:rPr>
          <w:rFonts w:asciiTheme="minorHAnsi" w:hAnsiTheme="minorHAnsi" w:cstheme="minorHAnsi"/>
          <w:spacing w:val="17"/>
        </w:rPr>
        <w:t xml:space="preserve"> </w:t>
      </w:r>
      <w:proofErr w:type="spellStart"/>
      <w:r w:rsidRPr="00773EF3">
        <w:rPr>
          <w:rFonts w:asciiTheme="minorHAnsi" w:hAnsiTheme="minorHAnsi" w:cstheme="minorHAnsi"/>
          <w:spacing w:val="-1"/>
        </w:rPr>
        <w:t>e</w:t>
      </w:r>
      <w:r w:rsidRPr="00773EF3">
        <w:rPr>
          <w:rFonts w:asciiTheme="minorHAnsi" w:hAnsiTheme="minorHAnsi" w:cstheme="minorHAnsi"/>
        </w:rPr>
        <w:t>t</w:t>
      </w:r>
      <w:r w:rsidRPr="00773EF3">
        <w:rPr>
          <w:rFonts w:asciiTheme="minorHAnsi" w:hAnsiTheme="minorHAnsi" w:cstheme="minorHAnsi"/>
          <w:spacing w:val="1"/>
        </w:rPr>
        <w:t>t</w:t>
      </w:r>
      <w:r w:rsidRPr="00773EF3">
        <w:rPr>
          <w:rFonts w:asciiTheme="minorHAnsi" w:hAnsiTheme="minorHAnsi" w:cstheme="minorHAnsi"/>
          <w:spacing w:val="-1"/>
        </w:rPr>
        <w:t>e</w:t>
      </w:r>
      <w:r w:rsidRPr="00773EF3">
        <w:rPr>
          <w:rFonts w:asciiTheme="minorHAnsi" w:hAnsiTheme="minorHAnsi" w:cstheme="minorHAnsi"/>
        </w:rPr>
        <w:t>võt</w:t>
      </w:r>
      <w:r w:rsidRPr="00773EF3">
        <w:rPr>
          <w:rFonts w:asciiTheme="minorHAnsi" w:hAnsiTheme="minorHAnsi" w:cstheme="minorHAnsi"/>
          <w:spacing w:val="1"/>
        </w:rPr>
        <w:t>j</w:t>
      </w:r>
      <w:r w:rsidRPr="00773EF3">
        <w:rPr>
          <w:rFonts w:asciiTheme="minorHAnsi" w:hAnsiTheme="minorHAnsi" w:cstheme="minorHAnsi"/>
          <w:spacing w:val="-1"/>
        </w:rPr>
        <w:t>a</w:t>
      </w:r>
      <w:r w:rsidRPr="00773EF3">
        <w:rPr>
          <w:rFonts w:asciiTheme="minorHAnsi" w:hAnsiTheme="minorHAnsi" w:cstheme="minorHAnsi"/>
        </w:rPr>
        <w:t>d</w:t>
      </w:r>
      <w:proofErr w:type="spellEnd"/>
      <w:r w:rsidRPr="00773EF3">
        <w:rPr>
          <w:rFonts w:asciiTheme="minorHAnsi" w:hAnsiTheme="minorHAnsi" w:cstheme="minorHAnsi"/>
          <w:spacing w:val="17"/>
        </w:rPr>
        <w:t xml:space="preserve"> </w:t>
      </w:r>
      <w:proofErr w:type="spellStart"/>
      <w:r w:rsidRPr="00773EF3">
        <w:rPr>
          <w:rFonts w:asciiTheme="minorHAnsi" w:hAnsiTheme="minorHAnsi" w:cstheme="minorHAnsi"/>
        </w:rPr>
        <w:t>kui</w:t>
      </w:r>
      <w:proofErr w:type="spellEnd"/>
      <w:r w:rsidRPr="00773EF3">
        <w:rPr>
          <w:rFonts w:asciiTheme="minorHAnsi" w:hAnsiTheme="minorHAnsi" w:cstheme="minorHAnsi"/>
          <w:spacing w:val="17"/>
        </w:rPr>
        <w:t xml:space="preserve"> </w:t>
      </w:r>
      <w:r w:rsidRPr="00773EF3">
        <w:rPr>
          <w:rFonts w:asciiTheme="minorHAnsi" w:hAnsiTheme="minorHAnsi" w:cstheme="minorHAnsi"/>
        </w:rPr>
        <w:t>ka</w:t>
      </w:r>
      <w:r w:rsidRPr="00773EF3">
        <w:rPr>
          <w:rFonts w:asciiTheme="minorHAnsi" w:hAnsiTheme="minorHAnsi" w:cstheme="minorHAnsi"/>
          <w:spacing w:val="16"/>
        </w:rPr>
        <w:t xml:space="preserve"> </w:t>
      </w:r>
      <w:proofErr w:type="spellStart"/>
      <w:r w:rsidRPr="00773EF3">
        <w:rPr>
          <w:rFonts w:asciiTheme="minorHAnsi" w:hAnsiTheme="minorHAnsi" w:cstheme="minorHAnsi"/>
          <w:spacing w:val="-1"/>
        </w:rPr>
        <w:t>a</w:t>
      </w:r>
      <w:r w:rsidRPr="00773EF3">
        <w:rPr>
          <w:rFonts w:asciiTheme="minorHAnsi" w:hAnsiTheme="minorHAnsi" w:cstheme="minorHAnsi"/>
        </w:rPr>
        <w:t>v</w:t>
      </w:r>
      <w:r w:rsidRPr="00773EF3">
        <w:rPr>
          <w:rFonts w:asciiTheme="minorHAnsi" w:hAnsiTheme="minorHAnsi" w:cstheme="minorHAnsi"/>
          <w:spacing w:val="-1"/>
        </w:rPr>
        <w:t>a</w:t>
      </w:r>
      <w:r w:rsidRPr="00773EF3">
        <w:rPr>
          <w:rFonts w:asciiTheme="minorHAnsi" w:hAnsiTheme="minorHAnsi" w:cstheme="minorHAnsi"/>
        </w:rPr>
        <w:t>l</w:t>
      </w:r>
      <w:r w:rsidRPr="00773EF3">
        <w:rPr>
          <w:rFonts w:asciiTheme="minorHAnsi" w:hAnsiTheme="minorHAnsi" w:cstheme="minorHAnsi"/>
          <w:spacing w:val="1"/>
        </w:rPr>
        <w:t>i</w:t>
      </w:r>
      <w:r w:rsidRPr="00773EF3">
        <w:rPr>
          <w:rFonts w:asciiTheme="minorHAnsi" w:hAnsiTheme="minorHAnsi" w:cstheme="minorHAnsi"/>
        </w:rPr>
        <w:t>ku</w:t>
      </w:r>
      <w:proofErr w:type="spellEnd"/>
      <w:r w:rsidRPr="00773EF3">
        <w:rPr>
          <w:rFonts w:asciiTheme="minorHAnsi" w:hAnsiTheme="minorHAnsi" w:cstheme="minorHAnsi"/>
        </w:rPr>
        <w:t xml:space="preserve"> ja</w:t>
      </w:r>
      <w:r w:rsidRPr="00773EF3">
        <w:rPr>
          <w:rFonts w:asciiTheme="minorHAnsi" w:hAnsiTheme="minorHAnsi" w:cstheme="minorHAnsi"/>
          <w:spacing w:val="-5"/>
        </w:rPr>
        <w:t xml:space="preserve"> </w:t>
      </w:r>
      <w:proofErr w:type="spellStart"/>
      <w:r w:rsidRPr="00773EF3">
        <w:rPr>
          <w:rFonts w:asciiTheme="minorHAnsi" w:hAnsiTheme="minorHAnsi" w:cstheme="minorHAnsi"/>
        </w:rPr>
        <w:t>kol</w:t>
      </w:r>
      <w:r w:rsidRPr="00773EF3">
        <w:rPr>
          <w:rFonts w:asciiTheme="minorHAnsi" w:hAnsiTheme="minorHAnsi" w:cstheme="minorHAnsi"/>
          <w:spacing w:val="1"/>
        </w:rPr>
        <w:t>m</w:t>
      </w:r>
      <w:r w:rsidRPr="00773EF3">
        <w:rPr>
          <w:rFonts w:asciiTheme="minorHAnsi" w:hAnsiTheme="minorHAnsi" w:cstheme="minorHAnsi"/>
          <w:spacing w:val="-1"/>
        </w:rPr>
        <w:t>a</w:t>
      </w:r>
      <w:r w:rsidRPr="00773EF3">
        <w:rPr>
          <w:rFonts w:asciiTheme="minorHAnsi" w:hAnsiTheme="minorHAnsi" w:cstheme="minorHAnsi"/>
        </w:rPr>
        <w:t>nda</w:t>
      </w:r>
      <w:proofErr w:type="spellEnd"/>
      <w:r w:rsidRPr="00773EF3">
        <w:rPr>
          <w:rFonts w:asciiTheme="minorHAnsi" w:hAnsiTheme="minorHAnsi" w:cstheme="minorHAnsi"/>
          <w:spacing w:val="-6"/>
        </w:rPr>
        <w:t xml:space="preserve"> </w:t>
      </w:r>
      <w:proofErr w:type="spellStart"/>
      <w:r w:rsidRPr="00773EF3">
        <w:rPr>
          <w:rFonts w:asciiTheme="minorHAnsi" w:hAnsiTheme="minorHAnsi" w:cstheme="minorHAnsi"/>
        </w:rPr>
        <w:t>s</w:t>
      </w:r>
      <w:r w:rsidRPr="00773EF3">
        <w:rPr>
          <w:rFonts w:asciiTheme="minorHAnsi" w:hAnsiTheme="minorHAnsi" w:cstheme="minorHAnsi"/>
          <w:spacing w:val="-1"/>
        </w:rPr>
        <w:t>e</w:t>
      </w:r>
      <w:r w:rsidRPr="00773EF3">
        <w:rPr>
          <w:rFonts w:asciiTheme="minorHAnsi" w:hAnsiTheme="minorHAnsi" w:cstheme="minorHAnsi"/>
        </w:rPr>
        <w:t>ktori</w:t>
      </w:r>
      <w:proofErr w:type="spellEnd"/>
      <w:r w:rsidRPr="00773EF3">
        <w:rPr>
          <w:rFonts w:asciiTheme="minorHAnsi" w:hAnsiTheme="minorHAnsi" w:cstheme="minorHAnsi"/>
          <w:spacing w:val="-5"/>
        </w:rPr>
        <w:t xml:space="preserve"> </w:t>
      </w:r>
      <w:proofErr w:type="spellStart"/>
      <w:r w:rsidRPr="00773EF3">
        <w:rPr>
          <w:rFonts w:asciiTheme="minorHAnsi" w:hAnsiTheme="minorHAnsi" w:cstheme="minorHAnsi"/>
          <w:spacing w:val="-1"/>
        </w:rPr>
        <w:t>e</w:t>
      </w:r>
      <w:r w:rsidRPr="00773EF3">
        <w:rPr>
          <w:rFonts w:asciiTheme="minorHAnsi" w:hAnsiTheme="minorHAnsi" w:cstheme="minorHAnsi"/>
        </w:rPr>
        <w:t>sindaj</w:t>
      </w:r>
      <w:r w:rsidRPr="00773EF3">
        <w:rPr>
          <w:rFonts w:asciiTheme="minorHAnsi" w:hAnsiTheme="minorHAnsi" w:cstheme="minorHAnsi"/>
          <w:spacing w:val="-1"/>
        </w:rPr>
        <w:t>a</w:t>
      </w:r>
      <w:r w:rsidRPr="00773EF3">
        <w:rPr>
          <w:rFonts w:asciiTheme="minorHAnsi" w:hAnsiTheme="minorHAnsi" w:cstheme="minorHAnsi"/>
          <w:spacing w:val="1"/>
        </w:rPr>
        <w:t>d</w:t>
      </w:r>
      <w:proofErr w:type="spellEnd"/>
      <w:r w:rsidR="00E3528E" w:rsidRPr="00773EF3">
        <w:rPr>
          <w:rFonts w:asciiTheme="minorHAnsi" w:hAnsiTheme="minorHAnsi" w:cstheme="minorHAnsi"/>
        </w:rPr>
        <w:t xml:space="preserve">. </w:t>
      </w:r>
      <w:r w:rsidRPr="00773EF3">
        <w:rPr>
          <w:rFonts w:asciiTheme="minorHAnsi" w:hAnsiTheme="minorHAnsi" w:cstheme="minorHAnsi"/>
          <w:lang w:val="sv-FI"/>
        </w:rPr>
        <w:t>Nii on võ</w:t>
      </w:r>
      <w:r w:rsidRPr="00773EF3">
        <w:rPr>
          <w:rFonts w:asciiTheme="minorHAnsi" w:hAnsiTheme="minorHAnsi" w:cstheme="minorHAnsi"/>
          <w:spacing w:val="1"/>
          <w:lang w:val="sv-FI"/>
        </w:rPr>
        <w:t>i</w:t>
      </w:r>
      <w:r w:rsidRPr="00773EF3">
        <w:rPr>
          <w:rFonts w:asciiTheme="minorHAnsi" w:hAnsiTheme="minorHAnsi" w:cstheme="minorHAnsi"/>
          <w:lang w:val="sv-FI"/>
        </w:rPr>
        <w:t>malik m</w:t>
      </w:r>
      <w:r w:rsidRPr="00773EF3">
        <w:rPr>
          <w:rFonts w:asciiTheme="minorHAnsi" w:hAnsiTheme="minorHAnsi" w:cstheme="minorHAnsi"/>
          <w:spacing w:val="-1"/>
          <w:lang w:val="sv-FI"/>
        </w:rPr>
        <w:t>ee</w:t>
      </w:r>
      <w:r w:rsidRPr="00773EF3">
        <w:rPr>
          <w:rFonts w:asciiTheme="minorHAnsi" w:hAnsiTheme="minorHAnsi" w:cstheme="minorHAnsi"/>
          <w:lang w:val="sv-FI"/>
        </w:rPr>
        <w:t>t</w:t>
      </w:r>
      <w:r w:rsidRPr="00773EF3">
        <w:rPr>
          <w:rFonts w:asciiTheme="minorHAnsi" w:hAnsiTheme="minorHAnsi" w:cstheme="minorHAnsi"/>
          <w:spacing w:val="1"/>
          <w:lang w:val="sv-FI"/>
        </w:rPr>
        <w:t>m</w:t>
      </w:r>
      <w:r w:rsidRPr="00773EF3">
        <w:rPr>
          <w:rFonts w:asciiTheme="minorHAnsi" w:hAnsiTheme="minorHAnsi" w:cstheme="minorHAnsi"/>
          <w:spacing w:val="-1"/>
          <w:lang w:val="sv-FI"/>
        </w:rPr>
        <w:t>e</w:t>
      </w:r>
      <w:r w:rsidRPr="00773EF3">
        <w:rPr>
          <w:rFonts w:asciiTheme="minorHAnsi" w:hAnsiTheme="minorHAnsi" w:cstheme="minorHAnsi"/>
          <w:lang w:val="sv-FI"/>
        </w:rPr>
        <w:t>te ul</w:t>
      </w:r>
      <w:r w:rsidRPr="00773EF3">
        <w:rPr>
          <w:rFonts w:asciiTheme="minorHAnsi" w:hAnsiTheme="minorHAnsi" w:cstheme="minorHAnsi"/>
          <w:spacing w:val="-1"/>
          <w:lang w:val="sv-FI"/>
        </w:rPr>
        <w:t>a</w:t>
      </w:r>
      <w:r w:rsidRPr="00773EF3">
        <w:rPr>
          <w:rFonts w:asciiTheme="minorHAnsi" w:hAnsiTheme="minorHAnsi" w:cstheme="minorHAnsi"/>
          <w:spacing w:val="4"/>
          <w:lang w:val="sv-FI"/>
        </w:rPr>
        <w:t>t</w:t>
      </w:r>
      <w:r w:rsidRPr="00773EF3">
        <w:rPr>
          <w:rFonts w:asciiTheme="minorHAnsi" w:hAnsiTheme="minorHAnsi" w:cstheme="minorHAnsi"/>
          <w:lang w:val="sv-FI"/>
        </w:rPr>
        <w:t>usl</w:t>
      </w:r>
      <w:r w:rsidRPr="00773EF3">
        <w:rPr>
          <w:rFonts w:asciiTheme="minorHAnsi" w:hAnsiTheme="minorHAnsi" w:cstheme="minorHAnsi"/>
          <w:spacing w:val="1"/>
          <w:lang w:val="sv-FI"/>
        </w:rPr>
        <w:t>i</w:t>
      </w:r>
      <w:r w:rsidRPr="00773EF3">
        <w:rPr>
          <w:rFonts w:asciiTheme="minorHAnsi" w:hAnsiTheme="minorHAnsi" w:cstheme="minorHAnsi"/>
          <w:lang w:val="sv-FI"/>
        </w:rPr>
        <w:t>kuma mõju s</w:t>
      </w:r>
      <w:r w:rsidRPr="00773EF3">
        <w:rPr>
          <w:rFonts w:asciiTheme="minorHAnsi" w:hAnsiTheme="minorHAnsi" w:cstheme="minorHAnsi"/>
          <w:spacing w:val="-1"/>
          <w:lang w:val="sv-FI"/>
        </w:rPr>
        <w:t>aa</w:t>
      </w:r>
      <w:r w:rsidRPr="00773EF3">
        <w:rPr>
          <w:rFonts w:asciiTheme="minorHAnsi" w:hAnsiTheme="minorHAnsi" w:cstheme="minorHAnsi"/>
          <w:lang w:val="sv-FI"/>
        </w:rPr>
        <w:t>vutamine.</w:t>
      </w:r>
    </w:p>
    <w:p w14:paraId="23493989" w14:textId="4B819F78" w:rsidR="0010715F" w:rsidRPr="00773EF3" w:rsidRDefault="0010715F" w:rsidP="0010715F">
      <w:pPr>
        <w:rPr>
          <w:rFonts w:asciiTheme="minorHAnsi" w:hAnsiTheme="minorHAnsi" w:cstheme="minorHAnsi"/>
        </w:rPr>
      </w:pPr>
    </w:p>
    <w:p w14:paraId="310460F9" w14:textId="4D7EF78C" w:rsidR="0010715F" w:rsidRPr="00773EF3" w:rsidRDefault="0010715F" w:rsidP="00700D22">
      <w:pPr>
        <w:jc w:val="both"/>
        <w:rPr>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koostatud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lähtuvalt</w:t>
      </w:r>
      <w:proofErr w:type="spellEnd"/>
      <w:r w:rsidRPr="00773EF3">
        <w:rPr>
          <w:rFonts w:asciiTheme="minorHAnsi" w:hAnsiTheme="minorHAnsi" w:cstheme="minorHAnsi"/>
        </w:rPr>
        <w:t xml:space="preserve"> LEADER-</w:t>
      </w:r>
      <w:proofErr w:type="spellStart"/>
      <w:r w:rsidRPr="00773EF3">
        <w:rPr>
          <w:rFonts w:asciiTheme="minorHAnsi" w:hAnsiTheme="minorHAnsi" w:cstheme="minorHAnsi"/>
        </w:rPr>
        <w:t>lähenemise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üldpõhimõtetest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samuti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teistest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riikliku</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regionaalse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tasandi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arengudokumentidest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viisil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tagatud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omavaheline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kooskõla</w:t>
      </w:r>
      <w:proofErr w:type="spellEnd"/>
      <w:r w:rsidRPr="00773EF3">
        <w:rPr>
          <w:rFonts w:asciiTheme="minorHAnsi" w:hAnsiTheme="minorHAnsi" w:cstheme="minorHAnsi"/>
        </w:rPr>
        <w:t xml:space="preserve">, et </w:t>
      </w:r>
      <w:proofErr w:type="spellStart"/>
      <w:r w:rsidRPr="00773EF3">
        <w:rPr>
          <w:rFonts w:asciiTheme="minorHAnsi" w:hAnsiTheme="minorHAnsi" w:cstheme="minorHAnsi"/>
        </w:rPr>
        <w:t>käesolev</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panustaks</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laiemalt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ühiskonnas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määratletud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väljakutsete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lahendamisse</w:t>
      </w:r>
      <w:proofErr w:type="spellEnd"/>
      <w:r w:rsidRPr="00773EF3">
        <w:rPr>
          <w:rFonts w:asciiTheme="minorHAnsi" w:hAnsiTheme="minorHAnsi" w:cstheme="minorHAnsi"/>
        </w:rPr>
        <w:t>.</w:t>
      </w:r>
    </w:p>
    <w:p w14:paraId="196C5EB6" w14:textId="77777777" w:rsidR="0010715F" w:rsidRPr="00773EF3" w:rsidRDefault="0010715F" w:rsidP="00264F04">
      <w:pPr>
        <w:rPr>
          <w:rFonts w:asciiTheme="minorHAnsi" w:eastAsiaTheme="majorEastAsia" w:hAnsiTheme="minorHAnsi" w:cstheme="minorHAnsi"/>
        </w:rPr>
      </w:pPr>
    </w:p>
    <w:p w14:paraId="2720A7A0" w14:textId="1072E36C" w:rsidR="00B818CD" w:rsidRPr="00773EF3" w:rsidRDefault="007C78FF" w:rsidP="00617766">
      <w:pPr>
        <w:pStyle w:val="Heading1"/>
        <w:rPr>
          <w:rFonts w:asciiTheme="minorHAnsi" w:hAnsiTheme="minorHAnsi" w:cstheme="minorHAnsi"/>
          <w:color w:val="C0504D" w:themeColor="accent2"/>
          <w:lang w:val="et-EE"/>
        </w:rPr>
      </w:pPr>
      <w:bookmarkStart w:id="305" w:name="_Toc136438872"/>
      <w:r w:rsidRPr="00773EF3">
        <w:rPr>
          <w:rFonts w:asciiTheme="minorHAnsi" w:hAnsiTheme="minorHAnsi" w:cstheme="minorHAnsi"/>
          <w:color w:val="C0504D" w:themeColor="accent2"/>
          <w:lang w:val="et-EE"/>
        </w:rPr>
        <w:lastRenderedPageBreak/>
        <w:t>Strateegia elluviimine</w:t>
      </w:r>
      <w:bookmarkEnd w:id="305"/>
    </w:p>
    <w:p w14:paraId="71B57B16" w14:textId="0990203F" w:rsidR="005F5C05" w:rsidRPr="00773EF3" w:rsidRDefault="005F5C05" w:rsidP="005F5C05">
      <w:pPr>
        <w:rPr>
          <w:rFonts w:asciiTheme="minorHAnsi" w:hAnsiTheme="minorHAnsi" w:cstheme="minorHAnsi"/>
          <w:lang w:val="et-EE"/>
        </w:rPr>
      </w:pPr>
      <w:r w:rsidRPr="00773EF3">
        <w:rPr>
          <w:rFonts w:asciiTheme="minorHAnsi" w:hAnsiTheme="minorHAnsi" w:cstheme="minorHAnsi"/>
          <w:lang w:val="et-EE"/>
        </w:rPr>
        <w:t>Kodukant Läänemaa strateegiat viiakse ellu toetusmeetmete kaudu. Strateegia elluviimine sisaldab:</w:t>
      </w:r>
    </w:p>
    <w:p w14:paraId="5A3FE1DE" w14:textId="0392091E" w:rsidR="005F5C05" w:rsidRPr="00773EF3" w:rsidRDefault="005F5C05" w:rsidP="002C4F6F">
      <w:pPr>
        <w:pStyle w:val="ListParagraph"/>
        <w:numPr>
          <w:ilvl w:val="0"/>
          <w:numId w:val="38"/>
        </w:numPr>
        <w:rPr>
          <w:rFonts w:asciiTheme="minorHAnsi" w:hAnsiTheme="minorHAnsi" w:cstheme="minorHAnsi"/>
          <w:lang w:val="et-EE"/>
        </w:rPr>
      </w:pPr>
      <w:r w:rsidRPr="00773EF3">
        <w:rPr>
          <w:rFonts w:asciiTheme="minorHAnsi" w:hAnsiTheme="minorHAnsi" w:cstheme="minorHAnsi"/>
          <w:lang w:val="et-EE"/>
        </w:rPr>
        <w:t>Organisatsiooni juhtimist ja arendamist</w:t>
      </w:r>
    </w:p>
    <w:p w14:paraId="5FC8EA9F" w14:textId="4DFEA547" w:rsidR="005F5C05" w:rsidRPr="00773EF3" w:rsidRDefault="005F5C05" w:rsidP="002C4F6F">
      <w:pPr>
        <w:pStyle w:val="ListParagraph"/>
        <w:numPr>
          <w:ilvl w:val="0"/>
          <w:numId w:val="38"/>
        </w:numPr>
        <w:rPr>
          <w:rFonts w:asciiTheme="minorHAnsi" w:hAnsiTheme="minorHAnsi" w:cstheme="minorHAnsi"/>
          <w:lang w:val="et-EE"/>
        </w:rPr>
      </w:pPr>
      <w:r w:rsidRPr="00773EF3">
        <w:rPr>
          <w:rFonts w:asciiTheme="minorHAnsi" w:hAnsiTheme="minorHAnsi" w:cstheme="minorHAnsi"/>
          <w:lang w:val="et-EE"/>
        </w:rPr>
        <w:t xml:space="preserve">Toetusmeetmete </w:t>
      </w:r>
      <w:r w:rsidR="00A67E6F" w:rsidRPr="00773EF3">
        <w:rPr>
          <w:rFonts w:asciiTheme="minorHAnsi" w:hAnsiTheme="minorHAnsi" w:cstheme="minorHAnsi"/>
          <w:lang w:val="et-EE"/>
        </w:rPr>
        <w:t>rakendamist</w:t>
      </w:r>
    </w:p>
    <w:p w14:paraId="50B5CFEA" w14:textId="228A05EF" w:rsidR="009A1645" w:rsidRPr="00773EF3" w:rsidRDefault="005F5C05" w:rsidP="00EE717A">
      <w:pPr>
        <w:pStyle w:val="Heading2"/>
        <w:rPr>
          <w:rFonts w:asciiTheme="minorHAnsi" w:hAnsiTheme="minorHAnsi" w:cstheme="minorHAnsi"/>
          <w:color w:val="C0504D" w:themeColor="accent2"/>
        </w:rPr>
      </w:pPr>
      <w:bookmarkStart w:id="306" w:name="_Toc136438873"/>
      <w:proofErr w:type="spellStart"/>
      <w:r w:rsidRPr="00773EF3">
        <w:rPr>
          <w:rFonts w:asciiTheme="minorHAnsi" w:hAnsiTheme="minorHAnsi" w:cstheme="minorHAnsi"/>
          <w:color w:val="C0504D" w:themeColor="accent2"/>
        </w:rPr>
        <w:t>Organisatsiooni</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juhtimine</w:t>
      </w:r>
      <w:proofErr w:type="spellEnd"/>
      <w:r w:rsidRPr="00773EF3">
        <w:rPr>
          <w:rFonts w:asciiTheme="minorHAnsi" w:hAnsiTheme="minorHAnsi" w:cstheme="minorHAnsi"/>
          <w:color w:val="C0504D" w:themeColor="accent2"/>
        </w:rPr>
        <w:t xml:space="preserve"> ja </w:t>
      </w:r>
      <w:proofErr w:type="spellStart"/>
      <w:r w:rsidRPr="00773EF3">
        <w:rPr>
          <w:rFonts w:asciiTheme="minorHAnsi" w:hAnsiTheme="minorHAnsi" w:cstheme="minorHAnsi"/>
          <w:color w:val="C0504D" w:themeColor="accent2"/>
        </w:rPr>
        <w:t>arendamine</w:t>
      </w:r>
      <w:bookmarkEnd w:id="306"/>
      <w:proofErr w:type="spellEnd"/>
    </w:p>
    <w:p w14:paraId="61372342" w14:textId="12C95A70" w:rsidR="009A1645" w:rsidRPr="00773EF3" w:rsidRDefault="00EE717A" w:rsidP="009A1645">
      <w:pPr>
        <w:jc w:val="both"/>
        <w:rPr>
          <w:rFonts w:asciiTheme="minorHAnsi" w:hAnsiTheme="minorHAnsi" w:cstheme="minorHAnsi"/>
          <w:b/>
          <w:bCs/>
        </w:rPr>
      </w:pPr>
      <w:proofErr w:type="spellStart"/>
      <w:r w:rsidRPr="00773EF3">
        <w:rPr>
          <w:rFonts w:asciiTheme="minorHAnsi" w:hAnsiTheme="minorHAnsi" w:cstheme="minorHAnsi"/>
        </w:rPr>
        <w:t>Kodukant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Läänemaa</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praegust</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organisatsiooni</w:t>
      </w:r>
      <w:proofErr w:type="spellEnd"/>
      <w:r w:rsidR="009A1645" w:rsidRPr="00773EF3">
        <w:rPr>
          <w:rFonts w:asciiTheme="minorHAnsi" w:hAnsiTheme="minorHAnsi" w:cstheme="minorHAnsi"/>
        </w:rPr>
        <w:t xml:space="preserve"> on </w:t>
      </w:r>
      <w:proofErr w:type="spellStart"/>
      <w:r w:rsidR="009A1645" w:rsidRPr="00773EF3">
        <w:rPr>
          <w:rFonts w:asciiTheme="minorHAnsi" w:hAnsiTheme="minorHAnsi" w:cstheme="minorHAnsi"/>
        </w:rPr>
        <w:t>täpsemalt</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kirjeldatud</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tegevuspiirkonna</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analüüsis</w:t>
      </w:r>
      <w:proofErr w:type="spellEnd"/>
      <w:r w:rsidR="009A1645" w:rsidRPr="00773EF3">
        <w:rPr>
          <w:rFonts w:asciiTheme="minorHAnsi" w:hAnsiTheme="minorHAnsi" w:cstheme="minorHAnsi"/>
        </w:rPr>
        <w:t xml:space="preserve"> </w:t>
      </w:r>
      <w:r w:rsidRPr="00773EF3">
        <w:rPr>
          <w:rFonts w:asciiTheme="minorHAnsi" w:hAnsiTheme="minorHAnsi" w:cstheme="minorHAnsi"/>
          <w:b/>
          <w:bCs/>
        </w:rPr>
        <w:t xml:space="preserve">(Lisa 1. </w:t>
      </w:r>
      <w:proofErr w:type="spellStart"/>
      <w:r w:rsidRPr="00773EF3">
        <w:rPr>
          <w:rFonts w:asciiTheme="minorHAnsi" w:hAnsiTheme="minorHAnsi" w:cstheme="minorHAnsi"/>
          <w:b/>
          <w:bCs/>
        </w:rPr>
        <w:t>Tegevuspiirkonna</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analüüs</w:t>
      </w:r>
      <w:proofErr w:type="spellEnd"/>
      <w:r w:rsidRPr="00773EF3">
        <w:rPr>
          <w:rFonts w:asciiTheme="minorHAnsi" w:hAnsiTheme="minorHAnsi" w:cstheme="minorHAnsi"/>
          <w:b/>
          <w:bCs/>
        </w:rPr>
        <w:t>).</w:t>
      </w:r>
    </w:p>
    <w:p w14:paraId="41B60717" w14:textId="77777777" w:rsidR="00EE717A" w:rsidRPr="00773EF3" w:rsidRDefault="00EE717A" w:rsidP="009A1645">
      <w:pPr>
        <w:jc w:val="both"/>
        <w:rPr>
          <w:rFonts w:asciiTheme="minorHAnsi" w:hAnsiTheme="minorHAnsi" w:cstheme="minorHAnsi"/>
        </w:rPr>
      </w:pPr>
    </w:p>
    <w:p w14:paraId="1B5072CC" w14:textId="1159C5DC" w:rsidR="009A1645" w:rsidRPr="00773EF3" w:rsidRDefault="00EE717A" w:rsidP="009A1645">
      <w:pPr>
        <w:jc w:val="both"/>
        <w:rPr>
          <w:rFonts w:asciiTheme="minorHAnsi" w:hAnsiTheme="minorHAnsi" w:cstheme="minorHAnsi"/>
        </w:rPr>
      </w:pPr>
      <w:r w:rsidRPr="00773EF3">
        <w:rPr>
          <w:rFonts w:asciiTheme="minorHAnsi" w:hAnsiTheme="minorHAnsi" w:cstheme="minorHAnsi"/>
        </w:rPr>
        <w:t xml:space="preserve">KKLM </w:t>
      </w:r>
      <w:proofErr w:type="spellStart"/>
      <w:r w:rsidR="009A1645" w:rsidRPr="00773EF3">
        <w:rPr>
          <w:rFonts w:asciiTheme="minorHAnsi" w:hAnsiTheme="minorHAnsi" w:cstheme="minorHAnsi"/>
        </w:rPr>
        <w:t>kõrgeimaks</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organiks</w:t>
      </w:r>
      <w:proofErr w:type="spellEnd"/>
      <w:r w:rsidR="009A1645" w:rsidRPr="00773EF3">
        <w:rPr>
          <w:rFonts w:asciiTheme="minorHAnsi" w:hAnsiTheme="minorHAnsi" w:cstheme="minorHAnsi"/>
        </w:rPr>
        <w:t xml:space="preserve"> on </w:t>
      </w:r>
      <w:proofErr w:type="spellStart"/>
      <w:r w:rsidR="009A1645" w:rsidRPr="00773EF3">
        <w:rPr>
          <w:rFonts w:asciiTheme="minorHAnsi" w:hAnsiTheme="minorHAnsi" w:cstheme="minorHAnsi"/>
          <w:b/>
          <w:bCs/>
        </w:rPr>
        <w:t>üldkoosolek</w:t>
      </w:r>
      <w:proofErr w:type="spellEnd"/>
      <w:r w:rsidR="009A1645" w:rsidRPr="00773EF3">
        <w:rPr>
          <w:rFonts w:asciiTheme="minorHAnsi" w:hAnsiTheme="minorHAnsi" w:cstheme="minorHAnsi"/>
          <w:b/>
          <w:bCs/>
        </w:rPr>
        <w:t>,</w:t>
      </w:r>
      <w:r w:rsidR="009A1645" w:rsidRPr="00773EF3">
        <w:rPr>
          <w:rFonts w:asciiTheme="minorHAnsi" w:hAnsiTheme="minorHAnsi" w:cstheme="minorHAnsi"/>
        </w:rPr>
        <w:t xml:space="preserve"> mis </w:t>
      </w:r>
      <w:proofErr w:type="spellStart"/>
      <w:r w:rsidR="009A1645" w:rsidRPr="00773EF3">
        <w:rPr>
          <w:rFonts w:asciiTheme="minorHAnsi" w:hAnsiTheme="minorHAnsi" w:cstheme="minorHAnsi"/>
        </w:rPr>
        <w:t>otsustab</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organisatsioonide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peamiste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arengusuundade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jt</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seaduses</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ette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nähtud</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teemade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üle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Üldkoosoleku</w:t>
      </w:r>
      <w:proofErr w:type="spellEnd"/>
      <w:r w:rsidR="009A1645" w:rsidRPr="00773EF3">
        <w:rPr>
          <w:rFonts w:asciiTheme="minorHAnsi" w:hAnsiTheme="minorHAnsi" w:cstheme="minorHAnsi"/>
        </w:rPr>
        <w:t xml:space="preserve"> roll on ka </w:t>
      </w:r>
      <w:proofErr w:type="spellStart"/>
      <w:r w:rsidR="009A1645" w:rsidRPr="00773EF3">
        <w:rPr>
          <w:rFonts w:asciiTheme="minorHAnsi" w:hAnsiTheme="minorHAnsi" w:cstheme="minorHAnsi"/>
        </w:rPr>
        <w:t>strateegia</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kinnitamine</w:t>
      </w:r>
      <w:proofErr w:type="spellEnd"/>
      <w:r w:rsidR="009A1645" w:rsidRPr="00773EF3">
        <w:rPr>
          <w:rFonts w:asciiTheme="minorHAnsi" w:hAnsiTheme="minorHAnsi" w:cstheme="minorHAnsi"/>
        </w:rPr>
        <w:t>.</w:t>
      </w:r>
    </w:p>
    <w:p w14:paraId="5D1AFD36" w14:textId="77777777" w:rsidR="009A1645" w:rsidRPr="00773EF3" w:rsidRDefault="009A1645" w:rsidP="009A1645">
      <w:pPr>
        <w:jc w:val="both"/>
        <w:rPr>
          <w:rFonts w:asciiTheme="minorHAnsi" w:hAnsiTheme="minorHAnsi" w:cstheme="minorHAnsi"/>
        </w:rPr>
      </w:pPr>
    </w:p>
    <w:p w14:paraId="7850AB16" w14:textId="6E0EC375" w:rsidR="009A1645" w:rsidRPr="00773EF3" w:rsidRDefault="009A1645" w:rsidP="009A1645">
      <w:pPr>
        <w:jc w:val="both"/>
        <w:rPr>
          <w:rFonts w:asciiTheme="minorHAnsi" w:hAnsiTheme="minorHAnsi" w:cstheme="minorHAnsi"/>
        </w:rPr>
      </w:pPr>
      <w:proofErr w:type="spellStart"/>
      <w:r w:rsidRPr="00773EF3">
        <w:rPr>
          <w:rFonts w:asciiTheme="minorHAnsi" w:hAnsiTheme="minorHAnsi" w:cstheme="minorHAnsi"/>
        </w:rPr>
        <w:t>Organisatsiooni</w:t>
      </w:r>
      <w:proofErr w:type="spellEnd"/>
      <w:r w:rsidRPr="00773EF3">
        <w:rPr>
          <w:rFonts w:asciiTheme="minorHAnsi" w:hAnsiTheme="minorHAnsi" w:cstheme="minorHAnsi"/>
        </w:rPr>
        <w:t xml:space="preserve"> </w:t>
      </w:r>
      <w:proofErr w:type="spellStart"/>
      <w:r w:rsidR="00A67E6F" w:rsidRPr="00773EF3">
        <w:rPr>
          <w:rFonts w:asciiTheme="minorHAnsi" w:hAnsiTheme="minorHAnsi" w:cstheme="minorHAnsi"/>
        </w:rPr>
        <w:t>üldjuhtimist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korraldab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juhatus</w:t>
      </w:r>
      <w:proofErr w:type="spellEnd"/>
      <w:r w:rsidRPr="00773EF3">
        <w:rPr>
          <w:rFonts w:asciiTheme="minorHAnsi" w:hAnsiTheme="minorHAnsi" w:cstheme="minorHAnsi"/>
          <w:b/>
          <w:bCs/>
        </w:rPr>
        <w:t>,</w:t>
      </w:r>
      <w:r w:rsidRPr="00773EF3">
        <w:rPr>
          <w:rFonts w:asciiTheme="minorHAnsi" w:hAnsiTheme="minorHAnsi" w:cstheme="minorHAnsi"/>
        </w:rPr>
        <w:t xml:space="preserve"> </w:t>
      </w:r>
      <w:proofErr w:type="spellStart"/>
      <w:r w:rsidRPr="00773EF3">
        <w:rPr>
          <w:rFonts w:asciiTheme="minorHAnsi" w:hAnsiTheme="minorHAnsi" w:cstheme="minorHAnsi"/>
        </w:rPr>
        <w:t>kes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valib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enda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hulgast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juhatuse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esimehe</w:t>
      </w:r>
      <w:proofErr w:type="spellEnd"/>
      <w:r w:rsidRPr="00773EF3">
        <w:rPr>
          <w:rFonts w:asciiTheme="minorHAnsi" w:hAnsiTheme="minorHAnsi" w:cstheme="minorHAnsi"/>
        </w:rPr>
        <w:t>.</w:t>
      </w:r>
    </w:p>
    <w:p w14:paraId="260A03CF" w14:textId="77777777" w:rsidR="00EE717A" w:rsidRPr="00773EF3" w:rsidRDefault="00EE717A" w:rsidP="009A1645">
      <w:pPr>
        <w:jc w:val="both"/>
        <w:rPr>
          <w:rFonts w:asciiTheme="minorHAnsi" w:hAnsiTheme="minorHAnsi" w:cstheme="minorHAnsi"/>
        </w:rPr>
      </w:pPr>
    </w:p>
    <w:p w14:paraId="49C066EC" w14:textId="74EB1D6B" w:rsidR="009A1645" w:rsidRPr="00773EF3" w:rsidRDefault="00EE717A" w:rsidP="009A1645">
      <w:pPr>
        <w:jc w:val="both"/>
        <w:rPr>
          <w:rFonts w:asciiTheme="minorHAnsi" w:hAnsiTheme="minorHAnsi" w:cstheme="minorHAnsi"/>
        </w:rPr>
      </w:pPr>
      <w:proofErr w:type="spellStart"/>
      <w:r w:rsidRPr="00773EF3">
        <w:rPr>
          <w:rFonts w:asciiTheme="minorHAnsi" w:hAnsiTheme="minorHAnsi" w:cstheme="minorHAnsi"/>
        </w:rPr>
        <w:t>Igapäevase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töo</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vastutab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tegevjuht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kinnitatakse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ametisse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juhatuse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poolt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Tegevmeeskon</w:t>
      </w:r>
      <w:r w:rsidR="00546C95" w:rsidRPr="00773EF3">
        <w:rPr>
          <w:rFonts w:asciiTheme="minorHAnsi" w:hAnsiTheme="minorHAnsi" w:cstheme="minorHAnsi"/>
          <w:b/>
          <w:bCs/>
        </w:rPr>
        <w:t>da</w:t>
      </w:r>
      <w:proofErr w:type="spellEnd"/>
      <w:r w:rsidR="00546C95" w:rsidRPr="00773EF3">
        <w:rPr>
          <w:rFonts w:asciiTheme="minorHAnsi" w:hAnsiTheme="minorHAnsi" w:cstheme="minorHAnsi"/>
        </w:rPr>
        <w:t xml:space="preserve"> </w:t>
      </w:r>
      <w:proofErr w:type="spellStart"/>
      <w:r w:rsidR="00546C95" w:rsidRPr="00773EF3">
        <w:rPr>
          <w:rFonts w:asciiTheme="minorHAnsi" w:hAnsiTheme="minorHAnsi" w:cstheme="minorHAnsi"/>
        </w:rPr>
        <w:t>kuuluvad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projektijuhid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võetakse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tööle</w:t>
      </w:r>
      <w:proofErr w:type="spellEnd"/>
      <w:r w:rsidRPr="00773EF3">
        <w:rPr>
          <w:rFonts w:asciiTheme="minorHAnsi" w:hAnsiTheme="minorHAnsi" w:cstheme="minorHAnsi"/>
        </w:rPr>
        <w:t xml:space="preserve"> </w:t>
      </w:r>
      <w:proofErr w:type="spellStart"/>
      <w:r w:rsidR="009A1645" w:rsidRPr="00773EF3">
        <w:rPr>
          <w:rFonts w:asciiTheme="minorHAnsi" w:hAnsiTheme="minorHAnsi" w:cstheme="minorHAnsi"/>
        </w:rPr>
        <w:t>vastavalt</w:t>
      </w:r>
      <w:proofErr w:type="spellEnd"/>
      <w:r w:rsidR="009A1645" w:rsidRPr="00773EF3">
        <w:rPr>
          <w:rFonts w:asciiTheme="minorHAnsi" w:hAnsiTheme="minorHAnsi" w:cstheme="minorHAnsi"/>
        </w:rPr>
        <w:t xml:space="preserve"> </w:t>
      </w:r>
      <w:proofErr w:type="spellStart"/>
      <w:r w:rsidRPr="00773EF3">
        <w:rPr>
          <w:rFonts w:asciiTheme="minorHAnsi" w:hAnsiTheme="minorHAnsi" w:cstheme="minorHAnsi"/>
        </w:rPr>
        <w:t>organisatsiooni</w:t>
      </w:r>
      <w:proofErr w:type="spellEnd"/>
      <w:r w:rsidRPr="00773EF3">
        <w:rPr>
          <w:rFonts w:asciiTheme="minorHAnsi" w:hAnsiTheme="minorHAnsi" w:cstheme="minorHAnsi"/>
        </w:rPr>
        <w:t xml:space="preserve"> </w:t>
      </w:r>
      <w:proofErr w:type="spellStart"/>
      <w:r w:rsidR="009A1645" w:rsidRPr="00773EF3">
        <w:rPr>
          <w:rFonts w:asciiTheme="minorHAnsi" w:hAnsiTheme="minorHAnsi" w:cstheme="minorHAnsi"/>
        </w:rPr>
        <w:t>vajadusele</w:t>
      </w:r>
      <w:proofErr w:type="spellEnd"/>
      <w:r w:rsidR="009A1645" w:rsidRPr="00773EF3">
        <w:rPr>
          <w:rFonts w:asciiTheme="minorHAnsi" w:hAnsiTheme="minorHAnsi" w:cstheme="minorHAnsi"/>
        </w:rPr>
        <w:t xml:space="preserve"> ja </w:t>
      </w:r>
      <w:proofErr w:type="spellStart"/>
      <w:r w:rsidR="009A1645" w:rsidRPr="00773EF3">
        <w:rPr>
          <w:rFonts w:asciiTheme="minorHAnsi" w:hAnsiTheme="minorHAnsi" w:cstheme="minorHAnsi"/>
        </w:rPr>
        <w:t>võimalustele</w:t>
      </w:r>
      <w:proofErr w:type="spellEnd"/>
      <w:r w:rsidR="009A1645" w:rsidRPr="00773EF3">
        <w:rPr>
          <w:rFonts w:asciiTheme="minorHAnsi" w:hAnsiTheme="minorHAnsi" w:cstheme="minorHAnsi"/>
        </w:rPr>
        <w:t>.</w:t>
      </w:r>
    </w:p>
    <w:p w14:paraId="5BEBD8F6" w14:textId="77777777" w:rsidR="009A1645" w:rsidRPr="00773EF3" w:rsidRDefault="009A1645" w:rsidP="009A1645">
      <w:pPr>
        <w:jc w:val="both"/>
        <w:rPr>
          <w:rFonts w:asciiTheme="minorHAnsi" w:hAnsiTheme="minorHAnsi" w:cstheme="minorHAnsi"/>
        </w:rPr>
      </w:pPr>
    </w:p>
    <w:p w14:paraId="7539565B" w14:textId="108BC63D" w:rsidR="009A1645" w:rsidRPr="00773EF3" w:rsidRDefault="009A1645" w:rsidP="009A1645">
      <w:pPr>
        <w:jc w:val="both"/>
        <w:rPr>
          <w:rFonts w:asciiTheme="minorHAnsi" w:hAnsiTheme="minorHAnsi" w:cstheme="minorHAnsi"/>
        </w:rPr>
      </w:pPr>
      <w:proofErr w:type="spellStart"/>
      <w:r w:rsidRPr="00773EF3">
        <w:rPr>
          <w:rFonts w:asciiTheme="minorHAnsi" w:hAnsiTheme="minorHAnsi" w:cstheme="minorHAnsi"/>
        </w:rPr>
        <w:t>Projektitaotlusi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b/>
          <w:bCs/>
        </w:rPr>
        <w:t>hindamiskomisjon</w:t>
      </w:r>
      <w:proofErr w:type="spellEnd"/>
      <w:r w:rsidRPr="00773EF3">
        <w:rPr>
          <w:rFonts w:asciiTheme="minorHAnsi" w:hAnsiTheme="minorHAnsi" w:cstheme="minorHAnsi"/>
          <w:b/>
          <w:bCs/>
        </w:rPr>
        <w:t>,</w:t>
      </w:r>
      <w:r w:rsidRPr="00773EF3">
        <w:rPr>
          <w:rFonts w:asciiTheme="minorHAnsi" w:hAnsiTheme="minorHAnsi" w:cstheme="minorHAnsi"/>
        </w:rPr>
        <w:t xml:space="preserve"> </w:t>
      </w:r>
      <w:proofErr w:type="spellStart"/>
      <w:r w:rsidR="00EE717A" w:rsidRPr="00773EF3">
        <w:rPr>
          <w:rFonts w:asciiTheme="minorHAnsi" w:hAnsiTheme="minorHAnsi" w:cstheme="minorHAnsi"/>
        </w:rPr>
        <w:t>kelle</w:t>
      </w:r>
      <w:proofErr w:type="spellEnd"/>
      <w:r w:rsidR="00EE717A" w:rsidRPr="00773EF3">
        <w:rPr>
          <w:rFonts w:asciiTheme="minorHAnsi" w:hAnsiTheme="minorHAnsi" w:cstheme="minorHAnsi"/>
        </w:rPr>
        <w:t xml:space="preserve"> </w:t>
      </w:r>
      <w:proofErr w:type="spellStart"/>
      <w:r w:rsidR="00EE717A" w:rsidRPr="00773EF3">
        <w:rPr>
          <w:rFonts w:asciiTheme="minorHAnsi" w:hAnsiTheme="minorHAnsi" w:cstheme="minorHAnsi"/>
        </w:rPr>
        <w:t>valib</w:t>
      </w:r>
      <w:proofErr w:type="spellEnd"/>
      <w:r w:rsidR="00EE717A" w:rsidRPr="00773EF3">
        <w:rPr>
          <w:rFonts w:asciiTheme="minorHAnsi" w:hAnsiTheme="minorHAnsi" w:cstheme="minorHAnsi"/>
        </w:rPr>
        <w:t xml:space="preserve"> </w:t>
      </w:r>
      <w:proofErr w:type="spellStart"/>
      <w:r w:rsidR="00EE717A" w:rsidRPr="00773EF3">
        <w:rPr>
          <w:rFonts w:asciiTheme="minorHAnsi" w:hAnsiTheme="minorHAnsi" w:cstheme="minorHAnsi"/>
        </w:rPr>
        <w:t>üldkoosolek</w:t>
      </w:r>
      <w:proofErr w:type="spellEnd"/>
      <w:r w:rsidR="00EE717A" w:rsidRPr="00773EF3">
        <w:rPr>
          <w:rFonts w:asciiTheme="minorHAnsi" w:hAnsiTheme="minorHAnsi" w:cstheme="minorHAnsi"/>
        </w:rPr>
        <w:t xml:space="preserve">. </w:t>
      </w:r>
      <w:proofErr w:type="spellStart"/>
      <w:r w:rsidR="00EE717A" w:rsidRPr="00773EF3">
        <w:rPr>
          <w:rFonts w:asciiTheme="minorHAnsi" w:hAnsiTheme="minorHAnsi" w:cstheme="minorHAnsi"/>
        </w:rPr>
        <w:t>Komisjoni</w:t>
      </w:r>
      <w:proofErr w:type="spellEnd"/>
      <w:r w:rsidR="00EE717A" w:rsidRPr="00773EF3">
        <w:rPr>
          <w:rFonts w:asciiTheme="minorHAnsi" w:hAnsiTheme="minorHAnsi" w:cstheme="minorHAnsi"/>
        </w:rPr>
        <w:t xml:space="preserve"> </w:t>
      </w:r>
      <w:proofErr w:type="spellStart"/>
      <w:r w:rsidR="00EE717A" w:rsidRPr="00773EF3">
        <w:rPr>
          <w:rFonts w:asciiTheme="minorHAnsi" w:hAnsiTheme="minorHAnsi" w:cstheme="minorHAnsi"/>
        </w:rPr>
        <w:t>otsused</w:t>
      </w:r>
      <w:proofErr w:type="spellEnd"/>
      <w:r w:rsidR="00EE717A" w:rsidRPr="00773EF3">
        <w:rPr>
          <w:rFonts w:asciiTheme="minorHAnsi" w:hAnsiTheme="minorHAnsi" w:cstheme="minorHAnsi"/>
        </w:rPr>
        <w:t xml:space="preserve"> on </w:t>
      </w:r>
      <w:proofErr w:type="spellStart"/>
      <w:r w:rsidRPr="00773EF3">
        <w:rPr>
          <w:rFonts w:asciiTheme="minorHAnsi" w:hAnsiTheme="minorHAnsi" w:cstheme="minorHAnsi"/>
        </w:rPr>
        <w:t>sõltumatud</w:t>
      </w:r>
      <w:proofErr w:type="spellEnd"/>
      <w:r w:rsidR="00EE717A" w:rsidRPr="00773EF3">
        <w:rPr>
          <w:rFonts w:asciiTheme="minorHAnsi" w:hAnsiTheme="minorHAnsi" w:cstheme="minorHAnsi"/>
        </w:rPr>
        <w:t xml:space="preserve">, </w:t>
      </w:r>
      <w:proofErr w:type="spellStart"/>
      <w:r w:rsidR="00EE717A" w:rsidRPr="00773EF3">
        <w:rPr>
          <w:rFonts w:asciiTheme="minorHAnsi" w:hAnsiTheme="minorHAnsi" w:cstheme="minorHAnsi"/>
        </w:rPr>
        <w:t>k</w:t>
      </w:r>
      <w:r w:rsidRPr="00773EF3">
        <w:rPr>
          <w:rFonts w:asciiTheme="minorHAnsi" w:hAnsiTheme="minorHAnsi" w:cstheme="minorHAnsi"/>
        </w:rPr>
        <w:t>omisjoni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töökord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kinnitatakse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eraldi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dokumendina</w:t>
      </w:r>
      <w:proofErr w:type="spellEnd"/>
      <w:r w:rsidRPr="00773EF3">
        <w:rPr>
          <w:rFonts w:asciiTheme="minorHAnsi" w:hAnsiTheme="minorHAnsi" w:cstheme="minorHAnsi"/>
        </w:rPr>
        <w:t>.</w:t>
      </w:r>
    </w:p>
    <w:p w14:paraId="528DB7EC" w14:textId="77777777" w:rsidR="009A1645" w:rsidRPr="00773EF3" w:rsidRDefault="009A1645" w:rsidP="009A1645">
      <w:pPr>
        <w:jc w:val="both"/>
        <w:rPr>
          <w:rFonts w:asciiTheme="minorHAnsi" w:hAnsiTheme="minorHAnsi" w:cstheme="minorHAnsi"/>
        </w:rPr>
      </w:pPr>
    </w:p>
    <w:p w14:paraId="1FF27EEB" w14:textId="5A41771A" w:rsidR="00271557" w:rsidRPr="00773EF3" w:rsidRDefault="00271557" w:rsidP="009A1645">
      <w:pPr>
        <w:jc w:val="both"/>
        <w:rPr>
          <w:rFonts w:asciiTheme="minorHAnsi" w:hAnsiTheme="minorHAnsi" w:cstheme="minorHAnsi"/>
        </w:rPr>
      </w:pPr>
      <w:r w:rsidRPr="00773EF3">
        <w:rPr>
          <w:rFonts w:asciiTheme="minorHAnsi" w:hAnsiTheme="minorHAnsi" w:cstheme="minorHAnsi"/>
        </w:rPr>
        <w:t xml:space="preserve">KKLM </w:t>
      </w:r>
      <w:proofErr w:type="spellStart"/>
      <w:r w:rsidRPr="00773EF3">
        <w:rPr>
          <w:rFonts w:asciiTheme="minorHAnsi" w:hAnsiTheme="minorHAnsi" w:cstheme="minorHAnsi"/>
        </w:rPr>
        <w:t>juhtimisorganite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töökord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täpsemalt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toodud</w:t>
      </w:r>
      <w:proofErr w:type="spellEnd"/>
      <w:r w:rsidRPr="00773EF3">
        <w:rPr>
          <w:rFonts w:asciiTheme="minorHAnsi" w:hAnsiTheme="minorHAnsi" w:cstheme="minorHAnsi"/>
        </w:rPr>
        <w:t xml:space="preserve"> KKLM </w:t>
      </w:r>
      <w:proofErr w:type="spellStart"/>
      <w:r w:rsidRPr="00773EF3">
        <w:rPr>
          <w:rFonts w:asciiTheme="minorHAnsi" w:hAnsiTheme="minorHAnsi" w:cstheme="minorHAnsi"/>
        </w:rPr>
        <w:t>põhikirjas</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sise-eeskirjades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Tegevmeeskonna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töökord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reguleeritud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ametijuhenditega</w:t>
      </w:r>
      <w:proofErr w:type="spellEnd"/>
      <w:r w:rsidRPr="00773EF3">
        <w:rPr>
          <w:rFonts w:asciiTheme="minorHAnsi" w:hAnsiTheme="minorHAnsi" w:cstheme="minorHAnsi"/>
        </w:rPr>
        <w:t xml:space="preserve">.  </w:t>
      </w:r>
    </w:p>
    <w:p w14:paraId="36C013C1" w14:textId="77777777" w:rsidR="00271557" w:rsidRPr="00773EF3" w:rsidRDefault="00271557" w:rsidP="009A1645">
      <w:pPr>
        <w:jc w:val="both"/>
        <w:rPr>
          <w:rFonts w:asciiTheme="minorHAnsi" w:hAnsiTheme="minorHAnsi" w:cstheme="minorHAnsi"/>
        </w:rPr>
      </w:pPr>
    </w:p>
    <w:p w14:paraId="3F04E699" w14:textId="24125B12" w:rsidR="00EE717A" w:rsidRPr="00773EF3" w:rsidRDefault="00EE717A" w:rsidP="00EE717A">
      <w:pPr>
        <w:jc w:val="both"/>
        <w:rPr>
          <w:rFonts w:asciiTheme="minorHAnsi" w:hAnsiTheme="minorHAnsi" w:cstheme="minorHAnsi"/>
        </w:rPr>
      </w:pPr>
      <w:r w:rsidRPr="00773EF3">
        <w:rPr>
          <w:rFonts w:asciiTheme="minorHAnsi" w:hAnsiTheme="minorHAnsi" w:cstheme="minorHAnsi"/>
        </w:rPr>
        <w:t>KKLM</w:t>
      </w:r>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organisatsioonilise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võimekuse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arendamine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toimub</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enamjaolt</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koostöö</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meetme</w:t>
      </w:r>
      <w:proofErr w:type="spellEnd"/>
      <w:r w:rsidR="009A1645" w:rsidRPr="00773EF3">
        <w:rPr>
          <w:rFonts w:asciiTheme="minorHAnsi" w:hAnsiTheme="minorHAnsi" w:cstheme="minorHAnsi"/>
        </w:rPr>
        <w:t xml:space="preserve"> </w:t>
      </w:r>
      <w:r w:rsidRPr="00773EF3">
        <w:rPr>
          <w:rFonts w:asciiTheme="minorHAnsi" w:hAnsiTheme="minorHAnsi" w:cstheme="minorHAnsi"/>
        </w:rPr>
        <w:t>(</w:t>
      </w:r>
      <w:proofErr w:type="spellStart"/>
      <w:r w:rsidRPr="00773EF3">
        <w:rPr>
          <w:rFonts w:asciiTheme="minorHAnsi" w:hAnsiTheme="minorHAnsi" w:cstheme="minorHAnsi"/>
        </w:rPr>
        <w:t>Meede</w:t>
      </w:r>
      <w:proofErr w:type="spellEnd"/>
      <w:r w:rsidRPr="00773EF3">
        <w:rPr>
          <w:rFonts w:asciiTheme="minorHAnsi" w:hAnsiTheme="minorHAnsi" w:cstheme="minorHAnsi"/>
        </w:rPr>
        <w:t xml:space="preserve"> 3) </w:t>
      </w:r>
      <w:proofErr w:type="spellStart"/>
      <w:r w:rsidR="009A1645" w:rsidRPr="00773EF3">
        <w:rPr>
          <w:rFonts w:asciiTheme="minorHAnsi" w:hAnsiTheme="minorHAnsi" w:cstheme="minorHAnsi"/>
        </w:rPr>
        <w:t>kaudu</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Algatatakse</w:t>
      </w:r>
      <w:proofErr w:type="spellEnd"/>
      <w:r w:rsidR="009A1645" w:rsidRPr="00773EF3">
        <w:rPr>
          <w:rFonts w:asciiTheme="minorHAnsi" w:hAnsiTheme="minorHAnsi" w:cstheme="minorHAnsi"/>
        </w:rPr>
        <w:t xml:space="preserve"> ja </w:t>
      </w:r>
      <w:proofErr w:type="spellStart"/>
      <w:r w:rsidR="009A1645" w:rsidRPr="00773EF3">
        <w:rPr>
          <w:rFonts w:asciiTheme="minorHAnsi" w:hAnsiTheme="minorHAnsi" w:cstheme="minorHAnsi"/>
        </w:rPr>
        <w:t>osaletakse</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projektides</w:t>
      </w:r>
      <w:proofErr w:type="spellEnd"/>
      <w:r w:rsidR="009A1645" w:rsidRPr="00773EF3">
        <w:rPr>
          <w:rFonts w:asciiTheme="minorHAnsi" w:hAnsiTheme="minorHAnsi" w:cstheme="minorHAnsi"/>
        </w:rPr>
        <w:t xml:space="preserve">, mis </w:t>
      </w:r>
      <w:proofErr w:type="spellStart"/>
      <w:r w:rsidR="009A1645" w:rsidRPr="00773EF3">
        <w:rPr>
          <w:rFonts w:asciiTheme="minorHAnsi" w:hAnsiTheme="minorHAnsi" w:cstheme="minorHAnsi"/>
        </w:rPr>
        <w:t>vastavad</w:t>
      </w:r>
      <w:proofErr w:type="spellEnd"/>
      <w:r w:rsidR="009A1645" w:rsidRPr="00773EF3">
        <w:rPr>
          <w:rFonts w:asciiTheme="minorHAnsi" w:hAnsiTheme="minorHAnsi" w:cstheme="minorHAnsi"/>
        </w:rPr>
        <w:t xml:space="preserve"> </w:t>
      </w:r>
      <w:proofErr w:type="spellStart"/>
      <w:r w:rsidRPr="00773EF3">
        <w:rPr>
          <w:rFonts w:asciiTheme="minorHAnsi" w:hAnsiTheme="minorHAnsi" w:cstheme="minorHAnsi"/>
        </w:rPr>
        <w:t>meetme</w:t>
      </w:r>
      <w:proofErr w:type="spellEnd"/>
      <w:r w:rsidR="009A1645" w:rsidRPr="00773EF3">
        <w:rPr>
          <w:rFonts w:asciiTheme="minorHAnsi" w:hAnsiTheme="minorHAnsi" w:cstheme="minorHAnsi"/>
        </w:rPr>
        <w:t xml:space="preserve"> </w:t>
      </w:r>
      <w:proofErr w:type="spellStart"/>
      <w:r w:rsidRPr="00773EF3">
        <w:rPr>
          <w:rFonts w:asciiTheme="minorHAnsi" w:hAnsiTheme="minorHAnsi" w:cstheme="minorHAnsi"/>
        </w:rPr>
        <w:t>eesmärkidele</w:t>
      </w:r>
      <w:proofErr w:type="spellEnd"/>
      <w:r w:rsidRPr="00773EF3">
        <w:rPr>
          <w:rFonts w:asciiTheme="minorHAnsi" w:hAnsiTheme="minorHAnsi" w:cstheme="minorHAnsi"/>
        </w:rPr>
        <w:t xml:space="preserve"> ja </w:t>
      </w:r>
      <w:proofErr w:type="spellStart"/>
      <w:r w:rsidR="009A1645" w:rsidRPr="00773EF3">
        <w:rPr>
          <w:rFonts w:asciiTheme="minorHAnsi" w:hAnsiTheme="minorHAnsi" w:cstheme="minorHAnsi"/>
        </w:rPr>
        <w:t>kokku</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lepitud</w:t>
      </w:r>
      <w:proofErr w:type="spellEnd"/>
      <w:r w:rsidR="009A1645" w:rsidRPr="00773EF3">
        <w:rPr>
          <w:rFonts w:asciiTheme="minorHAnsi" w:hAnsiTheme="minorHAnsi" w:cstheme="minorHAnsi"/>
        </w:rPr>
        <w:t xml:space="preserve"> </w:t>
      </w:r>
      <w:proofErr w:type="spellStart"/>
      <w:r w:rsidR="009A1645" w:rsidRPr="00773EF3">
        <w:rPr>
          <w:rFonts w:asciiTheme="minorHAnsi" w:hAnsiTheme="minorHAnsi" w:cstheme="minorHAnsi"/>
        </w:rPr>
        <w:t>fookusteemadele</w:t>
      </w:r>
      <w:proofErr w:type="spellEnd"/>
      <w:r w:rsidR="009A1645" w:rsidRPr="00773EF3">
        <w:rPr>
          <w:rFonts w:asciiTheme="minorHAnsi" w:hAnsiTheme="minorHAnsi" w:cstheme="minorHAnsi"/>
        </w:rPr>
        <w:t>.</w:t>
      </w:r>
    </w:p>
    <w:p w14:paraId="425D846A" w14:textId="37C71A63" w:rsidR="005F5C05" w:rsidRPr="00773EF3" w:rsidRDefault="005F5C05" w:rsidP="007C78FF">
      <w:pPr>
        <w:pStyle w:val="Heading2"/>
        <w:rPr>
          <w:rFonts w:asciiTheme="minorHAnsi" w:hAnsiTheme="minorHAnsi" w:cstheme="minorHAnsi"/>
          <w:color w:val="C0504D" w:themeColor="accent2"/>
        </w:rPr>
      </w:pPr>
      <w:bookmarkStart w:id="307" w:name="_Toc136438874"/>
      <w:proofErr w:type="spellStart"/>
      <w:r w:rsidRPr="00773EF3">
        <w:rPr>
          <w:rFonts w:asciiTheme="minorHAnsi" w:hAnsiTheme="minorHAnsi" w:cstheme="minorHAnsi"/>
          <w:color w:val="C0504D" w:themeColor="accent2"/>
        </w:rPr>
        <w:t>Toetusmeetmete</w:t>
      </w:r>
      <w:proofErr w:type="spellEnd"/>
      <w:r w:rsidRPr="00773EF3">
        <w:rPr>
          <w:rFonts w:asciiTheme="minorHAnsi" w:hAnsiTheme="minorHAnsi" w:cstheme="minorHAnsi"/>
          <w:color w:val="C0504D" w:themeColor="accent2"/>
        </w:rPr>
        <w:t xml:space="preserve"> </w:t>
      </w:r>
      <w:proofErr w:type="spellStart"/>
      <w:r w:rsidR="00A67E6F" w:rsidRPr="00773EF3">
        <w:rPr>
          <w:rFonts w:asciiTheme="minorHAnsi" w:hAnsiTheme="minorHAnsi" w:cstheme="minorHAnsi"/>
          <w:color w:val="C0504D" w:themeColor="accent2"/>
        </w:rPr>
        <w:t>rakendamine</w:t>
      </w:r>
      <w:bookmarkEnd w:id="307"/>
      <w:proofErr w:type="spellEnd"/>
    </w:p>
    <w:p w14:paraId="798E798E" w14:textId="4D47AF52" w:rsidR="007C78FF" w:rsidRPr="00773EF3" w:rsidRDefault="007C78FF" w:rsidP="002C4F6F">
      <w:pPr>
        <w:pStyle w:val="Heading3"/>
        <w:numPr>
          <w:ilvl w:val="2"/>
          <w:numId w:val="39"/>
        </w:numPr>
        <w:rPr>
          <w:rFonts w:asciiTheme="minorHAnsi" w:hAnsiTheme="minorHAnsi" w:cstheme="minorHAnsi"/>
          <w:color w:val="C0504D" w:themeColor="accent2"/>
        </w:rPr>
      </w:pPr>
      <w:bookmarkStart w:id="308" w:name="_Toc136438875"/>
      <w:proofErr w:type="spellStart"/>
      <w:r w:rsidRPr="00773EF3">
        <w:rPr>
          <w:rFonts w:asciiTheme="minorHAnsi" w:hAnsiTheme="minorHAnsi" w:cstheme="minorHAnsi"/>
          <w:color w:val="C0504D" w:themeColor="accent2"/>
        </w:rPr>
        <w:t>Rahastamiskava</w:t>
      </w:r>
      <w:bookmarkEnd w:id="308"/>
      <w:proofErr w:type="spellEnd"/>
      <w:r w:rsidRPr="00773EF3">
        <w:rPr>
          <w:rFonts w:asciiTheme="minorHAnsi" w:hAnsiTheme="minorHAnsi" w:cstheme="minorHAnsi"/>
          <w:color w:val="C0504D" w:themeColor="accent2"/>
        </w:rPr>
        <w:t xml:space="preserve"> </w:t>
      </w:r>
    </w:p>
    <w:p w14:paraId="3F294EC4" w14:textId="58CA3294" w:rsidR="005F5C05" w:rsidRPr="00773EF3" w:rsidRDefault="00F161D2" w:rsidP="00294B93">
      <w:pPr>
        <w:jc w:val="both"/>
        <w:rPr>
          <w:rFonts w:asciiTheme="minorHAnsi" w:hAnsiTheme="minorHAnsi" w:cstheme="minorHAnsi"/>
          <w:color w:val="000000" w:themeColor="text1"/>
        </w:rPr>
      </w:pPr>
      <w:r w:rsidRPr="00773EF3">
        <w:rPr>
          <w:rFonts w:asciiTheme="minorHAnsi" w:hAnsiTheme="minorHAnsi" w:cstheme="minorHAnsi"/>
          <w:color w:val="000000" w:themeColor="text1"/>
        </w:rPr>
        <w:t>KKLM</w:t>
      </w:r>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strateegia</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elluviimist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rahastatakse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peamiselt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kahest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allikast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milleks</w:t>
      </w:r>
      <w:proofErr w:type="spellEnd"/>
      <w:r w:rsidR="005F5C05" w:rsidRPr="00773EF3">
        <w:rPr>
          <w:rFonts w:asciiTheme="minorHAnsi" w:hAnsiTheme="minorHAnsi" w:cstheme="minorHAnsi"/>
          <w:color w:val="000000" w:themeColor="text1"/>
        </w:rPr>
        <w:t xml:space="preserve"> on LEADER-</w:t>
      </w:r>
      <w:proofErr w:type="spellStart"/>
      <w:r w:rsidR="005F5C05" w:rsidRPr="00773EF3">
        <w:rPr>
          <w:rFonts w:asciiTheme="minorHAnsi" w:hAnsiTheme="minorHAnsi" w:cstheme="minorHAnsi"/>
          <w:color w:val="000000" w:themeColor="text1"/>
        </w:rPr>
        <w:t>programmi</w:t>
      </w:r>
      <w:proofErr w:type="spellEnd"/>
      <w:r w:rsidR="005F5C05" w:rsidRPr="00773EF3">
        <w:rPr>
          <w:rFonts w:asciiTheme="minorHAnsi" w:hAnsiTheme="minorHAnsi" w:cstheme="minorHAnsi"/>
          <w:color w:val="000000" w:themeColor="text1"/>
        </w:rPr>
        <w:t xml:space="preserve"> ja </w:t>
      </w:r>
      <w:proofErr w:type="spellStart"/>
      <w:r w:rsidR="005F5C05" w:rsidRPr="00773EF3">
        <w:rPr>
          <w:rFonts w:asciiTheme="minorHAnsi" w:hAnsiTheme="minorHAnsi" w:cstheme="minorHAnsi"/>
          <w:color w:val="000000" w:themeColor="text1"/>
        </w:rPr>
        <w:t>Euroopa</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Sotsiaalfond</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vahendid</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Omafinantseeringu</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tagamiseks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kogutakse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liikmemaksu</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Samuti</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võib</w:t>
      </w:r>
      <w:proofErr w:type="spellEnd"/>
      <w:r w:rsidR="005F5C05"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rPr>
        <w:t xml:space="preserve">KKLM </w:t>
      </w:r>
      <w:proofErr w:type="spellStart"/>
      <w:r w:rsidR="005F5C05" w:rsidRPr="00773EF3">
        <w:rPr>
          <w:rFonts w:asciiTheme="minorHAnsi" w:hAnsiTheme="minorHAnsi" w:cstheme="minorHAnsi"/>
          <w:color w:val="000000" w:themeColor="text1"/>
        </w:rPr>
        <w:t>osaleda</w:t>
      </w:r>
      <w:proofErr w:type="spellEnd"/>
      <w:r w:rsidR="00A67E6F"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muudest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allikatest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rahastatud</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projektides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kui</w:t>
      </w:r>
      <w:proofErr w:type="spellEnd"/>
      <w:r w:rsidR="005F5C05" w:rsidRPr="00773EF3">
        <w:rPr>
          <w:rFonts w:asciiTheme="minorHAnsi" w:hAnsiTheme="minorHAnsi" w:cstheme="minorHAnsi"/>
          <w:color w:val="000000" w:themeColor="text1"/>
        </w:rPr>
        <w:t xml:space="preserve"> need </w:t>
      </w:r>
      <w:proofErr w:type="spellStart"/>
      <w:r w:rsidR="005F5C05" w:rsidRPr="00773EF3">
        <w:rPr>
          <w:rFonts w:asciiTheme="minorHAnsi" w:hAnsiTheme="minorHAnsi" w:cstheme="minorHAnsi"/>
          <w:color w:val="000000" w:themeColor="text1"/>
        </w:rPr>
        <w:t>aitavad</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kaasa</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visiooni</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saavutamisele</w:t>
      </w:r>
      <w:proofErr w:type="spellEnd"/>
      <w:r w:rsidR="005F5C05" w:rsidRPr="00773EF3">
        <w:rPr>
          <w:rFonts w:asciiTheme="minorHAnsi" w:hAnsiTheme="minorHAnsi" w:cstheme="minorHAnsi"/>
          <w:color w:val="000000" w:themeColor="text1"/>
        </w:rPr>
        <w:t>.</w:t>
      </w:r>
    </w:p>
    <w:p w14:paraId="0C145372" w14:textId="77777777" w:rsidR="00294B93" w:rsidRPr="00773EF3" w:rsidRDefault="00294B93" w:rsidP="00294B93">
      <w:pPr>
        <w:jc w:val="both"/>
        <w:rPr>
          <w:rFonts w:asciiTheme="minorHAnsi" w:hAnsiTheme="minorHAnsi" w:cstheme="minorHAnsi"/>
          <w:color w:val="000000" w:themeColor="text1"/>
        </w:rPr>
      </w:pPr>
    </w:p>
    <w:p w14:paraId="38DAB611" w14:textId="39F44C8A" w:rsidR="00CC4DA3" w:rsidRPr="00773EF3" w:rsidRDefault="005F5C05" w:rsidP="00294B93">
      <w:pPr>
        <w:ind w:right="85"/>
        <w:jc w:val="both"/>
        <w:rPr>
          <w:rFonts w:asciiTheme="minorHAnsi" w:hAnsiTheme="minorHAnsi" w:cstheme="minorHAnsi"/>
          <w:color w:val="000000" w:themeColor="text1"/>
          <w:lang w:val="sv-FI"/>
        </w:rPr>
      </w:pPr>
      <w:proofErr w:type="spellStart"/>
      <w:r w:rsidRPr="00773EF3">
        <w:rPr>
          <w:rFonts w:asciiTheme="minorHAnsi" w:hAnsiTheme="minorHAnsi" w:cstheme="minorHAnsi"/>
          <w:color w:val="000000" w:themeColor="text1"/>
        </w:rPr>
        <w:t>Eelarve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maht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määratakse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kindlaks</w:t>
      </w:r>
      <w:proofErr w:type="spellEnd"/>
      <w:r w:rsidRPr="00773EF3">
        <w:rPr>
          <w:rFonts w:asciiTheme="minorHAnsi" w:hAnsiTheme="minorHAnsi" w:cstheme="minorHAnsi"/>
          <w:color w:val="000000" w:themeColor="text1"/>
        </w:rPr>
        <w:t xml:space="preserve"> </w:t>
      </w:r>
      <w:proofErr w:type="spellStart"/>
      <w:r w:rsidR="00F01896" w:rsidRPr="00773EF3">
        <w:rPr>
          <w:rFonts w:asciiTheme="minorHAnsi" w:hAnsiTheme="minorHAnsi" w:cstheme="minorHAnsi"/>
          <w:color w:val="000000" w:themeColor="text1"/>
        </w:rPr>
        <w:t>regionaal</w:t>
      </w:r>
      <w:r w:rsidRPr="00773EF3">
        <w:rPr>
          <w:rFonts w:asciiTheme="minorHAnsi" w:hAnsiTheme="minorHAnsi" w:cstheme="minorHAnsi"/>
          <w:color w:val="000000" w:themeColor="text1"/>
        </w:rPr>
        <w:t>ministri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sotsiaalkaitseministri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määrustega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Eelarvest</w:t>
      </w:r>
      <w:proofErr w:type="spellEnd"/>
      <w:r w:rsidRPr="00773EF3">
        <w:rPr>
          <w:rFonts w:asciiTheme="minorHAnsi" w:hAnsiTheme="minorHAnsi" w:cstheme="minorHAnsi"/>
          <w:color w:val="000000" w:themeColor="text1"/>
        </w:rPr>
        <w:t xml:space="preserve"> </w:t>
      </w:r>
      <w:r w:rsidR="007227C1" w:rsidRPr="00773EF3">
        <w:rPr>
          <w:rFonts w:asciiTheme="minorHAnsi" w:hAnsiTheme="minorHAnsi" w:cstheme="minorHAnsi"/>
          <w:color w:val="000000" w:themeColor="text1"/>
        </w:rPr>
        <w:t>80</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jagatakse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toetusteks</w:t>
      </w:r>
      <w:proofErr w:type="spellEnd"/>
      <w:r w:rsidRPr="00773EF3">
        <w:rPr>
          <w:rFonts w:asciiTheme="minorHAnsi" w:hAnsiTheme="minorHAnsi" w:cstheme="minorHAnsi"/>
          <w:color w:val="000000" w:themeColor="text1"/>
        </w:rPr>
        <w:t>, 2</w:t>
      </w:r>
      <w:r w:rsidR="007227C1" w:rsidRPr="00773EF3">
        <w:rPr>
          <w:rFonts w:asciiTheme="minorHAnsi" w:hAnsiTheme="minorHAnsi" w:cstheme="minorHAnsi"/>
          <w:color w:val="000000" w:themeColor="text1"/>
        </w:rPr>
        <w:t>0</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kulub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rakendamisele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büroo</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ülalpidamiskulud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palgad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teavitustegevus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jms</w:t>
      </w:r>
      <w:proofErr w:type="spellEnd"/>
      <w:r w:rsidRPr="00773EF3">
        <w:rPr>
          <w:rFonts w:asciiTheme="minorHAnsi" w:hAnsiTheme="minorHAnsi" w:cstheme="minorHAnsi"/>
          <w:color w:val="000000" w:themeColor="text1"/>
        </w:rPr>
        <w:t>).</w:t>
      </w:r>
      <w:r w:rsidR="00F161D2" w:rsidRPr="00773EF3">
        <w:rPr>
          <w:rFonts w:asciiTheme="minorHAnsi" w:hAnsiTheme="minorHAnsi" w:cstheme="minorHAnsi"/>
          <w:color w:val="000000" w:themeColor="text1"/>
        </w:rPr>
        <w:t xml:space="preserve"> </w:t>
      </w:r>
      <w:r w:rsidR="00F161D2" w:rsidRPr="00773EF3">
        <w:rPr>
          <w:rFonts w:asciiTheme="minorHAnsi" w:hAnsiTheme="minorHAnsi" w:cstheme="minorHAnsi"/>
          <w:bCs/>
          <w:color w:val="000000" w:themeColor="text1"/>
          <w:lang w:val="sv-FI"/>
        </w:rPr>
        <w:t xml:space="preserve">Täpne protsent antakse iga-aastase rakenduskavaga, mille kinnitab üldkoosolek. </w:t>
      </w:r>
      <w:r w:rsidR="00F161D2" w:rsidRPr="00773EF3">
        <w:rPr>
          <w:rFonts w:asciiTheme="minorHAnsi" w:hAnsiTheme="minorHAnsi" w:cstheme="minorHAnsi"/>
          <w:bCs/>
          <w:color w:val="000000" w:themeColor="text1"/>
          <w:lang w:val="sv-FI"/>
        </w:rPr>
        <w:fldChar w:fldCharType="begin"/>
      </w:r>
      <w:r w:rsidR="00F161D2" w:rsidRPr="00773EF3">
        <w:rPr>
          <w:rFonts w:asciiTheme="minorHAnsi" w:hAnsiTheme="minorHAnsi" w:cstheme="minorHAnsi"/>
          <w:bCs/>
          <w:color w:val="000000" w:themeColor="text1"/>
          <w:lang w:val="sv-FI"/>
        </w:rPr>
        <w:instrText xml:space="preserve"> REF _Ref133496126 \h </w:instrText>
      </w:r>
      <w:r w:rsidR="00294B93" w:rsidRPr="00773EF3">
        <w:rPr>
          <w:rFonts w:asciiTheme="minorHAnsi" w:hAnsiTheme="minorHAnsi" w:cstheme="minorHAnsi"/>
          <w:bCs/>
          <w:color w:val="000000" w:themeColor="text1"/>
          <w:lang w:val="sv-FI"/>
        </w:rPr>
        <w:instrText xml:space="preserve"> \* MERGEFORMAT </w:instrText>
      </w:r>
      <w:r w:rsidR="00F161D2" w:rsidRPr="00773EF3">
        <w:rPr>
          <w:rFonts w:asciiTheme="minorHAnsi" w:hAnsiTheme="minorHAnsi" w:cstheme="minorHAnsi"/>
          <w:bCs/>
          <w:color w:val="000000" w:themeColor="text1"/>
          <w:lang w:val="sv-FI"/>
        </w:rPr>
      </w:r>
      <w:r w:rsidR="00F161D2" w:rsidRPr="00773EF3">
        <w:rPr>
          <w:rFonts w:asciiTheme="minorHAnsi" w:hAnsiTheme="minorHAnsi" w:cstheme="minorHAnsi"/>
          <w:bCs/>
          <w:color w:val="000000" w:themeColor="text1"/>
          <w:lang w:val="sv-FI"/>
        </w:rPr>
        <w:fldChar w:fldCharType="separate"/>
      </w:r>
      <w:proofErr w:type="spellStart"/>
      <w:r w:rsidR="00EA018A" w:rsidRPr="00EA018A">
        <w:rPr>
          <w:rFonts w:asciiTheme="minorHAnsi" w:hAnsiTheme="minorHAnsi" w:cstheme="minorHAnsi"/>
          <w:color w:val="000000" w:themeColor="text1"/>
        </w:rPr>
        <w:t>Tabel</w:t>
      </w:r>
      <w:proofErr w:type="spellEnd"/>
      <w:r w:rsidR="00EA018A" w:rsidRPr="00EA018A">
        <w:rPr>
          <w:rFonts w:asciiTheme="minorHAnsi" w:hAnsiTheme="minorHAnsi" w:cstheme="minorHAnsi"/>
          <w:color w:val="000000" w:themeColor="text1"/>
        </w:rPr>
        <w:t xml:space="preserve"> </w:t>
      </w:r>
      <w:r w:rsidR="00EA018A" w:rsidRPr="00EA018A">
        <w:rPr>
          <w:rFonts w:asciiTheme="minorHAnsi" w:hAnsiTheme="minorHAnsi" w:cstheme="minorHAnsi"/>
          <w:noProof/>
          <w:color w:val="000000" w:themeColor="text1"/>
        </w:rPr>
        <w:t>9</w:t>
      </w:r>
      <w:r w:rsidR="00F161D2" w:rsidRPr="00773EF3">
        <w:rPr>
          <w:rFonts w:asciiTheme="minorHAnsi" w:hAnsiTheme="minorHAnsi" w:cstheme="minorHAnsi"/>
          <w:bCs/>
          <w:color w:val="000000" w:themeColor="text1"/>
          <w:lang w:val="sv-FI"/>
        </w:rPr>
        <w:fldChar w:fldCharType="end"/>
      </w:r>
      <w:r w:rsidR="00F161D2" w:rsidRPr="00773EF3">
        <w:rPr>
          <w:rFonts w:asciiTheme="minorHAnsi" w:hAnsiTheme="minorHAnsi" w:cstheme="minorHAnsi"/>
          <w:bCs/>
          <w:color w:val="000000" w:themeColor="text1"/>
          <w:lang w:val="sv-FI"/>
        </w:rPr>
        <w:t xml:space="preserve"> </w:t>
      </w:r>
      <w:r w:rsidR="00264F04" w:rsidRPr="00773EF3">
        <w:rPr>
          <w:rFonts w:asciiTheme="minorHAnsi" w:hAnsiTheme="minorHAnsi" w:cstheme="minorHAnsi"/>
          <w:color w:val="000000" w:themeColor="text1"/>
          <w:lang w:val="sv-FI"/>
        </w:rPr>
        <w:t>on</w:t>
      </w:r>
      <w:r w:rsidR="00264F04" w:rsidRPr="00773EF3">
        <w:rPr>
          <w:rFonts w:asciiTheme="minorHAnsi" w:hAnsiTheme="minorHAnsi" w:cstheme="minorHAnsi"/>
          <w:color w:val="000000" w:themeColor="text1"/>
          <w:spacing w:val="1"/>
          <w:lang w:val="sv-FI"/>
        </w:rPr>
        <w:t xml:space="preserve"> </w:t>
      </w:r>
      <w:r w:rsidR="00264F04" w:rsidRPr="00773EF3">
        <w:rPr>
          <w:rFonts w:asciiTheme="minorHAnsi" w:hAnsiTheme="minorHAnsi" w:cstheme="minorHAnsi"/>
          <w:color w:val="000000" w:themeColor="text1"/>
          <w:lang w:val="sv-FI"/>
        </w:rPr>
        <w:t>v</w:t>
      </w:r>
      <w:r w:rsidR="00264F04" w:rsidRPr="00773EF3">
        <w:rPr>
          <w:rFonts w:asciiTheme="minorHAnsi" w:hAnsiTheme="minorHAnsi" w:cstheme="minorHAnsi"/>
          <w:color w:val="000000" w:themeColor="text1"/>
          <w:spacing w:val="-1"/>
          <w:lang w:val="sv-FI"/>
        </w:rPr>
        <w:t>ä</w:t>
      </w:r>
      <w:r w:rsidR="00264F04" w:rsidRPr="00773EF3">
        <w:rPr>
          <w:rFonts w:asciiTheme="minorHAnsi" w:hAnsiTheme="minorHAnsi" w:cstheme="minorHAnsi"/>
          <w:color w:val="000000" w:themeColor="text1"/>
          <w:lang w:val="sv-FI"/>
        </w:rPr>
        <w:t>l</w:t>
      </w:r>
      <w:r w:rsidR="00264F04" w:rsidRPr="00773EF3">
        <w:rPr>
          <w:rFonts w:asciiTheme="minorHAnsi" w:hAnsiTheme="minorHAnsi" w:cstheme="minorHAnsi"/>
          <w:color w:val="000000" w:themeColor="text1"/>
          <w:spacing w:val="1"/>
          <w:lang w:val="sv-FI"/>
        </w:rPr>
        <w:t>j</w:t>
      </w:r>
      <w:r w:rsidR="00264F04" w:rsidRPr="00773EF3">
        <w:rPr>
          <w:rFonts w:asciiTheme="minorHAnsi" w:hAnsiTheme="minorHAnsi" w:cstheme="minorHAnsi"/>
          <w:color w:val="000000" w:themeColor="text1"/>
          <w:lang w:val="sv-FI"/>
        </w:rPr>
        <w:t>a toodud</w:t>
      </w:r>
      <w:r w:rsidR="00264F04" w:rsidRPr="00773EF3">
        <w:rPr>
          <w:rFonts w:asciiTheme="minorHAnsi" w:hAnsiTheme="minorHAnsi" w:cstheme="minorHAnsi"/>
          <w:color w:val="000000" w:themeColor="text1"/>
          <w:spacing w:val="2"/>
          <w:lang w:val="sv-FI"/>
        </w:rPr>
        <w:t xml:space="preserve"> </w:t>
      </w:r>
      <w:r w:rsidR="00264F04" w:rsidRPr="00773EF3">
        <w:rPr>
          <w:rFonts w:asciiTheme="minorHAnsi" w:hAnsiTheme="minorHAnsi" w:cstheme="minorHAnsi"/>
          <w:color w:val="000000" w:themeColor="text1"/>
          <w:lang w:val="sv-FI"/>
        </w:rPr>
        <w:t>plan</w:t>
      </w:r>
      <w:r w:rsidR="00264F04" w:rsidRPr="00773EF3">
        <w:rPr>
          <w:rFonts w:asciiTheme="minorHAnsi" w:hAnsiTheme="minorHAnsi" w:cstheme="minorHAnsi"/>
          <w:color w:val="000000" w:themeColor="text1"/>
          <w:spacing w:val="-1"/>
          <w:lang w:val="sv-FI"/>
        </w:rPr>
        <w:t>ee</w:t>
      </w:r>
      <w:r w:rsidR="00264F04" w:rsidRPr="00773EF3">
        <w:rPr>
          <w:rFonts w:asciiTheme="minorHAnsi" w:hAnsiTheme="minorHAnsi" w:cstheme="minorHAnsi"/>
          <w:color w:val="000000" w:themeColor="text1"/>
          <w:lang w:val="sv-FI"/>
        </w:rPr>
        <w:t>rit</w:t>
      </w:r>
      <w:r w:rsidR="00264F04" w:rsidRPr="00773EF3">
        <w:rPr>
          <w:rFonts w:asciiTheme="minorHAnsi" w:hAnsiTheme="minorHAnsi" w:cstheme="minorHAnsi"/>
          <w:color w:val="000000" w:themeColor="text1"/>
          <w:spacing w:val="-1"/>
          <w:lang w:val="sv-FI"/>
        </w:rPr>
        <w:t>a</w:t>
      </w:r>
      <w:r w:rsidR="00264F04" w:rsidRPr="00773EF3">
        <w:rPr>
          <w:rFonts w:asciiTheme="minorHAnsi" w:hAnsiTheme="minorHAnsi" w:cstheme="minorHAnsi"/>
          <w:color w:val="000000" w:themeColor="text1"/>
          <w:lang w:val="sv-FI"/>
        </w:rPr>
        <w:t xml:space="preserve">va </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lang w:val="sv-FI"/>
        </w:rPr>
        <w:t>la</w:t>
      </w:r>
      <w:r w:rsidR="00264F04" w:rsidRPr="00773EF3">
        <w:rPr>
          <w:rFonts w:asciiTheme="minorHAnsi" w:hAnsiTheme="minorHAnsi" w:cstheme="minorHAnsi"/>
          <w:color w:val="000000" w:themeColor="text1"/>
          <w:spacing w:val="1"/>
          <w:lang w:val="sv-FI"/>
        </w:rPr>
        <w:t>r</w:t>
      </w:r>
      <w:r w:rsidR="00264F04" w:rsidRPr="00773EF3">
        <w:rPr>
          <w:rFonts w:asciiTheme="minorHAnsi" w:hAnsiTheme="minorHAnsi" w:cstheme="minorHAnsi"/>
          <w:color w:val="000000" w:themeColor="text1"/>
          <w:lang w:val="sv-FI"/>
        </w:rPr>
        <w:t>ve põhi</w:t>
      </w:r>
      <w:r w:rsidR="00264F04" w:rsidRPr="00773EF3">
        <w:rPr>
          <w:rFonts w:asciiTheme="minorHAnsi" w:hAnsiTheme="minorHAnsi" w:cstheme="minorHAnsi"/>
          <w:color w:val="000000" w:themeColor="text1"/>
          <w:spacing w:val="1"/>
          <w:lang w:val="sv-FI"/>
        </w:rPr>
        <w:t>m</w:t>
      </w:r>
      <w:r w:rsidR="00264F04" w:rsidRPr="00773EF3">
        <w:rPr>
          <w:rFonts w:asciiTheme="minorHAnsi" w:hAnsiTheme="minorHAnsi" w:cstheme="minorHAnsi"/>
          <w:color w:val="000000" w:themeColor="text1"/>
          <w:lang w:val="sv-FI"/>
        </w:rPr>
        <w:t>õt</w:t>
      </w:r>
      <w:r w:rsidR="00264F04" w:rsidRPr="00773EF3">
        <w:rPr>
          <w:rFonts w:asciiTheme="minorHAnsi" w:hAnsiTheme="minorHAnsi" w:cstheme="minorHAnsi"/>
          <w:color w:val="000000" w:themeColor="text1"/>
          <w:spacing w:val="1"/>
          <w:lang w:val="sv-FI"/>
        </w:rPr>
        <w:t>t</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lang w:val="sv-FI"/>
        </w:rPr>
        <w:t>l</w:t>
      </w:r>
      <w:r w:rsidR="00264F04" w:rsidRPr="00773EF3">
        <w:rPr>
          <w:rFonts w:asciiTheme="minorHAnsi" w:hAnsiTheme="minorHAnsi" w:cstheme="minorHAnsi"/>
          <w:color w:val="000000" w:themeColor="text1"/>
          <w:spacing w:val="1"/>
          <w:lang w:val="sv-FI"/>
        </w:rPr>
        <w:t>i</w:t>
      </w:r>
      <w:r w:rsidR="00264F04" w:rsidRPr="00773EF3">
        <w:rPr>
          <w:rFonts w:asciiTheme="minorHAnsi" w:hAnsiTheme="minorHAnsi" w:cstheme="minorHAnsi"/>
          <w:color w:val="000000" w:themeColor="text1"/>
          <w:lang w:val="sv-FI"/>
        </w:rPr>
        <w:t>ne jaot</w:t>
      </w:r>
      <w:r w:rsidR="00264F04" w:rsidRPr="00773EF3">
        <w:rPr>
          <w:rFonts w:asciiTheme="minorHAnsi" w:hAnsiTheme="minorHAnsi" w:cstheme="minorHAnsi"/>
          <w:color w:val="000000" w:themeColor="text1"/>
          <w:spacing w:val="-2"/>
          <w:lang w:val="sv-FI"/>
        </w:rPr>
        <w:t>u</w:t>
      </w:r>
      <w:r w:rsidR="00264F04" w:rsidRPr="00773EF3">
        <w:rPr>
          <w:rFonts w:asciiTheme="minorHAnsi" w:hAnsiTheme="minorHAnsi" w:cstheme="minorHAnsi"/>
          <w:color w:val="000000" w:themeColor="text1"/>
          <w:lang w:val="sv-FI"/>
        </w:rPr>
        <w:t>s</w:t>
      </w:r>
      <w:r w:rsidR="00264F04" w:rsidRPr="00773EF3">
        <w:rPr>
          <w:rFonts w:asciiTheme="minorHAnsi" w:hAnsiTheme="minorHAnsi" w:cstheme="minorHAnsi"/>
          <w:color w:val="000000" w:themeColor="text1"/>
          <w:spacing w:val="2"/>
          <w:lang w:val="sv-FI"/>
        </w:rPr>
        <w:t xml:space="preserve"> </w:t>
      </w:r>
      <w:r w:rsidR="00264F04" w:rsidRPr="00773EF3">
        <w:rPr>
          <w:rFonts w:asciiTheme="minorHAnsi" w:hAnsiTheme="minorHAnsi" w:cstheme="minorHAnsi"/>
          <w:color w:val="000000" w:themeColor="text1"/>
          <w:lang w:val="sv-FI"/>
        </w:rPr>
        <w:t>str</w:t>
      </w:r>
      <w:r w:rsidR="00264F04" w:rsidRPr="00773EF3">
        <w:rPr>
          <w:rFonts w:asciiTheme="minorHAnsi" w:hAnsiTheme="minorHAnsi" w:cstheme="minorHAnsi"/>
          <w:color w:val="000000" w:themeColor="text1"/>
          <w:spacing w:val="-1"/>
          <w:lang w:val="sv-FI"/>
        </w:rPr>
        <w:t>ate</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spacing w:val="-2"/>
          <w:lang w:val="sv-FI"/>
        </w:rPr>
        <w:t>g</w:t>
      </w:r>
      <w:r w:rsidR="00264F04" w:rsidRPr="00773EF3">
        <w:rPr>
          <w:rFonts w:asciiTheme="minorHAnsi" w:hAnsiTheme="minorHAnsi" w:cstheme="minorHAnsi"/>
          <w:color w:val="000000" w:themeColor="text1"/>
          <w:lang w:val="sv-FI"/>
        </w:rPr>
        <w:t>ia v</w:t>
      </w:r>
      <w:r w:rsidR="00264F04" w:rsidRPr="00773EF3">
        <w:rPr>
          <w:rFonts w:asciiTheme="minorHAnsi" w:hAnsiTheme="minorHAnsi" w:cstheme="minorHAnsi"/>
          <w:color w:val="000000" w:themeColor="text1"/>
          <w:spacing w:val="-1"/>
          <w:lang w:val="sv-FI"/>
        </w:rPr>
        <w:t>a</w:t>
      </w:r>
      <w:r w:rsidR="00264F04" w:rsidRPr="00773EF3">
        <w:rPr>
          <w:rFonts w:asciiTheme="minorHAnsi" w:hAnsiTheme="minorHAnsi" w:cstheme="minorHAnsi"/>
          <w:color w:val="000000" w:themeColor="text1"/>
          <w:lang w:val="sv-FI"/>
        </w:rPr>
        <w:t>ldkondade</w:t>
      </w:r>
      <w:r w:rsidR="00264F04" w:rsidRPr="00773EF3">
        <w:rPr>
          <w:rFonts w:asciiTheme="minorHAnsi" w:hAnsiTheme="minorHAnsi" w:cstheme="minorHAnsi"/>
          <w:color w:val="000000" w:themeColor="text1"/>
          <w:spacing w:val="-1"/>
          <w:lang w:val="sv-FI"/>
        </w:rPr>
        <w:t xml:space="preserve"> </w:t>
      </w:r>
      <w:r w:rsidR="00264F04" w:rsidRPr="00773EF3">
        <w:rPr>
          <w:rFonts w:asciiTheme="minorHAnsi" w:hAnsiTheme="minorHAnsi" w:cstheme="minorHAnsi"/>
          <w:color w:val="000000" w:themeColor="text1"/>
          <w:lang w:val="sv-FI"/>
        </w:rPr>
        <w:t>ja m</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lang w:val="sv-FI"/>
        </w:rPr>
        <w:t>t</w:t>
      </w:r>
      <w:r w:rsidR="00264F04" w:rsidRPr="00773EF3">
        <w:rPr>
          <w:rFonts w:asciiTheme="minorHAnsi" w:hAnsiTheme="minorHAnsi" w:cstheme="minorHAnsi"/>
          <w:color w:val="000000" w:themeColor="text1"/>
          <w:spacing w:val="1"/>
          <w:lang w:val="sv-FI"/>
        </w:rPr>
        <w:t>m</w:t>
      </w:r>
      <w:r w:rsidR="00264F04" w:rsidRPr="00773EF3">
        <w:rPr>
          <w:rFonts w:asciiTheme="minorHAnsi" w:hAnsiTheme="minorHAnsi" w:cstheme="minorHAnsi"/>
          <w:color w:val="000000" w:themeColor="text1"/>
          <w:spacing w:val="-1"/>
          <w:lang w:val="sv-FI"/>
        </w:rPr>
        <w:t>e</w:t>
      </w:r>
      <w:r w:rsidR="00264F04" w:rsidRPr="00773EF3">
        <w:rPr>
          <w:rFonts w:asciiTheme="minorHAnsi" w:hAnsiTheme="minorHAnsi" w:cstheme="minorHAnsi"/>
          <w:color w:val="000000" w:themeColor="text1"/>
          <w:lang w:val="sv-FI"/>
        </w:rPr>
        <w:t>te</w:t>
      </w:r>
      <w:r w:rsidR="00264F04" w:rsidRPr="00773EF3">
        <w:rPr>
          <w:rFonts w:asciiTheme="minorHAnsi" w:hAnsiTheme="minorHAnsi" w:cstheme="minorHAnsi"/>
          <w:color w:val="000000" w:themeColor="text1"/>
          <w:spacing w:val="2"/>
          <w:lang w:val="sv-FI"/>
        </w:rPr>
        <w:t xml:space="preserve"> </w:t>
      </w:r>
      <w:r w:rsidR="00264F04" w:rsidRPr="00773EF3">
        <w:rPr>
          <w:rFonts w:asciiTheme="minorHAnsi" w:hAnsiTheme="minorHAnsi" w:cstheme="minorHAnsi"/>
          <w:color w:val="000000" w:themeColor="text1"/>
          <w:lang w:val="sv-FI"/>
        </w:rPr>
        <w:t>k</w:t>
      </w:r>
      <w:r w:rsidR="00264F04" w:rsidRPr="00773EF3">
        <w:rPr>
          <w:rFonts w:asciiTheme="minorHAnsi" w:hAnsiTheme="minorHAnsi" w:cstheme="minorHAnsi"/>
          <w:color w:val="000000" w:themeColor="text1"/>
          <w:spacing w:val="-1"/>
          <w:lang w:val="sv-FI"/>
        </w:rPr>
        <w:t>a</w:t>
      </w:r>
      <w:r w:rsidR="00264F04" w:rsidRPr="00773EF3">
        <w:rPr>
          <w:rFonts w:asciiTheme="minorHAnsi" w:hAnsiTheme="minorHAnsi" w:cstheme="minorHAnsi"/>
          <w:color w:val="000000" w:themeColor="text1"/>
          <w:lang w:val="sv-FI"/>
        </w:rPr>
        <w:t>up</w:t>
      </w:r>
      <w:r w:rsidR="00264F04" w:rsidRPr="00773EF3">
        <w:rPr>
          <w:rFonts w:asciiTheme="minorHAnsi" w:hAnsiTheme="minorHAnsi" w:cstheme="minorHAnsi"/>
          <w:color w:val="000000" w:themeColor="text1"/>
          <w:spacing w:val="-1"/>
          <w:lang w:val="sv-FI"/>
        </w:rPr>
        <w:t>a</w:t>
      </w:r>
      <w:r w:rsidR="00264F04" w:rsidRPr="00773EF3">
        <w:rPr>
          <w:rFonts w:asciiTheme="minorHAnsi" w:hAnsiTheme="minorHAnsi" w:cstheme="minorHAnsi"/>
          <w:color w:val="000000" w:themeColor="text1"/>
          <w:lang w:val="sv-FI"/>
        </w:rPr>
        <w:t>.</w:t>
      </w:r>
    </w:p>
    <w:p w14:paraId="001F241D" w14:textId="77777777" w:rsidR="00F161D2" w:rsidRPr="00773EF3" w:rsidRDefault="00F161D2" w:rsidP="00F161D2">
      <w:pPr>
        <w:ind w:right="85"/>
        <w:jc w:val="both"/>
        <w:rPr>
          <w:rFonts w:asciiTheme="minorHAnsi" w:hAnsiTheme="minorHAnsi" w:cstheme="minorHAnsi"/>
          <w:bCs/>
          <w:color w:val="000000" w:themeColor="text1"/>
          <w:lang w:val="sv-FI"/>
        </w:rPr>
      </w:pPr>
    </w:p>
    <w:p w14:paraId="4D9FE5C8" w14:textId="77777777" w:rsidR="004D0493" w:rsidRPr="00773EF3" w:rsidRDefault="004D0493" w:rsidP="00F161D2">
      <w:pPr>
        <w:ind w:right="85"/>
        <w:jc w:val="both"/>
        <w:rPr>
          <w:rFonts w:asciiTheme="minorHAnsi" w:hAnsiTheme="minorHAnsi" w:cstheme="minorHAnsi"/>
          <w:bCs/>
          <w:color w:val="000000" w:themeColor="text1"/>
          <w:lang w:val="sv-FI"/>
        </w:rPr>
      </w:pPr>
    </w:p>
    <w:p w14:paraId="79220FFB" w14:textId="77777777" w:rsidR="00A67E6F" w:rsidRPr="00773EF3" w:rsidRDefault="00A67E6F" w:rsidP="00F161D2">
      <w:pPr>
        <w:ind w:right="85"/>
        <w:jc w:val="both"/>
        <w:rPr>
          <w:rFonts w:asciiTheme="minorHAnsi" w:hAnsiTheme="minorHAnsi" w:cstheme="minorHAnsi"/>
          <w:bCs/>
          <w:color w:val="000000" w:themeColor="text1"/>
          <w:lang w:val="sv-FI"/>
        </w:rPr>
      </w:pPr>
    </w:p>
    <w:p w14:paraId="04AB6368" w14:textId="74E022C6" w:rsidR="00AF7EC1" w:rsidRPr="00773EF3" w:rsidRDefault="00F161D2" w:rsidP="00E67144">
      <w:pPr>
        <w:pStyle w:val="Caption"/>
        <w:keepNext/>
        <w:rPr>
          <w:rFonts w:asciiTheme="minorHAnsi" w:hAnsiTheme="minorHAnsi" w:cstheme="minorHAnsi"/>
        </w:rPr>
      </w:pPr>
      <w:bookmarkStart w:id="309" w:name="_Ref133496126"/>
      <w:bookmarkStart w:id="310" w:name="_Ref133496105"/>
      <w:proofErr w:type="spellStart"/>
      <w:r w:rsidRPr="00773EF3">
        <w:rPr>
          <w:rFonts w:asciiTheme="minorHAnsi" w:hAnsiTheme="minorHAnsi" w:cstheme="minorHAnsi"/>
        </w:rPr>
        <w:lastRenderedPageBreak/>
        <w:t>Tabel</w:t>
      </w:r>
      <w:proofErr w:type="spellEnd"/>
      <w:r w:rsidRPr="00773EF3">
        <w:rPr>
          <w:rFonts w:asciiTheme="minorHAnsi" w:hAnsiTheme="minorHAnsi" w:cstheme="minorHAnsi"/>
        </w:rPr>
        <w:t xml:space="preserve"> </w:t>
      </w:r>
      <w:r w:rsidR="001C053F" w:rsidRPr="00773EF3">
        <w:rPr>
          <w:rFonts w:asciiTheme="minorHAnsi" w:hAnsiTheme="minorHAnsi" w:cstheme="minorHAnsi"/>
        </w:rPr>
        <w:t>9</w:t>
      </w:r>
      <w:bookmarkEnd w:id="309"/>
      <w:r w:rsidRPr="00773EF3">
        <w:rPr>
          <w:rFonts w:asciiTheme="minorHAnsi" w:hAnsiTheme="minorHAnsi" w:cstheme="minorHAnsi"/>
        </w:rPr>
        <w:t xml:space="preserve">. </w:t>
      </w:r>
      <w:proofErr w:type="spellStart"/>
      <w:r w:rsidRPr="00773EF3">
        <w:rPr>
          <w:rFonts w:asciiTheme="minorHAnsi" w:hAnsiTheme="minorHAnsi" w:cstheme="minorHAnsi"/>
        </w:rPr>
        <w:t>Kodukant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Läänemaa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jagunemine</w:t>
      </w:r>
      <w:bookmarkEnd w:id="310"/>
      <w:proofErr w:type="spellEnd"/>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68"/>
        <w:gridCol w:w="1028"/>
        <w:gridCol w:w="1843"/>
        <w:gridCol w:w="1276"/>
        <w:gridCol w:w="2126"/>
        <w:gridCol w:w="2290"/>
      </w:tblGrid>
      <w:tr w:rsidR="00A86E9C" w:rsidRPr="00773EF3" w14:paraId="51EE199B" w14:textId="77777777" w:rsidTr="002149D5">
        <w:trPr>
          <w:trHeight w:val="67"/>
        </w:trPr>
        <w:tc>
          <w:tcPr>
            <w:tcW w:w="668" w:type="dxa"/>
            <w:textDirection w:val="btLr"/>
          </w:tcPr>
          <w:p w14:paraId="68BECD74" w14:textId="77777777" w:rsidR="00A86E9C" w:rsidRPr="00773EF3" w:rsidRDefault="00A86E9C" w:rsidP="00A86E9C">
            <w:pPr>
              <w:rPr>
                <w:rFonts w:asciiTheme="minorHAnsi" w:hAnsiTheme="minorHAnsi" w:cstheme="minorHAnsi"/>
                <w:color w:val="000000"/>
                <w:sz w:val="22"/>
                <w:szCs w:val="22"/>
              </w:rPr>
            </w:pPr>
          </w:p>
        </w:tc>
        <w:tc>
          <w:tcPr>
            <w:tcW w:w="1028" w:type="dxa"/>
          </w:tcPr>
          <w:p w14:paraId="7ADCDCB0" w14:textId="77777777" w:rsidR="00A86E9C" w:rsidRPr="00773EF3" w:rsidRDefault="00A86E9C" w:rsidP="00A86E9C">
            <w:pPr>
              <w:rPr>
                <w:rFonts w:asciiTheme="minorHAnsi" w:hAnsiTheme="minorHAnsi" w:cstheme="minorHAnsi"/>
                <w:color w:val="000000"/>
                <w:sz w:val="22"/>
                <w:szCs w:val="22"/>
              </w:rPr>
            </w:pPr>
          </w:p>
        </w:tc>
        <w:tc>
          <w:tcPr>
            <w:tcW w:w="1843" w:type="dxa"/>
            <w:vAlign w:val="center"/>
          </w:tcPr>
          <w:p w14:paraId="060B4E51" w14:textId="2A503FFC" w:rsidR="00A86E9C" w:rsidRPr="00773EF3" w:rsidRDefault="00A86E9C" w:rsidP="00A86E9C">
            <w:pPr>
              <w:rPr>
                <w:rFonts w:asciiTheme="minorHAnsi" w:hAnsiTheme="minorHAnsi" w:cstheme="minorHAnsi"/>
                <w:sz w:val="22"/>
                <w:szCs w:val="22"/>
              </w:rPr>
            </w:pPr>
            <w:proofErr w:type="spellStart"/>
            <w:r w:rsidRPr="00773EF3">
              <w:rPr>
                <w:rFonts w:asciiTheme="minorHAnsi" w:hAnsiTheme="minorHAnsi" w:cstheme="minorHAnsi"/>
                <w:sz w:val="22"/>
                <w:szCs w:val="22"/>
              </w:rPr>
              <w:t>Meede</w:t>
            </w:r>
            <w:proofErr w:type="spellEnd"/>
          </w:p>
        </w:tc>
        <w:tc>
          <w:tcPr>
            <w:tcW w:w="1276" w:type="dxa"/>
            <w:vAlign w:val="center"/>
          </w:tcPr>
          <w:p w14:paraId="7AC82EFF" w14:textId="63B36EF7" w:rsidR="00A86E9C" w:rsidRPr="00773EF3" w:rsidRDefault="00A86E9C" w:rsidP="00A86E9C">
            <w:pPr>
              <w:rPr>
                <w:rFonts w:asciiTheme="minorHAnsi" w:hAnsiTheme="minorHAnsi" w:cstheme="minorHAnsi"/>
                <w:sz w:val="22"/>
                <w:szCs w:val="22"/>
              </w:rPr>
            </w:pPr>
            <w:proofErr w:type="spellStart"/>
            <w:r w:rsidRPr="00773EF3">
              <w:rPr>
                <w:rFonts w:asciiTheme="minorHAnsi" w:hAnsiTheme="minorHAnsi" w:cstheme="minorHAnsi"/>
                <w:sz w:val="22"/>
                <w:szCs w:val="22"/>
              </w:rPr>
              <w:t>Eelarve</w:t>
            </w:r>
            <w:proofErr w:type="spellEnd"/>
          </w:p>
        </w:tc>
        <w:tc>
          <w:tcPr>
            <w:tcW w:w="2126" w:type="dxa"/>
            <w:vAlign w:val="center"/>
          </w:tcPr>
          <w:p w14:paraId="6CBFE7F7" w14:textId="75B4D5B4" w:rsidR="00A86E9C" w:rsidRPr="00773EF3" w:rsidRDefault="00A86E9C" w:rsidP="00A86E9C">
            <w:pPr>
              <w:rPr>
                <w:rFonts w:asciiTheme="minorHAnsi" w:hAnsiTheme="minorHAnsi" w:cstheme="minorHAnsi"/>
                <w:sz w:val="22"/>
                <w:szCs w:val="22"/>
              </w:rPr>
            </w:pPr>
            <w:proofErr w:type="spellStart"/>
            <w:r w:rsidRPr="00773EF3">
              <w:rPr>
                <w:rFonts w:asciiTheme="minorHAnsi" w:hAnsiTheme="minorHAnsi" w:cstheme="minorHAnsi"/>
                <w:sz w:val="22"/>
                <w:szCs w:val="22"/>
              </w:rPr>
              <w:t>Toetusmäärad</w:t>
            </w:r>
            <w:proofErr w:type="spellEnd"/>
          </w:p>
        </w:tc>
        <w:tc>
          <w:tcPr>
            <w:tcW w:w="2290" w:type="dxa"/>
            <w:vAlign w:val="center"/>
          </w:tcPr>
          <w:p w14:paraId="1932EE56" w14:textId="357745FD" w:rsidR="00A86E9C" w:rsidRPr="00773EF3" w:rsidRDefault="00A86E9C" w:rsidP="00A86E9C">
            <w:pPr>
              <w:rPr>
                <w:rFonts w:asciiTheme="minorHAnsi" w:hAnsiTheme="minorHAnsi" w:cstheme="minorHAnsi"/>
                <w:color w:val="000000"/>
                <w:sz w:val="22"/>
                <w:szCs w:val="22"/>
              </w:rPr>
            </w:pPr>
            <w:proofErr w:type="spellStart"/>
            <w:r w:rsidRPr="00773EF3">
              <w:rPr>
                <w:rFonts w:asciiTheme="minorHAnsi" w:hAnsiTheme="minorHAnsi" w:cstheme="minorHAnsi"/>
                <w:sz w:val="22"/>
                <w:szCs w:val="22"/>
              </w:rPr>
              <w:t>Toetussummad</w:t>
            </w:r>
            <w:proofErr w:type="spellEnd"/>
          </w:p>
        </w:tc>
      </w:tr>
      <w:tr w:rsidR="00E67144" w:rsidRPr="00773EF3" w14:paraId="4AF1EF04" w14:textId="77777777" w:rsidTr="009E4044">
        <w:trPr>
          <w:trHeight w:val="67"/>
        </w:trPr>
        <w:tc>
          <w:tcPr>
            <w:tcW w:w="668" w:type="dxa"/>
            <w:vMerge w:val="restart"/>
            <w:textDirection w:val="btLr"/>
          </w:tcPr>
          <w:p w14:paraId="36592A46" w14:textId="5B026B51" w:rsidR="00E67144" w:rsidRPr="00773EF3" w:rsidRDefault="00E67144" w:rsidP="00E67144">
            <w:pPr>
              <w:jc w:val="center"/>
              <w:rPr>
                <w:rFonts w:asciiTheme="minorHAnsi" w:hAnsiTheme="minorHAnsi" w:cstheme="minorHAnsi"/>
                <w:color w:val="000000"/>
                <w:sz w:val="22"/>
                <w:szCs w:val="22"/>
              </w:rPr>
            </w:pPr>
            <w:r w:rsidRPr="00773EF3">
              <w:rPr>
                <w:rFonts w:asciiTheme="minorHAnsi" w:hAnsiTheme="minorHAnsi" w:cstheme="minorHAnsi"/>
                <w:sz w:val="22"/>
                <w:szCs w:val="22"/>
              </w:rPr>
              <w:t>LEADER-</w:t>
            </w:r>
            <w:proofErr w:type="spellStart"/>
            <w:r w:rsidRPr="00773EF3">
              <w:rPr>
                <w:rFonts w:asciiTheme="minorHAnsi" w:hAnsiTheme="minorHAnsi" w:cstheme="minorHAnsi"/>
                <w:sz w:val="22"/>
                <w:szCs w:val="22"/>
              </w:rPr>
              <w:t>programm</w:t>
            </w:r>
            <w:proofErr w:type="spellEnd"/>
            <w:r w:rsidR="00FD1FF5" w:rsidRPr="00773EF3">
              <w:rPr>
                <w:rFonts w:asciiTheme="minorHAnsi" w:hAnsiTheme="minorHAnsi" w:cstheme="minorHAnsi"/>
                <w:sz w:val="22"/>
                <w:szCs w:val="22"/>
              </w:rPr>
              <w:t xml:space="preserve"> (EAFRD)</w:t>
            </w:r>
            <w:r w:rsidR="00644A0E" w:rsidRPr="00773EF3">
              <w:rPr>
                <w:rStyle w:val="FootnoteReference"/>
                <w:rFonts w:asciiTheme="minorHAnsi" w:hAnsiTheme="minorHAnsi" w:cstheme="minorHAnsi"/>
                <w:sz w:val="22"/>
                <w:szCs w:val="22"/>
              </w:rPr>
              <w:footnoteReference w:id="23"/>
            </w:r>
          </w:p>
        </w:tc>
        <w:tc>
          <w:tcPr>
            <w:tcW w:w="1028" w:type="dxa"/>
            <w:vMerge w:val="restart"/>
            <w:textDirection w:val="btLr"/>
            <w:vAlign w:val="center"/>
          </w:tcPr>
          <w:p w14:paraId="15B7868A" w14:textId="326F5D1B" w:rsidR="00E67144" w:rsidRPr="00773EF3" w:rsidRDefault="00E67144" w:rsidP="00E67144">
            <w:pPr>
              <w:jc w:val="center"/>
              <w:rPr>
                <w:rFonts w:asciiTheme="minorHAnsi" w:hAnsiTheme="minorHAnsi" w:cstheme="minorHAnsi"/>
                <w:color w:val="000000"/>
                <w:sz w:val="22"/>
                <w:szCs w:val="22"/>
              </w:rPr>
            </w:pPr>
            <w:proofErr w:type="spellStart"/>
            <w:r w:rsidRPr="00773EF3">
              <w:rPr>
                <w:rFonts w:asciiTheme="minorHAnsi" w:hAnsiTheme="minorHAnsi" w:cstheme="minorHAnsi"/>
                <w:sz w:val="22"/>
                <w:szCs w:val="22"/>
              </w:rPr>
              <w:t>Toetused</w:t>
            </w:r>
            <w:proofErr w:type="spellEnd"/>
            <w:r w:rsidRPr="00773EF3">
              <w:rPr>
                <w:rFonts w:asciiTheme="minorHAnsi" w:hAnsiTheme="minorHAnsi" w:cstheme="minorHAnsi"/>
                <w:sz w:val="22"/>
                <w:szCs w:val="22"/>
              </w:rPr>
              <w:t xml:space="preserve"> (80%)</w:t>
            </w:r>
            <w:r w:rsidR="00644A0E" w:rsidRPr="00773EF3">
              <w:rPr>
                <w:rStyle w:val="FootnoteReference"/>
                <w:rFonts w:asciiTheme="minorHAnsi" w:hAnsiTheme="minorHAnsi" w:cstheme="minorHAnsi"/>
                <w:sz w:val="22"/>
                <w:szCs w:val="22"/>
              </w:rPr>
              <w:footnoteReference w:id="24"/>
            </w:r>
          </w:p>
        </w:tc>
        <w:tc>
          <w:tcPr>
            <w:tcW w:w="1843" w:type="dxa"/>
            <w:vAlign w:val="center"/>
          </w:tcPr>
          <w:p w14:paraId="3CB11E12" w14:textId="234CB5AF"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 xml:space="preserve">1. </w:t>
            </w:r>
            <w:proofErr w:type="spellStart"/>
            <w:r w:rsidRPr="00773EF3">
              <w:rPr>
                <w:rFonts w:asciiTheme="minorHAnsi" w:hAnsiTheme="minorHAnsi" w:cstheme="minorHAnsi"/>
                <w:sz w:val="22"/>
                <w:szCs w:val="22"/>
              </w:rPr>
              <w:t>Ettevõtluse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arendamine</w:t>
            </w:r>
            <w:proofErr w:type="spellEnd"/>
          </w:p>
        </w:tc>
        <w:tc>
          <w:tcPr>
            <w:tcW w:w="1276" w:type="dxa"/>
            <w:vAlign w:val="center"/>
          </w:tcPr>
          <w:p w14:paraId="50E2BF22" w14:textId="5FB99916"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42%</w:t>
            </w:r>
            <w:r w:rsidR="00FD1FF5" w:rsidRPr="00773EF3">
              <w:rPr>
                <w:rFonts w:asciiTheme="minorHAnsi" w:hAnsiTheme="minorHAnsi" w:cstheme="minorHAnsi"/>
                <w:sz w:val="22"/>
                <w:szCs w:val="22"/>
              </w:rPr>
              <w:t xml:space="preserve"> </w:t>
            </w:r>
          </w:p>
          <w:p w14:paraId="71DB6C62" w14:textId="25CB5CE9"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1 007 201€</w:t>
            </w:r>
          </w:p>
        </w:tc>
        <w:tc>
          <w:tcPr>
            <w:tcW w:w="2126" w:type="dxa"/>
            <w:vAlign w:val="center"/>
          </w:tcPr>
          <w:p w14:paraId="05B81D28"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60%</w:t>
            </w:r>
          </w:p>
          <w:p w14:paraId="09D9CF43" w14:textId="0343381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 xml:space="preserve">90% </w:t>
            </w:r>
            <w:proofErr w:type="spellStart"/>
            <w:r w:rsidRPr="00773EF3">
              <w:rPr>
                <w:rFonts w:asciiTheme="minorHAnsi" w:hAnsiTheme="minorHAnsi" w:cstheme="minorHAnsi"/>
                <w:sz w:val="22"/>
                <w:szCs w:val="22"/>
              </w:rPr>
              <w:t>kogukonna-teenuste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arendamise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puhul</w:t>
            </w:r>
            <w:proofErr w:type="spellEnd"/>
          </w:p>
        </w:tc>
        <w:tc>
          <w:tcPr>
            <w:tcW w:w="2290" w:type="dxa"/>
            <w:vAlign w:val="center"/>
          </w:tcPr>
          <w:p w14:paraId="44CB7271" w14:textId="77777777" w:rsidR="00E67144" w:rsidRPr="00773EF3" w:rsidRDefault="00E67144"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Minimaalne</w:t>
            </w:r>
            <w:proofErr w:type="spellEnd"/>
            <w:r w:rsidRPr="00773EF3">
              <w:rPr>
                <w:rFonts w:asciiTheme="minorHAnsi" w:hAnsiTheme="minorHAnsi" w:cstheme="minorHAnsi"/>
                <w:color w:val="000000"/>
                <w:sz w:val="22"/>
                <w:szCs w:val="22"/>
              </w:rPr>
              <w:t>: 5 000€</w:t>
            </w:r>
          </w:p>
          <w:p w14:paraId="4BF239B6" w14:textId="77777777" w:rsidR="00E67144" w:rsidRPr="00773EF3" w:rsidRDefault="00E67144"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Maksimaalne</w:t>
            </w:r>
            <w:proofErr w:type="spellEnd"/>
            <w:r w:rsidRPr="00773EF3">
              <w:rPr>
                <w:rFonts w:asciiTheme="minorHAnsi" w:hAnsiTheme="minorHAnsi" w:cstheme="minorHAnsi"/>
                <w:color w:val="000000"/>
                <w:sz w:val="22"/>
                <w:szCs w:val="22"/>
              </w:rPr>
              <w:t xml:space="preserve">: 80 000€, </w:t>
            </w:r>
            <w:proofErr w:type="spellStart"/>
            <w:r w:rsidRPr="00773EF3">
              <w:rPr>
                <w:rFonts w:asciiTheme="minorHAnsi" w:hAnsiTheme="minorHAnsi" w:cstheme="minorHAnsi"/>
                <w:color w:val="000000"/>
                <w:sz w:val="22"/>
                <w:szCs w:val="22"/>
              </w:rPr>
              <w:t>suurprojektil</w:t>
            </w:r>
            <w:proofErr w:type="spellEnd"/>
            <w:r w:rsidRPr="00773EF3">
              <w:rPr>
                <w:rFonts w:asciiTheme="minorHAnsi" w:hAnsiTheme="minorHAnsi" w:cstheme="minorHAnsi"/>
                <w:color w:val="000000"/>
                <w:sz w:val="22"/>
                <w:szCs w:val="22"/>
              </w:rPr>
              <w:t xml:space="preserve"> </w:t>
            </w:r>
          </w:p>
          <w:p w14:paraId="03F0E0EF" w14:textId="269CD1BC" w:rsidR="00E67144" w:rsidRPr="00773EF3" w:rsidRDefault="00E67144" w:rsidP="00A86E9C">
            <w:pPr>
              <w:rPr>
                <w:rFonts w:asciiTheme="minorHAnsi" w:hAnsiTheme="minorHAnsi" w:cstheme="minorHAnsi"/>
                <w:color w:val="000000"/>
                <w:sz w:val="22"/>
                <w:szCs w:val="22"/>
              </w:rPr>
            </w:pPr>
            <w:r w:rsidRPr="00773EF3">
              <w:rPr>
                <w:rFonts w:asciiTheme="minorHAnsi" w:hAnsiTheme="minorHAnsi" w:cstheme="minorHAnsi"/>
                <w:color w:val="000000"/>
                <w:sz w:val="22"/>
                <w:szCs w:val="22"/>
              </w:rPr>
              <w:t>160 000€</w:t>
            </w:r>
          </w:p>
        </w:tc>
      </w:tr>
      <w:tr w:rsidR="00E67144" w:rsidRPr="00773EF3" w14:paraId="555B461A" w14:textId="77777777" w:rsidTr="009E4044">
        <w:trPr>
          <w:trHeight w:val="67"/>
        </w:trPr>
        <w:tc>
          <w:tcPr>
            <w:tcW w:w="668" w:type="dxa"/>
            <w:vMerge/>
            <w:textDirection w:val="btLr"/>
          </w:tcPr>
          <w:p w14:paraId="68A2571E" w14:textId="77777777" w:rsidR="00E67144" w:rsidRPr="00773EF3" w:rsidRDefault="00E67144" w:rsidP="00E67144">
            <w:pPr>
              <w:jc w:val="center"/>
              <w:rPr>
                <w:rFonts w:asciiTheme="minorHAnsi" w:hAnsiTheme="minorHAnsi" w:cstheme="minorHAnsi"/>
                <w:color w:val="000000"/>
                <w:sz w:val="22"/>
                <w:szCs w:val="22"/>
              </w:rPr>
            </w:pPr>
          </w:p>
        </w:tc>
        <w:tc>
          <w:tcPr>
            <w:tcW w:w="1028" w:type="dxa"/>
            <w:vMerge/>
            <w:textDirection w:val="btLr"/>
            <w:vAlign w:val="center"/>
          </w:tcPr>
          <w:p w14:paraId="36F518D4" w14:textId="77777777" w:rsidR="00E67144" w:rsidRPr="00773EF3" w:rsidRDefault="00E67144" w:rsidP="00E67144">
            <w:pPr>
              <w:jc w:val="center"/>
              <w:rPr>
                <w:rFonts w:asciiTheme="minorHAnsi" w:hAnsiTheme="minorHAnsi" w:cstheme="minorHAnsi"/>
                <w:color w:val="000000"/>
                <w:sz w:val="22"/>
                <w:szCs w:val="22"/>
              </w:rPr>
            </w:pPr>
          </w:p>
        </w:tc>
        <w:tc>
          <w:tcPr>
            <w:tcW w:w="1843" w:type="dxa"/>
            <w:vAlign w:val="center"/>
          </w:tcPr>
          <w:p w14:paraId="73C64B50"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 xml:space="preserve">2. </w:t>
            </w:r>
            <w:proofErr w:type="spellStart"/>
            <w:r w:rsidRPr="00773EF3">
              <w:rPr>
                <w:rFonts w:asciiTheme="minorHAnsi" w:hAnsiTheme="minorHAnsi" w:cstheme="minorHAnsi"/>
                <w:sz w:val="22"/>
                <w:szCs w:val="22"/>
              </w:rPr>
              <w:t>Elukeskkonna</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arendamine</w:t>
            </w:r>
            <w:proofErr w:type="spellEnd"/>
          </w:p>
        </w:tc>
        <w:tc>
          <w:tcPr>
            <w:tcW w:w="1276" w:type="dxa"/>
            <w:vAlign w:val="center"/>
          </w:tcPr>
          <w:p w14:paraId="19443526"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42%</w:t>
            </w:r>
          </w:p>
          <w:p w14:paraId="68B7BAA9"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1 007 201€</w:t>
            </w:r>
          </w:p>
        </w:tc>
        <w:tc>
          <w:tcPr>
            <w:tcW w:w="2126" w:type="dxa"/>
            <w:vAlign w:val="center"/>
          </w:tcPr>
          <w:p w14:paraId="6B80C6A6"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 xml:space="preserve">90% </w:t>
            </w:r>
            <w:proofErr w:type="spellStart"/>
            <w:r w:rsidRPr="00773EF3">
              <w:rPr>
                <w:rFonts w:asciiTheme="minorHAnsi" w:hAnsiTheme="minorHAnsi" w:cstheme="minorHAnsi"/>
                <w:sz w:val="22"/>
                <w:szCs w:val="22"/>
              </w:rPr>
              <w:t>kasumit</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mitte-taotlevate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projektide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puhul</w:t>
            </w:r>
            <w:proofErr w:type="spellEnd"/>
          </w:p>
          <w:p w14:paraId="4651C5AA"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 xml:space="preserve">60% </w:t>
            </w:r>
            <w:proofErr w:type="spellStart"/>
            <w:r w:rsidRPr="00773EF3">
              <w:rPr>
                <w:rFonts w:asciiTheme="minorHAnsi" w:hAnsiTheme="minorHAnsi" w:cstheme="minorHAnsi"/>
                <w:sz w:val="22"/>
                <w:szCs w:val="22"/>
              </w:rPr>
              <w:t>ettevõtlusele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suunatud</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projektide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puhul</w:t>
            </w:r>
            <w:proofErr w:type="spellEnd"/>
          </w:p>
        </w:tc>
        <w:tc>
          <w:tcPr>
            <w:tcW w:w="2290" w:type="dxa"/>
            <w:vAlign w:val="center"/>
          </w:tcPr>
          <w:p w14:paraId="4A18F23C" w14:textId="77777777" w:rsidR="00E67144" w:rsidRPr="00773EF3" w:rsidRDefault="00E67144"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Minimaalne</w:t>
            </w:r>
            <w:proofErr w:type="spellEnd"/>
            <w:r w:rsidRPr="00773EF3">
              <w:rPr>
                <w:rFonts w:asciiTheme="minorHAnsi" w:hAnsiTheme="minorHAnsi" w:cstheme="minorHAnsi"/>
                <w:color w:val="000000"/>
                <w:sz w:val="22"/>
                <w:szCs w:val="22"/>
              </w:rPr>
              <w:t>: 5 000€</w:t>
            </w:r>
          </w:p>
          <w:p w14:paraId="3A11BBB8" w14:textId="77777777" w:rsidR="00E67144" w:rsidRPr="00773EF3" w:rsidRDefault="00E67144"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Maksimaalne</w:t>
            </w:r>
            <w:proofErr w:type="spellEnd"/>
            <w:r w:rsidRPr="00773EF3">
              <w:rPr>
                <w:rFonts w:asciiTheme="minorHAnsi" w:hAnsiTheme="minorHAnsi" w:cstheme="minorHAnsi"/>
                <w:color w:val="000000"/>
                <w:sz w:val="22"/>
                <w:szCs w:val="22"/>
              </w:rPr>
              <w:t xml:space="preserve">: 80 000€, </w:t>
            </w:r>
            <w:proofErr w:type="spellStart"/>
            <w:r w:rsidRPr="00773EF3">
              <w:rPr>
                <w:rFonts w:asciiTheme="minorHAnsi" w:hAnsiTheme="minorHAnsi" w:cstheme="minorHAnsi"/>
                <w:color w:val="000000"/>
                <w:sz w:val="22"/>
                <w:szCs w:val="22"/>
              </w:rPr>
              <w:t>suurprojektil</w:t>
            </w:r>
            <w:proofErr w:type="spellEnd"/>
            <w:r w:rsidRPr="00773EF3">
              <w:rPr>
                <w:rFonts w:asciiTheme="minorHAnsi" w:hAnsiTheme="minorHAnsi" w:cstheme="minorHAnsi"/>
                <w:color w:val="000000"/>
                <w:sz w:val="22"/>
                <w:szCs w:val="22"/>
              </w:rPr>
              <w:t xml:space="preserve"> 160 000€</w:t>
            </w:r>
          </w:p>
        </w:tc>
      </w:tr>
      <w:tr w:rsidR="00E67144" w:rsidRPr="00773EF3" w14:paraId="4EAD23C0" w14:textId="77777777" w:rsidTr="009E4044">
        <w:trPr>
          <w:trHeight w:val="238"/>
        </w:trPr>
        <w:tc>
          <w:tcPr>
            <w:tcW w:w="668" w:type="dxa"/>
            <w:vMerge/>
            <w:textDirection w:val="btLr"/>
          </w:tcPr>
          <w:p w14:paraId="299D3F7E" w14:textId="77777777" w:rsidR="00E67144" w:rsidRPr="00773EF3" w:rsidRDefault="00E67144" w:rsidP="00E67144">
            <w:pPr>
              <w:jc w:val="center"/>
              <w:rPr>
                <w:rFonts w:asciiTheme="minorHAnsi" w:hAnsiTheme="minorHAnsi" w:cstheme="minorHAnsi"/>
                <w:color w:val="000000"/>
                <w:sz w:val="22"/>
                <w:szCs w:val="22"/>
              </w:rPr>
            </w:pPr>
          </w:p>
        </w:tc>
        <w:tc>
          <w:tcPr>
            <w:tcW w:w="1028" w:type="dxa"/>
            <w:vMerge/>
            <w:textDirection w:val="btLr"/>
            <w:vAlign w:val="center"/>
          </w:tcPr>
          <w:p w14:paraId="10999BC5" w14:textId="77777777" w:rsidR="00E67144" w:rsidRPr="00773EF3" w:rsidRDefault="00E67144" w:rsidP="00E67144">
            <w:pPr>
              <w:jc w:val="center"/>
              <w:rPr>
                <w:rFonts w:asciiTheme="minorHAnsi" w:hAnsiTheme="minorHAnsi" w:cstheme="minorHAnsi"/>
                <w:color w:val="000000"/>
                <w:sz w:val="22"/>
                <w:szCs w:val="22"/>
              </w:rPr>
            </w:pPr>
          </w:p>
        </w:tc>
        <w:tc>
          <w:tcPr>
            <w:tcW w:w="1843" w:type="dxa"/>
            <w:vAlign w:val="center"/>
          </w:tcPr>
          <w:p w14:paraId="6FF9839E"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 xml:space="preserve">3. </w:t>
            </w:r>
            <w:proofErr w:type="spellStart"/>
            <w:r w:rsidRPr="00773EF3">
              <w:rPr>
                <w:rFonts w:asciiTheme="minorHAnsi" w:hAnsiTheme="minorHAnsi" w:cstheme="minorHAnsi"/>
                <w:sz w:val="22"/>
                <w:szCs w:val="22"/>
              </w:rPr>
              <w:t>Koostöö</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arendamine</w:t>
            </w:r>
            <w:proofErr w:type="spellEnd"/>
          </w:p>
        </w:tc>
        <w:tc>
          <w:tcPr>
            <w:tcW w:w="1276" w:type="dxa"/>
            <w:vAlign w:val="center"/>
          </w:tcPr>
          <w:p w14:paraId="523B474C"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16%</w:t>
            </w:r>
          </w:p>
          <w:p w14:paraId="19CA2176" w14:textId="37E2DC22" w:rsidR="00FD1FF5" w:rsidRPr="00773EF3" w:rsidRDefault="00FD1FF5" w:rsidP="00A86E9C">
            <w:pPr>
              <w:rPr>
                <w:rFonts w:asciiTheme="minorHAnsi" w:hAnsiTheme="minorHAnsi" w:cstheme="minorHAnsi"/>
                <w:sz w:val="22"/>
                <w:szCs w:val="22"/>
              </w:rPr>
            </w:pPr>
            <w:r w:rsidRPr="00773EF3">
              <w:rPr>
                <w:rFonts w:asciiTheme="minorHAnsi" w:hAnsiTheme="minorHAnsi" w:cstheme="minorHAnsi"/>
                <w:sz w:val="22"/>
                <w:szCs w:val="22"/>
              </w:rPr>
              <w:t>383 696€</w:t>
            </w:r>
          </w:p>
          <w:p w14:paraId="472B1509" w14:textId="77777777" w:rsidR="00E67144" w:rsidRPr="00773EF3" w:rsidRDefault="00E67144" w:rsidP="00A86E9C">
            <w:pPr>
              <w:rPr>
                <w:rFonts w:asciiTheme="minorHAnsi" w:hAnsiTheme="minorHAnsi" w:cstheme="minorHAnsi"/>
                <w:sz w:val="22"/>
                <w:szCs w:val="22"/>
              </w:rPr>
            </w:pPr>
          </w:p>
        </w:tc>
        <w:tc>
          <w:tcPr>
            <w:tcW w:w="2126" w:type="dxa"/>
            <w:vAlign w:val="center"/>
          </w:tcPr>
          <w:p w14:paraId="5AD2DFB9"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90%</w:t>
            </w:r>
          </w:p>
          <w:p w14:paraId="66DD93CC" w14:textId="77777777" w:rsidR="00E67144" w:rsidRPr="00773EF3" w:rsidRDefault="00E67144" w:rsidP="00A86E9C">
            <w:pPr>
              <w:rPr>
                <w:rFonts w:asciiTheme="minorHAnsi" w:hAnsiTheme="minorHAnsi" w:cstheme="minorHAnsi"/>
                <w:sz w:val="22"/>
                <w:szCs w:val="22"/>
              </w:rPr>
            </w:pPr>
            <w:proofErr w:type="spellStart"/>
            <w:r w:rsidRPr="00773EF3">
              <w:rPr>
                <w:rFonts w:asciiTheme="minorHAnsi" w:hAnsiTheme="minorHAnsi" w:cstheme="minorHAnsi"/>
                <w:sz w:val="22"/>
                <w:szCs w:val="22"/>
              </w:rPr>
              <w:t>Koostööprojektide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ettevalmiste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puhul</w:t>
            </w:r>
            <w:proofErr w:type="spellEnd"/>
            <w:r w:rsidRPr="00773EF3">
              <w:rPr>
                <w:rFonts w:asciiTheme="minorHAnsi" w:hAnsiTheme="minorHAnsi" w:cstheme="minorHAnsi"/>
                <w:sz w:val="22"/>
                <w:szCs w:val="22"/>
              </w:rPr>
              <w:t xml:space="preserve"> 100%</w:t>
            </w:r>
          </w:p>
        </w:tc>
        <w:tc>
          <w:tcPr>
            <w:tcW w:w="2290" w:type="dxa"/>
            <w:vAlign w:val="center"/>
          </w:tcPr>
          <w:p w14:paraId="5D7BDFE9" w14:textId="77777777" w:rsidR="00E67144" w:rsidRPr="00773EF3" w:rsidRDefault="00E67144"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Minimaalne</w:t>
            </w:r>
            <w:proofErr w:type="spellEnd"/>
            <w:r w:rsidRPr="00773EF3">
              <w:rPr>
                <w:rFonts w:asciiTheme="minorHAnsi" w:hAnsiTheme="minorHAnsi" w:cstheme="minorHAnsi"/>
                <w:color w:val="000000"/>
                <w:sz w:val="22"/>
                <w:szCs w:val="22"/>
              </w:rPr>
              <w:t>: 5 000€</w:t>
            </w:r>
          </w:p>
          <w:p w14:paraId="7449CF93" w14:textId="77777777" w:rsidR="00E67144" w:rsidRPr="00773EF3" w:rsidRDefault="00E67144"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Maksimaalne</w:t>
            </w:r>
            <w:proofErr w:type="spellEnd"/>
            <w:r w:rsidRPr="00773EF3">
              <w:rPr>
                <w:rFonts w:asciiTheme="minorHAnsi" w:hAnsiTheme="minorHAnsi" w:cstheme="minorHAnsi"/>
                <w:color w:val="000000"/>
                <w:sz w:val="22"/>
                <w:szCs w:val="22"/>
              </w:rPr>
              <w:t>: 80 000€</w:t>
            </w:r>
          </w:p>
        </w:tc>
      </w:tr>
      <w:tr w:rsidR="00E67144" w:rsidRPr="00773EF3" w14:paraId="2B2D4D40" w14:textId="77777777" w:rsidTr="00A86E9C">
        <w:trPr>
          <w:cantSplit/>
          <w:trHeight w:val="1030"/>
        </w:trPr>
        <w:tc>
          <w:tcPr>
            <w:tcW w:w="668" w:type="dxa"/>
            <w:vMerge/>
            <w:tcBorders>
              <w:bottom w:val="single" w:sz="4" w:space="0" w:color="auto"/>
            </w:tcBorders>
            <w:textDirection w:val="btLr"/>
          </w:tcPr>
          <w:p w14:paraId="582D8D1A" w14:textId="77777777" w:rsidR="00E67144" w:rsidRPr="00773EF3" w:rsidRDefault="00E67144" w:rsidP="00E67144">
            <w:pPr>
              <w:jc w:val="center"/>
              <w:rPr>
                <w:rFonts w:asciiTheme="minorHAnsi" w:hAnsiTheme="minorHAnsi" w:cstheme="minorHAnsi"/>
                <w:sz w:val="22"/>
                <w:szCs w:val="22"/>
              </w:rPr>
            </w:pPr>
          </w:p>
        </w:tc>
        <w:tc>
          <w:tcPr>
            <w:tcW w:w="1028" w:type="dxa"/>
            <w:textDirection w:val="btLr"/>
            <w:vAlign w:val="center"/>
          </w:tcPr>
          <w:p w14:paraId="668B02C6" w14:textId="58740C09" w:rsidR="00E67144" w:rsidRPr="00773EF3" w:rsidRDefault="00E67144" w:rsidP="00E67144">
            <w:pPr>
              <w:jc w:val="center"/>
              <w:rPr>
                <w:rFonts w:asciiTheme="minorHAnsi" w:hAnsiTheme="minorHAnsi" w:cstheme="minorHAnsi"/>
                <w:sz w:val="22"/>
                <w:szCs w:val="22"/>
              </w:rPr>
            </w:pPr>
            <w:proofErr w:type="spellStart"/>
            <w:r w:rsidRPr="00773EF3">
              <w:rPr>
                <w:rFonts w:asciiTheme="minorHAnsi" w:hAnsiTheme="minorHAnsi" w:cstheme="minorHAnsi"/>
                <w:sz w:val="22"/>
                <w:szCs w:val="22"/>
              </w:rPr>
              <w:t>Tegevus</w:t>
            </w:r>
            <w:proofErr w:type="spellEnd"/>
            <w:r w:rsidRPr="00773EF3">
              <w:rPr>
                <w:rFonts w:asciiTheme="minorHAnsi" w:hAnsiTheme="minorHAnsi" w:cstheme="minorHAnsi"/>
                <w:sz w:val="22"/>
                <w:szCs w:val="22"/>
              </w:rPr>
              <w:t xml:space="preserve">- ja </w:t>
            </w:r>
            <w:proofErr w:type="spellStart"/>
            <w:r w:rsidRPr="00773EF3">
              <w:rPr>
                <w:rFonts w:asciiTheme="minorHAnsi" w:hAnsiTheme="minorHAnsi" w:cstheme="minorHAnsi"/>
                <w:sz w:val="22"/>
                <w:szCs w:val="22"/>
              </w:rPr>
              <w:t>elavdamiskulud</w:t>
            </w:r>
            <w:proofErr w:type="spellEnd"/>
            <w:r w:rsidRPr="00773EF3">
              <w:rPr>
                <w:rFonts w:asciiTheme="minorHAnsi" w:hAnsiTheme="minorHAnsi" w:cstheme="minorHAnsi"/>
                <w:sz w:val="22"/>
                <w:szCs w:val="22"/>
              </w:rPr>
              <w:t xml:space="preserve"> (20%)</w:t>
            </w:r>
            <w:r w:rsidR="00644A0E" w:rsidRPr="00773EF3">
              <w:rPr>
                <w:rStyle w:val="FootnoteReference"/>
                <w:rFonts w:asciiTheme="minorHAnsi" w:hAnsiTheme="minorHAnsi" w:cstheme="minorHAnsi"/>
                <w:sz w:val="22"/>
                <w:szCs w:val="22"/>
              </w:rPr>
              <w:footnoteReference w:id="25"/>
            </w:r>
          </w:p>
        </w:tc>
        <w:tc>
          <w:tcPr>
            <w:tcW w:w="1843" w:type="dxa"/>
            <w:vAlign w:val="center"/>
          </w:tcPr>
          <w:p w14:paraId="2CF4F3FB" w14:textId="77777777" w:rsidR="00B308D2" w:rsidRPr="00773EF3" w:rsidRDefault="00B308D2" w:rsidP="00A86E9C">
            <w:pPr>
              <w:rPr>
                <w:rFonts w:asciiTheme="minorHAnsi" w:hAnsiTheme="minorHAnsi" w:cstheme="minorHAnsi"/>
                <w:sz w:val="22"/>
                <w:szCs w:val="22"/>
              </w:rPr>
            </w:pPr>
          </w:p>
          <w:p w14:paraId="65F59555" w14:textId="77777777" w:rsidR="00B308D2" w:rsidRPr="00773EF3" w:rsidRDefault="00B308D2" w:rsidP="00A86E9C">
            <w:pPr>
              <w:rPr>
                <w:rFonts w:asciiTheme="minorHAnsi" w:hAnsiTheme="minorHAnsi" w:cstheme="minorHAnsi"/>
                <w:sz w:val="22"/>
                <w:szCs w:val="22"/>
              </w:rPr>
            </w:pPr>
          </w:p>
          <w:p w14:paraId="043134F6" w14:textId="4C409DE1" w:rsidR="00E67144" w:rsidRPr="00773EF3" w:rsidRDefault="00E67144" w:rsidP="00A86E9C">
            <w:pPr>
              <w:rPr>
                <w:rFonts w:asciiTheme="minorHAnsi" w:hAnsiTheme="minorHAnsi" w:cstheme="minorHAnsi"/>
                <w:sz w:val="22"/>
                <w:szCs w:val="22"/>
              </w:rPr>
            </w:pPr>
            <w:proofErr w:type="spellStart"/>
            <w:r w:rsidRPr="00773EF3">
              <w:rPr>
                <w:rFonts w:asciiTheme="minorHAnsi" w:hAnsiTheme="minorHAnsi" w:cstheme="minorHAnsi"/>
                <w:sz w:val="22"/>
                <w:szCs w:val="22"/>
              </w:rPr>
              <w:t>Tegevusrühma</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kulud</w:t>
            </w:r>
            <w:proofErr w:type="spellEnd"/>
            <w:r w:rsidRPr="00773EF3">
              <w:rPr>
                <w:rFonts w:asciiTheme="minorHAnsi" w:hAnsiTheme="minorHAnsi" w:cstheme="minorHAnsi"/>
                <w:sz w:val="22"/>
                <w:szCs w:val="22"/>
              </w:rPr>
              <w:t xml:space="preserve"> </w:t>
            </w:r>
          </w:p>
          <w:p w14:paraId="3EF97225" w14:textId="77777777" w:rsidR="00B308D2" w:rsidRPr="00773EF3" w:rsidRDefault="00B308D2" w:rsidP="00A86E9C">
            <w:pPr>
              <w:rPr>
                <w:rFonts w:asciiTheme="minorHAnsi" w:hAnsiTheme="minorHAnsi" w:cstheme="minorHAnsi"/>
                <w:sz w:val="22"/>
                <w:szCs w:val="22"/>
              </w:rPr>
            </w:pPr>
          </w:p>
          <w:p w14:paraId="7DF64815" w14:textId="63EF415C" w:rsidR="00B308D2" w:rsidRPr="00773EF3" w:rsidRDefault="00B308D2" w:rsidP="00A86E9C">
            <w:pPr>
              <w:rPr>
                <w:rFonts w:asciiTheme="minorHAnsi" w:hAnsiTheme="minorHAnsi" w:cstheme="minorHAnsi"/>
                <w:sz w:val="22"/>
                <w:szCs w:val="22"/>
              </w:rPr>
            </w:pPr>
          </w:p>
        </w:tc>
        <w:tc>
          <w:tcPr>
            <w:tcW w:w="1276" w:type="dxa"/>
            <w:vAlign w:val="center"/>
          </w:tcPr>
          <w:p w14:paraId="6C384BE1" w14:textId="76F3F7B0" w:rsidR="00E67144" w:rsidRPr="00773EF3" w:rsidRDefault="00644A0E" w:rsidP="00A86E9C">
            <w:pPr>
              <w:rPr>
                <w:rFonts w:asciiTheme="minorHAnsi" w:hAnsiTheme="minorHAnsi" w:cstheme="minorHAnsi"/>
                <w:sz w:val="22"/>
                <w:szCs w:val="22"/>
              </w:rPr>
            </w:pPr>
            <w:r w:rsidRPr="00773EF3">
              <w:rPr>
                <w:rFonts w:asciiTheme="minorHAnsi" w:hAnsiTheme="minorHAnsi" w:cstheme="minorHAnsi"/>
                <w:sz w:val="22"/>
                <w:szCs w:val="22"/>
              </w:rPr>
              <w:t>656 800€</w:t>
            </w:r>
          </w:p>
        </w:tc>
        <w:tc>
          <w:tcPr>
            <w:tcW w:w="2126" w:type="dxa"/>
            <w:vAlign w:val="center"/>
          </w:tcPr>
          <w:p w14:paraId="46C3F97D" w14:textId="77777777" w:rsidR="00E67144" w:rsidRPr="00773EF3" w:rsidRDefault="00E67144" w:rsidP="00A86E9C">
            <w:pPr>
              <w:rPr>
                <w:rFonts w:asciiTheme="minorHAnsi" w:hAnsiTheme="minorHAnsi" w:cstheme="minorHAnsi"/>
                <w:sz w:val="22"/>
                <w:szCs w:val="22"/>
              </w:rPr>
            </w:pPr>
            <w:r w:rsidRPr="00773EF3">
              <w:rPr>
                <w:rFonts w:asciiTheme="minorHAnsi" w:hAnsiTheme="minorHAnsi" w:cstheme="minorHAnsi"/>
                <w:sz w:val="22"/>
                <w:szCs w:val="22"/>
              </w:rPr>
              <w:t>100%</w:t>
            </w:r>
          </w:p>
        </w:tc>
        <w:tc>
          <w:tcPr>
            <w:tcW w:w="2290" w:type="dxa"/>
            <w:vAlign w:val="center"/>
          </w:tcPr>
          <w:p w14:paraId="674708E6" w14:textId="77777777" w:rsidR="00E67144" w:rsidRPr="00773EF3" w:rsidRDefault="00E67144" w:rsidP="00A86E9C">
            <w:pPr>
              <w:rPr>
                <w:rFonts w:asciiTheme="minorHAnsi" w:hAnsiTheme="minorHAnsi" w:cstheme="minorHAnsi"/>
                <w:color w:val="000000"/>
                <w:sz w:val="22"/>
                <w:szCs w:val="22"/>
              </w:rPr>
            </w:pPr>
            <w:r w:rsidRPr="00773EF3">
              <w:rPr>
                <w:rFonts w:asciiTheme="minorHAnsi" w:hAnsiTheme="minorHAnsi" w:cstheme="minorHAnsi"/>
                <w:color w:val="000000"/>
                <w:sz w:val="22"/>
                <w:szCs w:val="22"/>
              </w:rPr>
              <w:t>-</w:t>
            </w:r>
          </w:p>
        </w:tc>
      </w:tr>
      <w:tr w:rsidR="00A86E9C" w:rsidRPr="00773EF3" w14:paraId="3BE4FCFA" w14:textId="77777777" w:rsidTr="00A86E9C">
        <w:trPr>
          <w:cantSplit/>
          <w:trHeight w:val="1569"/>
        </w:trPr>
        <w:tc>
          <w:tcPr>
            <w:tcW w:w="668" w:type="dxa"/>
            <w:tcBorders>
              <w:top w:val="single" w:sz="4" w:space="0" w:color="auto"/>
            </w:tcBorders>
            <w:textDirection w:val="btLr"/>
          </w:tcPr>
          <w:p w14:paraId="03F96719" w14:textId="77777777" w:rsidR="00A86E9C" w:rsidRPr="00773EF3" w:rsidRDefault="00A86E9C" w:rsidP="00E67144">
            <w:pPr>
              <w:jc w:val="center"/>
              <w:rPr>
                <w:rFonts w:asciiTheme="minorHAnsi" w:hAnsiTheme="minorHAnsi" w:cstheme="minorHAnsi"/>
                <w:sz w:val="22"/>
                <w:szCs w:val="22"/>
              </w:rPr>
            </w:pPr>
            <w:proofErr w:type="spellStart"/>
            <w:r w:rsidRPr="00773EF3">
              <w:rPr>
                <w:rFonts w:asciiTheme="minorHAnsi" w:hAnsiTheme="minorHAnsi" w:cstheme="minorHAnsi"/>
                <w:sz w:val="22"/>
                <w:szCs w:val="22"/>
              </w:rPr>
              <w:t>Euroopa</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Sotsiaalfond</w:t>
            </w:r>
            <w:proofErr w:type="spellEnd"/>
            <w:r w:rsidRPr="00773EF3">
              <w:rPr>
                <w:rFonts w:asciiTheme="minorHAnsi" w:hAnsiTheme="minorHAnsi" w:cstheme="minorHAnsi"/>
                <w:sz w:val="22"/>
                <w:szCs w:val="22"/>
              </w:rPr>
              <w:t>+</w:t>
            </w:r>
          </w:p>
        </w:tc>
        <w:tc>
          <w:tcPr>
            <w:tcW w:w="1028" w:type="dxa"/>
            <w:textDirection w:val="btLr"/>
            <w:vAlign w:val="center"/>
          </w:tcPr>
          <w:p w14:paraId="11F4CB34" w14:textId="77777777" w:rsidR="00A86E9C" w:rsidRPr="00773EF3" w:rsidRDefault="00A86E9C" w:rsidP="00E67144">
            <w:pPr>
              <w:jc w:val="center"/>
              <w:rPr>
                <w:rFonts w:asciiTheme="minorHAnsi" w:hAnsiTheme="minorHAnsi" w:cstheme="minorHAnsi"/>
                <w:sz w:val="22"/>
                <w:szCs w:val="22"/>
              </w:rPr>
            </w:pPr>
            <w:proofErr w:type="spellStart"/>
            <w:r w:rsidRPr="00773EF3">
              <w:rPr>
                <w:rFonts w:asciiTheme="minorHAnsi" w:hAnsiTheme="minorHAnsi" w:cstheme="minorHAnsi"/>
                <w:sz w:val="22"/>
                <w:szCs w:val="22"/>
              </w:rPr>
              <w:t>Toetused</w:t>
            </w:r>
            <w:proofErr w:type="spellEnd"/>
          </w:p>
          <w:p w14:paraId="7724484E" w14:textId="77777777" w:rsidR="00A86E9C" w:rsidRPr="00773EF3" w:rsidRDefault="00A86E9C" w:rsidP="00E67144">
            <w:pPr>
              <w:jc w:val="center"/>
              <w:rPr>
                <w:rFonts w:asciiTheme="minorHAnsi" w:hAnsiTheme="minorHAnsi" w:cstheme="minorHAnsi"/>
                <w:sz w:val="22"/>
                <w:szCs w:val="22"/>
              </w:rPr>
            </w:pPr>
            <w:r w:rsidRPr="00773EF3">
              <w:rPr>
                <w:rFonts w:asciiTheme="minorHAnsi" w:hAnsiTheme="minorHAnsi" w:cstheme="minorHAnsi"/>
                <w:sz w:val="22"/>
                <w:szCs w:val="22"/>
              </w:rPr>
              <w:t>100%</w:t>
            </w:r>
          </w:p>
        </w:tc>
        <w:tc>
          <w:tcPr>
            <w:tcW w:w="1843" w:type="dxa"/>
            <w:vAlign w:val="center"/>
          </w:tcPr>
          <w:p w14:paraId="45F6BDF0" w14:textId="77777777" w:rsidR="00A86E9C" w:rsidRPr="00773EF3" w:rsidRDefault="00A86E9C" w:rsidP="00A86E9C">
            <w:pPr>
              <w:rPr>
                <w:rFonts w:asciiTheme="minorHAnsi" w:hAnsiTheme="minorHAnsi" w:cstheme="minorHAnsi"/>
                <w:sz w:val="22"/>
                <w:szCs w:val="22"/>
              </w:rPr>
            </w:pPr>
            <w:r w:rsidRPr="00773EF3">
              <w:rPr>
                <w:rFonts w:asciiTheme="minorHAnsi" w:hAnsiTheme="minorHAnsi" w:cstheme="minorHAnsi"/>
                <w:sz w:val="22"/>
                <w:szCs w:val="22"/>
              </w:rPr>
              <w:t xml:space="preserve">4. </w:t>
            </w:r>
            <w:proofErr w:type="spellStart"/>
            <w:r w:rsidRPr="00773EF3">
              <w:rPr>
                <w:rFonts w:asciiTheme="minorHAnsi" w:hAnsiTheme="minorHAnsi" w:cstheme="minorHAnsi"/>
                <w:sz w:val="22"/>
                <w:szCs w:val="22"/>
              </w:rPr>
              <w:t>Sotsiaal-teenuste</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arendamine</w:t>
            </w:r>
            <w:proofErr w:type="spellEnd"/>
          </w:p>
        </w:tc>
        <w:tc>
          <w:tcPr>
            <w:tcW w:w="1276" w:type="dxa"/>
            <w:vAlign w:val="center"/>
          </w:tcPr>
          <w:p w14:paraId="25E185B8" w14:textId="77777777" w:rsidR="00A86E9C" w:rsidRPr="00773EF3" w:rsidRDefault="00A86E9C" w:rsidP="00A86E9C">
            <w:pPr>
              <w:rPr>
                <w:rFonts w:asciiTheme="minorHAnsi" w:hAnsiTheme="minorHAnsi" w:cstheme="minorHAnsi"/>
                <w:sz w:val="22"/>
                <w:szCs w:val="22"/>
              </w:rPr>
            </w:pPr>
            <w:r w:rsidRPr="00773EF3">
              <w:rPr>
                <w:rFonts w:asciiTheme="minorHAnsi" w:hAnsiTheme="minorHAnsi" w:cstheme="minorHAnsi"/>
                <w:sz w:val="22"/>
                <w:szCs w:val="22"/>
              </w:rPr>
              <w:t>229 102€</w:t>
            </w:r>
            <w:r w:rsidRPr="00773EF3">
              <w:rPr>
                <w:rStyle w:val="FootnoteReference"/>
                <w:rFonts w:asciiTheme="minorHAnsi" w:hAnsiTheme="minorHAnsi" w:cstheme="minorHAnsi"/>
                <w:sz w:val="22"/>
                <w:szCs w:val="22"/>
              </w:rPr>
              <w:footnoteReference w:id="26"/>
            </w:r>
          </w:p>
        </w:tc>
        <w:tc>
          <w:tcPr>
            <w:tcW w:w="2126" w:type="dxa"/>
            <w:vAlign w:val="center"/>
          </w:tcPr>
          <w:p w14:paraId="57D39C0A" w14:textId="77777777" w:rsidR="00A86E9C" w:rsidRPr="00773EF3" w:rsidRDefault="00A86E9C" w:rsidP="00A86E9C">
            <w:pPr>
              <w:rPr>
                <w:rFonts w:asciiTheme="minorHAnsi" w:hAnsiTheme="minorHAnsi" w:cstheme="minorHAnsi"/>
                <w:sz w:val="22"/>
                <w:szCs w:val="22"/>
              </w:rPr>
            </w:pPr>
            <w:r w:rsidRPr="00773EF3">
              <w:rPr>
                <w:rFonts w:asciiTheme="minorHAnsi" w:hAnsiTheme="minorHAnsi" w:cstheme="minorHAnsi"/>
                <w:sz w:val="22"/>
                <w:szCs w:val="22"/>
              </w:rPr>
              <w:t>100%</w:t>
            </w:r>
          </w:p>
        </w:tc>
        <w:tc>
          <w:tcPr>
            <w:tcW w:w="2290" w:type="dxa"/>
            <w:vAlign w:val="center"/>
          </w:tcPr>
          <w:p w14:paraId="6C160E50" w14:textId="77777777" w:rsidR="00A86E9C" w:rsidRPr="00773EF3" w:rsidRDefault="00A86E9C"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Minimaalne</w:t>
            </w:r>
            <w:proofErr w:type="spellEnd"/>
            <w:r w:rsidRPr="00773EF3">
              <w:rPr>
                <w:rFonts w:asciiTheme="minorHAnsi" w:hAnsiTheme="minorHAnsi" w:cstheme="minorHAnsi"/>
                <w:color w:val="000000"/>
                <w:sz w:val="22"/>
                <w:szCs w:val="22"/>
              </w:rPr>
              <w:t>: 1 000€</w:t>
            </w:r>
          </w:p>
          <w:p w14:paraId="252FF55F" w14:textId="77777777" w:rsidR="00A86E9C" w:rsidRPr="00773EF3" w:rsidRDefault="00A86E9C" w:rsidP="00A86E9C">
            <w:pPr>
              <w:rPr>
                <w:rFonts w:asciiTheme="minorHAnsi" w:hAnsiTheme="minorHAnsi" w:cstheme="minorHAnsi"/>
                <w:color w:val="000000"/>
                <w:sz w:val="22"/>
                <w:szCs w:val="22"/>
              </w:rPr>
            </w:pPr>
            <w:proofErr w:type="spellStart"/>
            <w:r w:rsidRPr="00773EF3">
              <w:rPr>
                <w:rFonts w:asciiTheme="minorHAnsi" w:hAnsiTheme="minorHAnsi" w:cstheme="minorHAnsi"/>
                <w:color w:val="000000"/>
                <w:sz w:val="22"/>
                <w:szCs w:val="22"/>
              </w:rPr>
              <w:t>Maksimaalne</w:t>
            </w:r>
            <w:proofErr w:type="spellEnd"/>
            <w:r w:rsidRPr="00773EF3">
              <w:rPr>
                <w:rFonts w:asciiTheme="minorHAnsi" w:hAnsiTheme="minorHAnsi" w:cstheme="minorHAnsi"/>
                <w:color w:val="000000"/>
                <w:sz w:val="22"/>
                <w:szCs w:val="22"/>
              </w:rPr>
              <w:t xml:space="preserve">: </w:t>
            </w:r>
            <w:r w:rsidRPr="00773EF3">
              <w:rPr>
                <w:rFonts w:asciiTheme="minorHAnsi" w:hAnsiTheme="minorHAnsi" w:cstheme="minorHAnsi"/>
                <w:color w:val="000000" w:themeColor="text1"/>
                <w:sz w:val="22"/>
                <w:szCs w:val="22"/>
                <w:lang w:val="sv-FI"/>
              </w:rPr>
              <w:t>6 029€</w:t>
            </w:r>
          </w:p>
        </w:tc>
      </w:tr>
    </w:tbl>
    <w:p w14:paraId="2A7E9F3B" w14:textId="77777777" w:rsidR="00E67144" w:rsidRPr="00773EF3" w:rsidRDefault="00E67144" w:rsidP="00E67144">
      <w:pPr>
        <w:ind w:right="85"/>
        <w:jc w:val="both"/>
        <w:rPr>
          <w:rFonts w:asciiTheme="minorHAnsi" w:hAnsiTheme="minorHAnsi" w:cstheme="minorHAnsi"/>
          <w:bCs/>
          <w:color w:val="000000" w:themeColor="text1"/>
          <w:lang w:val="sv-FI"/>
        </w:rPr>
      </w:pPr>
      <w:r w:rsidRPr="00773EF3">
        <w:rPr>
          <w:rFonts w:asciiTheme="minorHAnsi" w:hAnsiTheme="minorHAnsi" w:cstheme="minorHAnsi"/>
          <w:bCs/>
          <w:color w:val="000000" w:themeColor="text1"/>
          <w:lang w:val="sv-FI"/>
        </w:rPr>
        <w:t>*Sotsiaalfond+ meetme rakendamiskulud (20% toetuse eearvest) kaetakse LEADER-programmist</w:t>
      </w:r>
    </w:p>
    <w:p w14:paraId="38FFFCF3" w14:textId="77777777" w:rsidR="00AF7EC1" w:rsidRPr="00773EF3" w:rsidRDefault="00AF7EC1" w:rsidP="00221348">
      <w:pPr>
        <w:ind w:right="85"/>
        <w:jc w:val="both"/>
        <w:rPr>
          <w:rFonts w:asciiTheme="minorHAnsi" w:hAnsiTheme="minorHAnsi" w:cstheme="minorHAnsi"/>
          <w:bCs/>
          <w:color w:val="000000" w:themeColor="text1"/>
          <w:lang w:val="sv-FI"/>
        </w:rPr>
      </w:pPr>
    </w:p>
    <w:p w14:paraId="5E6DB87A" w14:textId="024CACAB" w:rsidR="007C78FF" w:rsidRPr="00773EF3" w:rsidRDefault="007C78FF" w:rsidP="002C4F6F">
      <w:pPr>
        <w:pStyle w:val="Heading3"/>
        <w:numPr>
          <w:ilvl w:val="2"/>
          <w:numId w:val="39"/>
        </w:numPr>
        <w:rPr>
          <w:rFonts w:asciiTheme="minorHAnsi" w:hAnsiTheme="minorHAnsi" w:cstheme="minorHAnsi"/>
          <w:color w:val="C0504D" w:themeColor="accent2"/>
        </w:rPr>
      </w:pPr>
      <w:bookmarkStart w:id="311" w:name="_Toc136438876"/>
      <w:proofErr w:type="spellStart"/>
      <w:r w:rsidRPr="00773EF3">
        <w:rPr>
          <w:rFonts w:asciiTheme="minorHAnsi" w:hAnsiTheme="minorHAnsi" w:cstheme="minorHAnsi"/>
          <w:color w:val="C0504D" w:themeColor="accent2"/>
        </w:rPr>
        <w:t>Rakenduskavad</w:t>
      </w:r>
      <w:bookmarkEnd w:id="311"/>
      <w:proofErr w:type="spellEnd"/>
      <w:r w:rsidRPr="00773EF3">
        <w:rPr>
          <w:rFonts w:asciiTheme="minorHAnsi" w:hAnsiTheme="minorHAnsi" w:cstheme="minorHAnsi"/>
          <w:color w:val="C0504D" w:themeColor="accent2"/>
        </w:rPr>
        <w:t xml:space="preserve"> </w:t>
      </w:r>
    </w:p>
    <w:p w14:paraId="7751DF16" w14:textId="039DFF5E" w:rsidR="00CC4DA3" w:rsidRPr="00773EF3" w:rsidRDefault="00CC4DA3" w:rsidP="00B26338">
      <w:pPr>
        <w:jc w:val="both"/>
        <w:rPr>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toimub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iga-aastaste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rakenduskavade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kaudu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mille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kinnitab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üldkoosolek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Rakenduskavas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määratletakse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tegevusrühma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eelarvelised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vahendid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aastaks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sh</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toetussummade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jagunemine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lõikes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Samuti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võib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rakenduskavaga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sätestada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kitsendusi</w:t>
      </w:r>
      <w:proofErr w:type="spellEnd"/>
      <w:r w:rsidR="00542E9B" w:rsidRPr="00773EF3">
        <w:rPr>
          <w:rFonts w:asciiTheme="minorHAnsi" w:hAnsiTheme="minorHAnsi" w:cstheme="minorHAnsi"/>
        </w:rPr>
        <w:t xml:space="preserve">, </w:t>
      </w:r>
      <w:proofErr w:type="spellStart"/>
      <w:r w:rsidRPr="00773EF3">
        <w:rPr>
          <w:rFonts w:asciiTheme="minorHAnsi" w:hAnsiTheme="minorHAnsi" w:cstheme="minorHAnsi"/>
        </w:rPr>
        <w:t>näiteks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vähendada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maksimaalse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toetussumma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suurust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voorude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lõikes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Nõuded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rakenduskavale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sätestab</w:t>
      </w:r>
      <w:proofErr w:type="spellEnd"/>
      <w:r w:rsidRPr="00773EF3">
        <w:rPr>
          <w:rFonts w:asciiTheme="minorHAnsi" w:hAnsiTheme="minorHAnsi" w:cstheme="minorHAnsi"/>
        </w:rPr>
        <w:t xml:space="preserve"> LEADER </w:t>
      </w:r>
      <w:proofErr w:type="spellStart"/>
      <w:r w:rsidRPr="00773EF3">
        <w:rPr>
          <w:rFonts w:asciiTheme="minorHAnsi" w:hAnsiTheme="minorHAnsi" w:cstheme="minorHAnsi"/>
        </w:rPr>
        <w:t>määrus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Rakenduskava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esitatakse</w:t>
      </w:r>
      <w:proofErr w:type="spellEnd"/>
      <w:r w:rsidR="00A1395B" w:rsidRPr="00773EF3">
        <w:rPr>
          <w:rFonts w:asciiTheme="minorHAnsi" w:hAnsiTheme="minorHAnsi" w:cstheme="minorHAnsi"/>
        </w:rPr>
        <w:t xml:space="preserve"> PRIA-le</w:t>
      </w:r>
      <w:r w:rsidRPr="00773EF3">
        <w:rPr>
          <w:rFonts w:asciiTheme="minorHAnsi" w:hAnsiTheme="minorHAnsi" w:cstheme="minorHAnsi"/>
        </w:rPr>
        <w:t>.</w:t>
      </w:r>
    </w:p>
    <w:p w14:paraId="7C7B837A" w14:textId="77777777" w:rsidR="00CC4DA3" w:rsidRPr="00773EF3" w:rsidRDefault="00CC4DA3" w:rsidP="00B26338">
      <w:pPr>
        <w:jc w:val="both"/>
        <w:rPr>
          <w:rFonts w:asciiTheme="minorHAnsi" w:hAnsiTheme="minorHAnsi" w:cstheme="minorHAnsi"/>
        </w:rPr>
      </w:pPr>
    </w:p>
    <w:p w14:paraId="1AE85651" w14:textId="6571766D" w:rsidR="00CC4DA3" w:rsidRPr="00773EF3" w:rsidRDefault="00A1395B" w:rsidP="00A1395B">
      <w:pPr>
        <w:jc w:val="both"/>
        <w:rPr>
          <w:rFonts w:asciiTheme="minorHAnsi" w:hAnsiTheme="minorHAnsi" w:cstheme="minorHAnsi"/>
          <w:lang w:val="et-EE"/>
        </w:rPr>
      </w:pPr>
      <w:r w:rsidRPr="00773EF3">
        <w:rPr>
          <w:rFonts w:asciiTheme="minorHAnsi" w:hAnsiTheme="minorHAnsi" w:cstheme="minorHAnsi"/>
          <w:lang w:val="et-EE"/>
        </w:rPr>
        <w:t xml:space="preserve">Sotsiaalteenuste arendamise </w:t>
      </w:r>
      <w:proofErr w:type="spellStart"/>
      <w:r w:rsidR="00CC4DA3" w:rsidRPr="00773EF3">
        <w:rPr>
          <w:rFonts w:asciiTheme="minorHAnsi" w:hAnsiTheme="minorHAnsi" w:cstheme="minorHAnsi"/>
        </w:rPr>
        <w:t>meetme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taotlus</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esitatakse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Riigi</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Tugiteenuste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Keskusele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Tegemist</w:t>
      </w:r>
      <w:proofErr w:type="spellEnd"/>
      <w:r w:rsidR="00CC4DA3" w:rsidRPr="00773EF3">
        <w:rPr>
          <w:rFonts w:asciiTheme="minorHAnsi" w:hAnsiTheme="minorHAnsi" w:cstheme="minorHAnsi"/>
        </w:rPr>
        <w:t xml:space="preserve"> on </w:t>
      </w:r>
      <w:proofErr w:type="spellStart"/>
      <w:r w:rsidR="00CC4DA3" w:rsidRPr="00773EF3">
        <w:rPr>
          <w:rFonts w:asciiTheme="minorHAnsi" w:hAnsiTheme="minorHAnsi" w:cstheme="minorHAnsi"/>
        </w:rPr>
        <w:t>meetme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rakendamiseks</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mõeldud</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katusprojekti</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nn</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vihmavarjuprojekti</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kirjeldusega</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mille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nõuded</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sätestatakse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eraldi</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b/>
          <w:bCs/>
        </w:rPr>
        <w:t>Samuti</w:t>
      </w:r>
      <w:proofErr w:type="spellEnd"/>
      <w:r w:rsidR="00CC4DA3" w:rsidRPr="00773EF3">
        <w:rPr>
          <w:rFonts w:asciiTheme="minorHAnsi" w:hAnsiTheme="minorHAnsi" w:cstheme="minorHAnsi"/>
          <w:b/>
          <w:bCs/>
        </w:rPr>
        <w:t xml:space="preserve"> </w:t>
      </w:r>
      <w:proofErr w:type="spellStart"/>
      <w:r w:rsidR="00CC4DA3" w:rsidRPr="00773EF3">
        <w:rPr>
          <w:rFonts w:asciiTheme="minorHAnsi" w:hAnsiTheme="minorHAnsi" w:cstheme="minorHAnsi"/>
          <w:b/>
          <w:bCs/>
        </w:rPr>
        <w:t>sätestatakse</w:t>
      </w:r>
      <w:proofErr w:type="spellEnd"/>
      <w:r w:rsidR="00CC4DA3" w:rsidRPr="00773EF3">
        <w:rPr>
          <w:rFonts w:asciiTheme="minorHAnsi" w:hAnsiTheme="minorHAnsi" w:cstheme="minorHAnsi"/>
          <w:b/>
          <w:bCs/>
        </w:rPr>
        <w:t xml:space="preserve"> </w:t>
      </w:r>
      <w:proofErr w:type="spellStart"/>
      <w:r w:rsidR="00CC4DA3" w:rsidRPr="00773EF3">
        <w:rPr>
          <w:rFonts w:asciiTheme="minorHAnsi" w:hAnsiTheme="minorHAnsi" w:cstheme="minorHAnsi"/>
          <w:b/>
          <w:bCs/>
        </w:rPr>
        <w:t>eraldi</w:t>
      </w:r>
      <w:proofErr w:type="spellEnd"/>
      <w:r w:rsidR="00CC4DA3" w:rsidRPr="00773EF3">
        <w:rPr>
          <w:rFonts w:asciiTheme="minorHAnsi" w:hAnsiTheme="minorHAnsi" w:cstheme="minorHAnsi"/>
          <w:b/>
          <w:bCs/>
        </w:rPr>
        <w:t xml:space="preserve"> </w:t>
      </w:r>
      <w:proofErr w:type="spellStart"/>
      <w:r w:rsidR="00CC4DA3" w:rsidRPr="00773EF3">
        <w:rPr>
          <w:rFonts w:asciiTheme="minorHAnsi" w:hAnsiTheme="minorHAnsi" w:cstheme="minorHAnsi"/>
          <w:b/>
          <w:bCs/>
        </w:rPr>
        <w:t>kord</w:t>
      </w:r>
      <w:proofErr w:type="spellEnd"/>
      <w:r w:rsidR="00CC4DA3" w:rsidRPr="00773EF3">
        <w:rPr>
          <w:rFonts w:asciiTheme="minorHAnsi" w:hAnsiTheme="minorHAnsi" w:cstheme="minorHAnsi"/>
          <w:b/>
          <w:bCs/>
        </w:rPr>
        <w:t xml:space="preserve"> </w:t>
      </w:r>
      <w:proofErr w:type="spellStart"/>
      <w:r w:rsidR="00CC4DA3" w:rsidRPr="00773EF3">
        <w:rPr>
          <w:rFonts w:asciiTheme="minorHAnsi" w:hAnsiTheme="minorHAnsi" w:cstheme="minorHAnsi"/>
          <w:b/>
          <w:bCs/>
        </w:rPr>
        <w:t>vihmavarjuprojekti</w:t>
      </w:r>
      <w:proofErr w:type="spellEnd"/>
      <w:r w:rsidR="00CC4DA3" w:rsidRPr="00773EF3">
        <w:rPr>
          <w:rFonts w:asciiTheme="minorHAnsi" w:hAnsiTheme="minorHAnsi" w:cstheme="minorHAnsi"/>
          <w:b/>
          <w:bCs/>
        </w:rPr>
        <w:t xml:space="preserve"> </w:t>
      </w:r>
      <w:proofErr w:type="spellStart"/>
      <w:r w:rsidR="00CC4DA3" w:rsidRPr="00773EF3">
        <w:rPr>
          <w:rFonts w:asciiTheme="minorHAnsi" w:hAnsiTheme="minorHAnsi" w:cstheme="minorHAnsi"/>
          <w:b/>
          <w:bCs/>
        </w:rPr>
        <w:t>elluviimiseks</w:t>
      </w:r>
      <w:proofErr w:type="spellEnd"/>
      <w:r w:rsidR="00CC4DA3" w:rsidRPr="00773EF3">
        <w:rPr>
          <w:rFonts w:asciiTheme="minorHAnsi" w:hAnsiTheme="minorHAnsi" w:cstheme="minorHAnsi"/>
          <w:b/>
          <w:bCs/>
        </w:rPr>
        <w:t xml:space="preserve">, </w:t>
      </w:r>
      <w:proofErr w:type="spellStart"/>
      <w:r w:rsidR="00CC4DA3" w:rsidRPr="00773EF3">
        <w:rPr>
          <w:rFonts w:asciiTheme="minorHAnsi" w:hAnsiTheme="minorHAnsi" w:cstheme="minorHAnsi"/>
          <w:b/>
          <w:bCs/>
        </w:rPr>
        <w:t>sh</w:t>
      </w:r>
      <w:proofErr w:type="spellEnd"/>
      <w:r w:rsidR="00CC4DA3" w:rsidRPr="00773EF3">
        <w:rPr>
          <w:rFonts w:asciiTheme="minorHAnsi" w:hAnsiTheme="minorHAnsi" w:cstheme="minorHAnsi"/>
          <w:b/>
          <w:bCs/>
        </w:rPr>
        <w:t xml:space="preserve"> </w:t>
      </w:r>
      <w:proofErr w:type="spellStart"/>
      <w:r w:rsidR="00CC4DA3" w:rsidRPr="00773EF3">
        <w:rPr>
          <w:rFonts w:asciiTheme="minorHAnsi" w:hAnsiTheme="minorHAnsi" w:cstheme="minorHAnsi"/>
          <w:b/>
          <w:bCs/>
        </w:rPr>
        <w:t>miniprojektide</w:t>
      </w:r>
      <w:proofErr w:type="spellEnd"/>
      <w:r w:rsidR="00CC4DA3" w:rsidRPr="00773EF3">
        <w:rPr>
          <w:rFonts w:asciiTheme="minorHAnsi" w:hAnsiTheme="minorHAnsi" w:cstheme="minorHAnsi"/>
          <w:b/>
          <w:bCs/>
        </w:rPr>
        <w:t xml:space="preserve"> </w:t>
      </w:r>
      <w:proofErr w:type="spellStart"/>
      <w:r w:rsidR="00CC4DA3" w:rsidRPr="00773EF3">
        <w:rPr>
          <w:rFonts w:asciiTheme="minorHAnsi" w:hAnsiTheme="minorHAnsi" w:cstheme="minorHAnsi"/>
          <w:b/>
          <w:bCs/>
        </w:rPr>
        <w:t>voorude</w:t>
      </w:r>
      <w:proofErr w:type="spellEnd"/>
      <w:r w:rsidR="00CC4DA3" w:rsidRPr="00773EF3">
        <w:rPr>
          <w:rFonts w:asciiTheme="minorHAnsi" w:hAnsiTheme="minorHAnsi" w:cstheme="minorHAnsi"/>
          <w:b/>
          <w:bCs/>
        </w:rPr>
        <w:t xml:space="preserve"> </w:t>
      </w:r>
      <w:proofErr w:type="spellStart"/>
      <w:r w:rsidR="00CC4DA3" w:rsidRPr="00773EF3">
        <w:rPr>
          <w:rFonts w:asciiTheme="minorHAnsi" w:hAnsiTheme="minorHAnsi" w:cstheme="minorHAnsi"/>
          <w:b/>
          <w:bCs/>
        </w:rPr>
        <w:t>korraldamiseks</w:t>
      </w:r>
      <w:proofErr w:type="spellEnd"/>
      <w:r w:rsidR="00CC4DA3" w:rsidRPr="00773EF3">
        <w:rPr>
          <w:rFonts w:asciiTheme="minorHAnsi" w:hAnsiTheme="minorHAnsi" w:cstheme="minorHAnsi"/>
          <w:b/>
          <w:bCs/>
        </w:rPr>
        <w:t>.</w:t>
      </w:r>
    </w:p>
    <w:p w14:paraId="435AAF60" w14:textId="77777777" w:rsidR="00CC4DA3" w:rsidRPr="00773EF3" w:rsidRDefault="00CC4DA3" w:rsidP="00B26338">
      <w:pPr>
        <w:jc w:val="both"/>
        <w:rPr>
          <w:rFonts w:asciiTheme="minorHAnsi" w:hAnsiTheme="minorHAnsi" w:cstheme="minorHAnsi"/>
          <w:b/>
          <w:bCs/>
        </w:rPr>
      </w:pPr>
    </w:p>
    <w:p w14:paraId="5E4416B3" w14:textId="7BBE35D3" w:rsidR="00CC4DA3" w:rsidRPr="00773EF3" w:rsidRDefault="00CC4DA3" w:rsidP="00B26338">
      <w:pPr>
        <w:jc w:val="both"/>
        <w:rPr>
          <w:rFonts w:asciiTheme="minorHAnsi" w:hAnsiTheme="minorHAnsi" w:cstheme="minorHAnsi"/>
        </w:rPr>
      </w:pPr>
      <w:proofErr w:type="spellStart"/>
      <w:r w:rsidRPr="00773EF3">
        <w:rPr>
          <w:rFonts w:asciiTheme="minorHAnsi" w:hAnsiTheme="minorHAnsi" w:cstheme="minorHAnsi"/>
        </w:rPr>
        <w:lastRenderedPageBreak/>
        <w:t>Taotlusvoore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korraldatakse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üldkoosoleku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poolt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heakskiidetud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rakenduskavadele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Aastatel</w:t>
      </w:r>
      <w:proofErr w:type="spellEnd"/>
      <w:r w:rsidRPr="00773EF3">
        <w:rPr>
          <w:rFonts w:asciiTheme="minorHAnsi" w:hAnsiTheme="minorHAnsi" w:cstheme="minorHAnsi"/>
        </w:rPr>
        <w:t xml:space="preserve"> 2024–2025 on kavas </w:t>
      </w:r>
      <w:proofErr w:type="spellStart"/>
      <w:r w:rsidR="00A1395B" w:rsidRPr="00773EF3">
        <w:rPr>
          <w:rFonts w:asciiTheme="minorHAnsi" w:hAnsiTheme="minorHAnsi" w:cstheme="minorHAnsi"/>
        </w:rPr>
        <w:t>kasutad</w:t>
      </w:r>
      <w:r w:rsidRPr="00773EF3">
        <w:rPr>
          <w:rFonts w:asciiTheme="minorHAnsi" w:hAnsiTheme="minorHAnsi" w:cstheme="minorHAnsi"/>
        </w:rPr>
        <w:t>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kuni</w:t>
      </w:r>
      <w:proofErr w:type="spellEnd"/>
      <w:r w:rsidRPr="00773EF3">
        <w:rPr>
          <w:rFonts w:asciiTheme="minorHAnsi" w:hAnsiTheme="minorHAnsi" w:cstheme="minorHAnsi"/>
        </w:rPr>
        <w:t xml:space="preserve"> 8</w:t>
      </w:r>
      <w:r w:rsidR="007822FC" w:rsidRPr="00773EF3">
        <w:rPr>
          <w:rFonts w:asciiTheme="minorHAnsi" w:hAnsiTheme="minorHAnsi" w:cstheme="minorHAnsi"/>
        </w:rPr>
        <w:t>0</w:t>
      </w:r>
      <w:r w:rsidRPr="00773EF3">
        <w:rPr>
          <w:rFonts w:asciiTheme="minorHAnsi" w:hAnsiTheme="minorHAnsi" w:cstheme="minorHAnsi"/>
        </w:rPr>
        <w:t xml:space="preserve">% </w:t>
      </w:r>
      <w:proofErr w:type="spellStart"/>
      <w:r w:rsidR="007822FC" w:rsidRPr="00773EF3">
        <w:rPr>
          <w:rFonts w:asciiTheme="minorHAnsi" w:hAnsiTheme="minorHAnsi" w:cstheme="minorHAnsi"/>
        </w:rPr>
        <w:t>Meede</w:t>
      </w:r>
      <w:proofErr w:type="spellEnd"/>
      <w:r w:rsidR="007822FC" w:rsidRPr="00773EF3">
        <w:rPr>
          <w:rFonts w:asciiTheme="minorHAnsi" w:hAnsiTheme="minorHAnsi" w:cstheme="minorHAnsi"/>
        </w:rPr>
        <w:t xml:space="preserve"> 1 ja </w:t>
      </w:r>
      <w:proofErr w:type="spellStart"/>
      <w:r w:rsidR="007822FC" w:rsidRPr="00773EF3">
        <w:rPr>
          <w:rFonts w:asciiTheme="minorHAnsi" w:hAnsiTheme="minorHAnsi" w:cstheme="minorHAnsi"/>
        </w:rPr>
        <w:t>Meede</w:t>
      </w:r>
      <w:proofErr w:type="spellEnd"/>
      <w:r w:rsidR="007822FC" w:rsidRPr="00773EF3">
        <w:rPr>
          <w:rFonts w:asciiTheme="minorHAnsi" w:hAnsiTheme="minorHAnsi" w:cstheme="minorHAnsi"/>
        </w:rPr>
        <w:t xml:space="preserve"> 2 </w:t>
      </w:r>
      <w:proofErr w:type="spellStart"/>
      <w:r w:rsidR="00A1395B" w:rsidRPr="00773EF3">
        <w:rPr>
          <w:rFonts w:asciiTheme="minorHAnsi" w:hAnsiTheme="minorHAnsi" w:cstheme="minorHAnsi"/>
        </w:rPr>
        <w:t>projektitoetuse</w:t>
      </w:r>
      <w:proofErr w:type="spellEnd"/>
      <w:r w:rsidR="00A1395B" w:rsidRPr="00773EF3">
        <w:rPr>
          <w:rFonts w:asciiTheme="minorHAnsi" w:hAnsiTheme="minorHAnsi" w:cstheme="minorHAnsi"/>
        </w:rPr>
        <w:t xml:space="preserve"> </w:t>
      </w:r>
      <w:proofErr w:type="spellStart"/>
      <w:r w:rsidRPr="00773EF3">
        <w:rPr>
          <w:rFonts w:asciiTheme="minorHAnsi" w:hAnsiTheme="minorHAnsi" w:cstheme="minorHAnsi"/>
        </w:rPr>
        <w:t>vahenditest</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aastal</w:t>
      </w:r>
      <w:proofErr w:type="spellEnd"/>
      <w:r w:rsidRPr="00773EF3">
        <w:rPr>
          <w:rFonts w:asciiTheme="minorHAnsi" w:hAnsiTheme="minorHAnsi" w:cstheme="minorHAnsi"/>
        </w:rPr>
        <w:t xml:space="preserve"> 2026 </w:t>
      </w:r>
      <w:r w:rsidR="007822FC" w:rsidRPr="00773EF3">
        <w:rPr>
          <w:rFonts w:asciiTheme="minorHAnsi" w:hAnsiTheme="minorHAnsi" w:cstheme="minorHAnsi"/>
        </w:rPr>
        <w:t>20</w:t>
      </w:r>
      <w:r w:rsidRPr="00773EF3">
        <w:rPr>
          <w:rFonts w:asciiTheme="minorHAnsi" w:hAnsiTheme="minorHAnsi" w:cstheme="minorHAnsi"/>
        </w:rPr>
        <w:t xml:space="preserve">%, </w:t>
      </w:r>
      <w:proofErr w:type="spellStart"/>
      <w:r w:rsidRPr="00773EF3">
        <w:rPr>
          <w:rFonts w:asciiTheme="minorHAnsi" w:hAnsiTheme="minorHAnsi" w:cstheme="minorHAnsi"/>
        </w:rPr>
        <w:t>millele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lisanduvad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eelmiste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aastate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jäägid</w:t>
      </w:r>
      <w:proofErr w:type="spellEnd"/>
      <w:r w:rsidRPr="00773EF3">
        <w:rPr>
          <w:rFonts w:asciiTheme="minorHAnsi" w:hAnsiTheme="minorHAnsi" w:cstheme="minorHAnsi"/>
        </w:rPr>
        <w:t>. LEADER-</w:t>
      </w:r>
      <w:proofErr w:type="spellStart"/>
      <w:r w:rsidRPr="00773EF3">
        <w:rPr>
          <w:rFonts w:asciiTheme="minorHAnsi" w:hAnsiTheme="minorHAnsi" w:cstheme="minorHAnsi"/>
        </w:rPr>
        <w:t>koostöö</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vältavad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kuni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perioodi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lõpuni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viisil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kindlustatakse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optimaalne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kasutus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sh</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tegevusrühma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rahastamine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kuna</w:t>
      </w:r>
      <w:proofErr w:type="spellEnd"/>
      <w:r w:rsidRPr="00773EF3">
        <w:rPr>
          <w:rFonts w:asciiTheme="minorHAnsi" w:hAnsiTheme="minorHAnsi" w:cstheme="minorHAnsi"/>
        </w:rPr>
        <w:t xml:space="preserve"> see on </w:t>
      </w:r>
      <w:proofErr w:type="spellStart"/>
      <w:r w:rsidRPr="00773EF3">
        <w:rPr>
          <w:rFonts w:asciiTheme="minorHAnsi" w:hAnsiTheme="minorHAnsi" w:cstheme="minorHAnsi"/>
        </w:rPr>
        <w:t>seotud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väljamaksete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summaga</w:t>
      </w:r>
      <w:proofErr w:type="spellEnd"/>
      <w:r w:rsidRPr="00773EF3">
        <w:rPr>
          <w:rFonts w:asciiTheme="minorHAnsi" w:hAnsiTheme="minorHAnsi" w:cstheme="minorHAnsi"/>
        </w:rPr>
        <w:t>.</w:t>
      </w:r>
    </w:p>
    <w:p w14:paraId="65FF49C7" w14:textId="77777777" w:rsidR="00CC4DA3" w:rsidRPr="00773EF3" w:rsidRDefault="00CC4DA3" w:rsidP="00B26338">
      <w:pPr>
        <w:jc w:val="both"/>
        <w:rPr>
          <w:rFonts w:asciiTheme="minorHAnsi" w:hAnsiTheme="minorHAnsi" w:cstheme="minorHAnsi"/>
        </w:rPr>
      </w:pPr>
    </w:p>
    <w:p w14:paraId="7527B07C" w14:textId="04976F3C" w:rsidR="00CC4DA3" w:rsidRPr="00773EF3" w:rsidRDefault="00CC4DA3" w:rsidP="00B26338">
      <w:pPr>
        <w:jc w:val="both"/>
        <w:rPr>
          <w:rFonts w:asciiTheme="minorHAnsi" w:hAnsiTheme="minorHAnsi" w:cstheme="minorHAnsi"/>
        </w:rPr>
      </w:pPr>
      <w:proofErr w:type="spellStart"/>
      <w:r w:rsidRPr="00773EF3">
        <w:rPr>
          <w:rFonts w:asciiTheme="minorHAnsi" w:hAnsiTheme="minorHAnsi" w:cstheme="minorHAnsi"/>
        </w:rPr>
        <w:t>Taotlusvoorudest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teavitab</w:t>
      </w:r>
      <w:proofErr w:type="spellEnd"/>
      <w:r w:rsidRPr="00773EF3">
        <w:rPr>
          <w:rFonts w:asciiTheme="minorHAnsi" w:hAnsiTheme="minorHAnsi" w:cstheme="minorHAnsi"/>
        </w:rPr>
        <w:t xml:space="preserve"> </w:t>
      </w:r>
      <w:r w:rsidR="004E74AC" w:rsidRPr="00773EF3">
        <w:rPr>
          <w:rFonts w:asciiTheme="minorHAnsi" w:hAnsiTheme="minorHAnsi" w:cstheme="minorHAnsi"/>
        </w:rPr>
        <w:t>KKLM</w:t>
      </w:r>
      <w:r w:rsidRPr="00773EF3">
        <w:rPr>
          <w:rFonts w:asciiTheme="minorHAnsi" w:hAnsiTheme="minorHAnsi" w:cstheme="minorHAnsi"/>
        </w:rPr>
        <w:t xml:space="preserve"> </w:t>
      </w:r>
      <w:proofErr w:type="spellStart"/>
      <w:r w:rsidRPr="00773EF3">
        <w:rPr>
          <w:rFonts w:asciiTheme="minorHAnsi" w:hAnsiTheme="minorHAnsi" w:cstheme="minorHAnsi"/>
        </w:rPr>
        <w:t>avalikkust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vastavalt</w:t>
      </w:r>
      <w:proofErr w:type="spellEnd"/>
      <w:r w:rsidRPr="00773EF3">
        <w:rPr>
          <w:rFonts w:asciiTheme="minorHAnsi" w:hAnsiTheme="minorHAnsi" w:cstheme="minorHAnsi"/>
        </w:rPr>
        <w:t xml:space="preserve"> LEADER </w:t>
      </w:r>
      <w:proofErr w:type="spellStart"/>
      <w:r w:rsidRPr="00773EF3">
        <w:rPr>
          <w:rFonts w:asciiTheme="minorHAnsi" w:hAnsiTheme="minorHAnsi" w:cstheme="minorHAnsi"/>
        </w:rPr>
        <w:t>määrusele</w:t>
      </w:r>
      <w:proofErr w:type="spellEnd"/>
      <w:r w:rsidR="002855B0" w:rsidRPr="00773EF3">
        <w:rPr>
          <w:rFonts w:asciiTheme="minorHAnsi" w:hAnsiTheme="minorHAnsi" w:cstheme="minorHAnsi"/>
        </w:rPr>
        <w:t xml:space="preserve"> ja KKLM </w:t>
      </w:r>
      <w:proofErr w:type="spellStart"/>
      <w:r w:rsidR="000D7AF1" w:rsidRPr="00773EF3">
        <w:rPr>
          <w:rFonts w:asciiTheme="minorHAnsi" w:hAnsiTheme="minorHAnsi" w:cstheme="minorHAnsi"/>
        </w:rPr>
        <w:t>projektitoetuse</w:t>
      </w:r>
      <w:proofErr w:type="spellEnd"/>
      <w:r w:rsidR="000D7AF1" w:rsidRPr="00773EF3">
        <w:rPr>
          <w:rFonts w:asciiTheme="minorHAnsi" w:hAnsiTheme="minorHAnsi" w:cstheme="minorHAnsi"/>
        </w:rPr>
        <w:t xml:space="preserve"> </w:t>
      </w:r>
      <w:proofErr w:type="spellStart"/>
      <w:r w:rsidR="002855B0" w:rsidRPr="00773EF3">
        <w:rPr>
          <w:rFonts w:asciiTheme="minorHAnsi" w:hAnsiTheme="minorHAnsi" w:cstheme="minorHAnsi"/>
        </w:rPr>
        <w:t>taotluste</w:t>
      </w:r>
      <w:proofErr w:type="spellEnd"/>
      <w:r w:rsidR="002855B0" w:rsidRPr="00773EF3">
        <w:rPr>
          <w:rFonts w:asciiTheme="minorHAnsi" w:hAnsiTheme="minorHAnsi" w:cstheme="minorHAnsi"/>
        </w:rPr>
        <w:t xml:space="preserve"> </w:t>
      </w:r>
      <w:proofErr w:type="spellStart"/>
      <w:r w:rsidR="002855B0" w:rsidRPr="00773EF3">
        <w:rPr>
          <w:rFonts w:asciiTheme="minorHAnsi" w:hAnsiTheme="minorHAnsi" w:cstheme="minorHAnsi"/>
        </w:rPr>
        <w:t>menetlemise</w:t>
      </w:r>
      <w:proofErr w:type="spellEnd"/>
      <w:r w:rsidR="002855B0" w:rsidRPr="00773EF3">
        <w:rPr>
          <w:rFonts w:asciiTheme="minorHAnsi" w:hAnsiTheme="minorHAnsi" w:cstheme="minorHAnsi"/>
        </w:rPr>
        <w:t xml:space="preserve"> </w:t>
      </w:r>
      <w:proofErr w:type="spellStart"/>
      <w:r w:rsidR="002855B0" w:rsidRPr="00773EF3">
        <w:rPr>
          <w:rFonts w:asciiTheme="minorHAnsi" w:hAnsiTheme="minorHAnsi" w:cstheme="minorHAnsi"/>
        </w:rPr>
        <w:t>korrale</w:t>
      </w:r>
      <w:proofErr w:type="spellEnd"/>
      <w:r w:rsidR="002855B0" w:rsidRPr="00773EF3">
        <w:rPr>
          <w:rFonts w:asciiTheme="minorHAnsi" w:hAnsiTheme="minorHAnsi" w:cstheme="minorHAnsi"/>
        </w:rPr>
        <w:t xml:space="preserve">. </w:t>
      </w:r>
    </w:p>
    <w:p w14:paraId="6E6F1FE9" w14:textId="77777777" w:rsidR="00CC4DA3" w:rsidRPr="00773EF3" w:rsidRDefault="00CC4DA3" w:rsidP="00B26338">
      <w:pPr>
        <w:jc w:val="both"/>
        <w:rPr>
          <w:rFonts w:asciiTheme="minorHAnsi" w:hAnsiTheme="minorHAnsi" w:cstheme="minorHAnsi"/>
        </w:rPr>
      </w:pPr>
    </w:p>
    <w:p w14:paraId="0EAA6EA0" w14:textId="7E36AE3B" w:rsidR="00CC4DA3" w:rsidRPr="00773EF3" w:rsidRDefault="00CC4DA3" w:rsidP="00B26338">
      <w:pPr>
        <w:jc w:val="both"/>
        <w:rPr>
          <w:rFonts w:asciiTheme="minorHAnsi" w:hAnsiTheme="minorHAnsi" w:cstheme="minorHAnsi"/>
        </w:rPr>
      </w:pPr>
      <w:proofErr w:type="spellStart"/>
      <w:r w:rsidRPr="00773EF3">
        <w:rPr>
          <w:rFonts w:asciiTheme="minorHAnsi" w:hAnsiTheme="minorHAnsi" w:cstheme="minorHAnsi"/>
        </w:rPr>
        <w:t>Taotlemine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toimub</w:t>
      </w:r>
      <w:proofErr w:type="spellEnd"/>
      <w:r w:rsidRPr="00773EF3">
        <w:rPr>
          <w:rFonts w:asciiTheme="minorHAnsi" w:hAnsiTheme="minorHAnsi" w:cstheme="minorHAnsi"/>
        </w:rPr>
        <w:t xml:space="preserve"> e-PRIA </w:t>
      </w:r>
      <w:proofErr w:type="spellStart"/>
      <w:r w:rsidRPr="00773EF3">
        <w:rPr>
          <w:rFonts w:asciiTheme="minorHAnsi" w:hAnsiTheme="minorHAnsi" w:cstheme="minorHAnsi"/>
        </w:rPr>
        <w:t>keskkonnas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sotsiaalteenuste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arendamise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puhul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otse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tegevusrühmale</w:t>
      </w:r>
      <w:proofErr w:type="spellEnd"/>
      <w:r w:rsidRPr="00773EF3">
        <w:rPr>
          <w:rFonts w:asciiTheme="minorHAnsi" w:hAnsiTheme="minorHAnsi" w:cstheme="minorHAnsi"/>
        </w:rPr>
        <w:t>.</w:t>
      </w:r>
    </w:p>
    <w:p w14:paraId="12963130" w14:textId="77777777" w:rsidR="00CC4DA3" w:rsidRPr="00773EF3" w:rsidRDefault="00CC4DA3" w:rsidP="00B26338">
      <w:pPr>
        <w:jc w:val="both"/>
        <w:rPr>
          <w:rFonts w:asciiTheme="minorHAnsi" w:hAnsiTheme="minorHAnsi" w:cstheme="minorHAnsi"/>
        </w:rPr>
      </w:pPr>
    </w:p>
    <w:p w14:paraId="3B62A10E" w14:textId="5B4DFFF2" w:rsidR="00CC4DA3" w:rsidRPr="00773EF3" w:rsidRDefault="00B26338" w:rsidP="00B26338">
      <w:pPr>
        <w:jc w:val="both"/>
        <w:rPr>
          <w:rFonts w:asciiTheme="minorHAnsi" w:hAnsiTheme="minorHAnsi" w:cstheme="minorHAnsi"/>
        </w:rPr>
      </w:pPr>
      <w:r w:rsidRPr="00773EF3">
        <w:rPr>
          <w:rFonts w:asciiTheme="minorHAnsi" w:hAnsiTheme="minorHAnsi" w:cstheme="minorHAnsi"/>
        </w:rPr>
        <w:t>KKLM</w:t>
      </w:r>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meetmetest</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saavad</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toetust</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taotleda</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tegevuspiirkonnas</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või</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selle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hüvanguks</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tegutsevad</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organisatsioonid</w:t>
      </w:r>
      <w:proofErr w:type="spellEnd"/>
      <w:r w:rsidR="00CC4DA3" w:rsidRPr="00773EF3">
        <w:rPr>
          <w:rFonts w:asciiTheme="minorHAnsi" w:hAnsiTheme="minorHAnsi" w:cstheme="minorHAnsi"/>
        </w:rPr>
        <w:t>.</w:t>
      </w:r>
    </w:p>
    <w:p w14:paraId="34857B35" w14:textId="77777777" w:rsidR="00CC4DA3" w:rsidRPr="00773EF3" w:rsidRDefault="00CC4DA3" w:rsidP="00B26338">
      <w:pPr>
        <w:jc w:val="both"/>
        <w:rPr>
          <w:rFonts w:asciiTheme="minorHAnsi" w:hAnsiTheme="minorHAnsi" w:cstheme="minorHAnsi"/>
        </w:rPr>
      </w:pPr>
    </w:p>
    <w:p w14:paraId="51C96103" w14:textId="2D734F77" w:rsidR="00CC4DA3" w:rsidRPr="00773EF3" w:rsidRDefault="00CC4DA3" w:rsidP="00B26338">
      <w:pPr>
        <w:jc w:val="both"/>
        <w:rPr>
          <w:rFonts w:asciiTheme="minorHAnsi" w:hAnsiTheme="minorHAnsi" w:cstheme="minorHAnsi"/>
        </w:rPr>
      </w:pPr>
      <w:proofErr w:type="spellStart"/>
      <w:r w:rsidRPr="00773EF3">
        <w:rPr>
          <w:rFonts w:asciiTheme="minorHAnsi" w:hAnsiTheme="minorHAnsi" w:cstheme="minorHAnsi"/>
        </w:rPr>
        <w:t>Taotlus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sisaldama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informatsiooni</w:t>
      </w:r>
      <w:proofErr w:type="spellEnd"/>
      <w:r w:rsidRPr="00773EF3">
        <w:rPr>
          <w:rFonts w:asciiTheme="minorHAnsi" w:hAnsiTheme="minorHAnsi" w:cstheme="minorHAnsi"/>
        </w:rPr>
        <w:t xml:space="preserve">, mis on </w:t>
      </w:r>
      <w:proofErr w:type="spellStart"/>
      <w:r w:rsidRPr="00773EF3">
        <w:rPr>
          <w:rFonts w:asciiTheme="minorHAnsi" w:hAnsiTheme="minorHAnsi" w:cstheme="minorHAnsi"/>
        </w:rPr>
        <w:t>nõutud</w:t>
      </w:r>
      <w:proofErr w:type="spellEnd"/>
      <w:r w:rsidRPr="00773EF3">
        <w:rPr>
          <w:rFonts w:asciiTheme="minorHAnsi" w:hAnsiTheme="minorHAnsi" w:cstheme="minorHAnsi"/>
        </w:rPr>
        <w:t xml:space="preserve"> LEADER </w:t>
      </w:r>
      <w:proofErr w:type="spellStart"/>
      <w:r w:rsidRPr="00773EF3">
        <w:rPr>
          <w:rFonts w:asciiTheme="minorHAnsi" w:hAnsiTheme="minorHAnsi" w:cstheme="minorHAnsi"/>
        </w:rPr>
        <w:t>määruses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elektroonilise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taotlusvormi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koostab</w:t>
      </w:r>
      <w:proofErr w:type="spellEnd"/>
      <w:r w:rsidRPr="00773EF3">
        <w:rPr>
          <w:rFonts w:asciiTheme="minorHAnsi" w:hAnsiTheme="minorHAnsi" w:cstheme="minorHAnsi"/>
        </w:rPr>
        <w:t xml:space="preserve"> PRIA.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kajastada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informatsioon</w:t>
      </w:r>
      <w:proofErr w:type="spellEnd"/>
      <w:r w:rsidRPr="00773EF3">
        <w:rPr>
          <w:rFonts w:asciiTheme="minorHAnsi" w:hAnsiTheme="minorHAnsi" w:cstheme="minorHAnsi"/>
        </w:rPr>
        <w:t xml:space="preserve">, mis on </w:t>
      </w:r>
      <w:proofErr w:type="spellStart"/>
      <w:r w:rsidRPr="00773EF3">
        <w:rPr>
          <w:rFonts w:asciiTheme="minorHAnsi" w:hAnsiTheme="minorHAnsi" w:cstheme="minorHAnsi"/>
        </w:rPr>
        <w:t>vajalik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tegevusrühmale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Kõnealune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teave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samuti</w:t>
      </w:r>
      <w:proofErr w:type="spellEnd"/>
      <w:r w:rsidRPr="00773EF3">
        <w:rPr>
          <w:rFonts w:asciiTheme="minorHAnsi" w:hAnsiTheme="minorHAnsi" w:cstheme="minorHAnsi"/>
        </w:rPr>
        <w:t xml:space="preserve"> e-PRIA </w:t>
      </w:r>
      <w:proofErr w:type="spellStart"/>
      <w:r w:rsidRPr="00773EF3">
        <w:rPr>
          <w:rFonts w:asciiTheme="minorHAnsi" w:hAnsiTheme="minorHAnsi" w:cstheme="minorHAnsi"/>
        </w:rPr>
        <w:t>vahendusel</w:t>
      </w:r>
      <w:proofErr w:type="spellEnd"/>
      <w:r w:rsidRPr="00773EF3">
        <w:rPr>
          <w:rFonts w:asciiTheme="minorHAnsi" w:hAnsiTheme="minorHAnsi" w:cstheme="minorHAnsi"/>
        </w:rPr>
        <w:t xml:space="preserve">. </w:t>
      </w:r>
    </w:p>
    <w:p w14:paraId="464244B0" w14:textId="77777777" w:rsidR="00CC4DA3" w:rsidRPr="00773EF3" w:rsidRDefault="00CC4DA3" w:rsidP="00CC4DA3">
      <w:pPr>
        <w:rPr>
          <w:rFonts w:asciiTheme="minorHAnsi" w:hAnsiTheme="minorHAnsi" w:cstheme="minorHAnsi"/>
        </w:rPr>
      </w:pPr>
    </w:p>
    <w:p w14:paraId="33099F4A" w14:textId="273FFA19" w:rsidR="00A330EF" w:rsidRPr="00773EF3" w:rsidRDefault="00CC4DA3" w:rsidP="002E7B08">
      <w:pPr>
        <w:pStyle w:val="Caption"/>
        <w:rPr>
          <w:rFonts w:asciiTheme="minorHAnsi" w:hAnsiTheme="minorHAnsi" w:cstheme="minorHAnsi"/>
        </w:rPr>
      </w:pPr>
      <w:bookmarkStart w:id="312" w:name="_Ref125376905"/>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bookmarkEnd w:id="312"/>
      <w:r w:rsidR="008B425A" w:rsidRPr="00773EF3">
        <w:rPr>
          <w:rFonts w:asciiTheme="minorHAnsi" w:hAnsiTheme="minorHAnsi" w:cstheme="minorHAnsi"/>
        </w:rPr>
        <w:t>10</w:t>
      </w:r>
      <w:r w:rsidRPr="00773EF3">
        <w:rPr>
          <w:rFonts w:asciiTheme="minorHAnsi" w:hAnsiTheme="minorHAnsi" w:cstheme="minorHAnsi"/>
        </w:rPr>
        <w:t xml:space="preserve">. </w:t>
      </w:r>
      <w:r w:rsidR="00E9647D" w:rsidRPr="00773EF3">
        <w:rPr>
          <w:rFonts w:asciiTheme="minorHAnsi" w:hAnsiTheme="minorHAnsi" w:cstheme="minorHAnsi"/>
        </w:rPr>
        <w:t xml:space="preserve">LEADER </w:t>
      </w:r>
      <w:proofErr w:type="spellStart"/>
      <w:r w:rsidR="00E64427" w:rsidRPr="00773EF3">
        <w:rPr>
          <w:rFonts w:asciiTheme="minorHAnsi" w:hAnsiTheme="minorHAnsi" w:cstheme="minorHAnsi"/>
        </w:rPr>
        <w:t>Meede</w:t>
      </w:r>
      <w:proofErr w:type="spellEnd"/>
      <w:r w:rsidR="00E64427" w:rsidRPr="00773EF3">
        <w:rPr>
          <w:rFonts w:asciiTheme="minorHAnsi" w:hAnsiTheme="minorHAnsi" w:cstheme="minorHAnsi"/>
        </w:rPr>
        <w:t xml:space="preserve"> 1 ja </w:t>
      </w:r>
      <w:proofErr w:type="spellStart"/>
      <w:r w:rsidR="00E64427" w:rsidRPr="00773EF3">
        <w:rPr>
          <w:rFonts w:asciiTheme="minorHAnsi" w:hAnsiTheme="minorHAnsi" w:cstheme="minorHAnsi"/>
        </w:rPr>
        <w:t>Meede</w:t>
      </w:r>
      <w:proofErr w:type="spellEnd"/>
      <w:r w:rsidR="00E64427" w:rsidRPr="00773EF3">
        <w:rPr>
          <w:rFonts w:asciiTheme="minorHAnsi" w:hAnsiTheme="minorHAnsi" w:cstheme="minorHAnsi"/>
        </w:rPr>
        <w:t xml:space="preserve"> 2</w:t>
      </w:r>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jagunemine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aastate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lõikes</w:t>
      </w:r>
      <w:proofErr w:type="spellEnd"/>
    </w:p>
    <w:tbl>
      <w:tblPr>
        <w:tblW w:w="8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710"/>
        <w:gridCol w:w="1321"/>
        <w:gridCol w:w="1321"/>
        <w:gridCol w:w="1247"/>
        <w:gridCol w:w="1912"/>
      </w:tblGrid>
      <w:tr w:rsidR="00AC5E5C" w:rsidRPr="00773EF3" w14:paraId="3DA3BEC1" w14:textId="77777777" w:rsidTr="00AC5E5C">
        <w:trPr>
          <w:trHeight w:val="252"/>
        </w:trPr>
        <w:tc>
          <w:tcPr>
            <w:tcW w:w="2710" w:type="dxa"/>
          </w:tcPr>
          <w:p w14:paraId="72731644" w14:textId="77777777" w:rsidR="00AC5E5C" w:rsidRPr="00773EF3" w:rsidRDefault="00AC5E5C" w:rsidP="009A1645">
            <w:pPr>
              <w:rPr>
                <w:rFonts w:asciiTheme="minorHAnsi" w:hAnsiTheme="minorHAnsi" w:cstheme="minorHAnsi"/>
                <w:b/>
                <w:bCs/>
                <w:sz w:val="22"/>
                <w:szCs w:val="22"/>
              </w:rPr>
            </w:pPr>
            <w:r w:rsidRPr="00773EF3">
              <w:rPr>
                <w:rFonts w:asciiTheme="minorHAnsi" w:hAnsiTheme="minorHAnsi" w:cstheme="minorHAnsi"/>
                <w:b/>
                <w:bCs/>
                <w:sz w:val="22"/>
                <w:szCs w:val="22"/>
              </w:rPr>
              <w:t>2023</w:t>
            </w:r>
          </w:p>
        </w:tc>
        <w:tc>
          <w:tcPr>
            <w:tcW w:w="1321" w:type="dxa"/>
          </w:tcPr>
          <w:p w14:paraId="442A1EDF" w14:textId="77777777" w:rsidR="00AC5E5C" w:rsidRPr="00773EF3" w:rsidRDefault="00AC5E5C" w:rsidP="009A1645">
            <w:pPr>
              <w:rPr>
                <w:rFonts w:asciiTheme="minorHAnsi" w:hAnsiTheme="minorHAnsi" w:cstheme="minorHAnsi"/>
                <w:b/>
                <w:bCs/>
                <w:sz w:val="22"/>
                <w:szCs w:val="22"/>
              </w:rPr>
            </w:pPr>
            <w:r w:rsidRPr="00773EF3">
              <w:rPr>
                <w:rFonts w:asciiTheme="minorHAnsi" w:hAnsiTheme="minorHAnsi" w:cstheme="minorHAnsi"/>
                <w:b/>
                <w:bCs/>
                <w:sz w:val="22"/>
                <w:szCs w:val="22"/>
              </w:rPr>
              <w:t>2024</w:t>
            </w:r>
          </w:p>
        </w:tc>
        <w:tc>
          <w:tcPr>
            <w:tcW w:w="1321" w:type="dxa"/>
          </w:tcPr>
          <w:p w14:paraId="1EEF27B5" w14:textId="77777777" w:rsidR="00AC5E5C" w:rsidRPr="00773EF3" w:rsidRDefault="00AC5E5C" w:rsidP="009A1645">
            <w:pPr>
              <w:rPr>
                <w:rFonts w:asciiTheme="minorHAnsi" w:hAnsiTheme="minorHAnsi" w:cstheme="minorHAnsi"/>
                <w:b/>
                <w:bCs/>
                <w:sz w:val="22"/>
                <w:szCs w:val="22"/>
              </w:rPr>
            </w:pPr>
            <w:r w:rsidRPr="00773EF3">
              <w:rPr>
                <w:rFonts w:asciiTheme="minorHAnsi" w:hAnsiTheme="minorHAnsi" w:cstheme="minorHAnsi"/>
                <w:b/>
                <w:bCs/>
                <w:sz w:val="22"/>
                <w:szCs w:val="22"/>
              </w:rPr>
              <w:t>2025</w:t>
            </w:r>
          </w:p>
        </w:tc>
        <w:tc>
          <w:tcPr>
            <w:tcW w:w="1247" w:type="dxa"/>
          </w:tcPr>
          <w:p w14:paraId="57D3044C" w14:textId="77777777" w:rsidR="00AC5E5C" w:rsidRPr="00773EF3" w:rsidRDefault="00AC5E5C" w:rsidP="009A1645">
            <w:pPr>
              <w:rPr>
                <w:rFonts w:asciiTheme="minorHAnsi" w:hAnsiTheme="minorHAnsi" w:cstheme="minorHAnsi"/>
                <w:b/>
                <w:bCs/>
                <w:sz w:val="22"/>
                <w:szCs w:val="22"/>
              </w:rPr>
            </w:pPr>
            <w:r w:rsidRPr="00773EF3">
              <w:rPr>
                <w:rFonts w:asciiTheme="minorHAnsi" w:hAnsiTheme="minorHAnsi" w:cstheme="minorHAnsi"/>
                <w:b/>
                <w:bCs/>
                <w:sz w:val="22"/>
                <w:szCs w:val="22"/>
              </w:rPr>
              <w:t>2026</w:t>
            </w:r>
          </w:p>
        </w:tc>
        <w:tc>
          <w:tcPr>
            <w:tcW w:w="1912" w:type="dxa"/>
          </w:tcPr>
          <w:p w14:paraId="5558C4A1" w14:textId="77777777" w:rsidR="00AC5E5C" w:rsidRPr="00773EF3" w:rsidRDefault="00AC5E5C" w:rsidP="009A1645">
            <w:pPr>
              <w:rPr>
                <w:rFonts w:asciiTheme="minorHAnsi" w:hAnsiTheme="minorHAnsi" w:cstheme="minorHAnsi"/>
                <w:b/>
                <w:bCs/>
                <w:sz w:val="22"/>
                <w:szCs w:val="22"/>
              </w:rPr>
            </w:pPr>
            <w:r w:rsidRPr="00773EF3">
              <w:rPr>
                <w:rFonts w:asciiTheme="minorHAnsi" w:hAnsiTheme="minorHAnsi" w:cstheme="minorHAnsi"/>
                <w:b/>
                <w:bCs/>
                <w:sz w:val="22"/>
                <w:szCs w:val="22"/>
              </w:rPr>
              <w:t>2027</w:t>
            </w:r>
          </w:p>
        </w:tc>
      </w:tr>
      <w:tr w:rsidR="00AC5E5C" w:rsidRPr="00773EF3" w14:paraId="5F316CF4" w14:textId="77777777" w:rsidTr="00AC5E5C">
        <w:trPr>
          <w:trHeight w:val="506"/>
        </w:trPr>
        <w:tc>
          <w:tcPr>
            <w:tcW w:w="2710" w:type="dxa"/>
          </w:tcPr>
          <w:p w14:paraId="4DD9D10C" w14:textId="77777777" w:rsidR="00AC5E5C" w:rsidRPr="00773EF3" w:rsidRDefault="00AC5E5C" w:rsidP="009A1645">
            <w:pPr>
              <w:rPr>
                <w:rFonts w:asciiTheme="minorHAnsi" w:hAnsiTheme="minorHAnsi" w:cstheme="minorHAnsi"/>
                <w:sz w:val="22"/>
                <w:szCs w:val="22"/>
              </w:rPr>
            </w:pPr>
            <w:proofErr w:type="spellStart"/>
            <w:r w:rsidRPr="00773EF3">
              <w:rPr>
                <w:rFonts w:asciiTheme="minorHAnsi" w:hAnsiTheme="minorHAnsi" w:cstheme="minorHAnsi"/>
                <w:sz w:val="22"/>
                <w:szCs w:val="22"/>
              </w:rPr>
              <w:t>Üleminekuperiood</w:t>
            </w:r>
            <w:proofErr w:type="spellEnd"/>
          </w:p>
        </w:tc>
        <w:tc>
          <w:tcPr>
            <w:tcW w:w="1321" w:type="dxa"/>
          </w:tcPr>
          <w:p w14:paraId="38359885" w14:textId="7D702409" w:rsidR="00AC5E5C" w:rsidRPr="00773EF3" w:rsidRDefault="00AC5E5C" w:rsidP="009A1645">
            <w:pPr>
              <w:rPr>
                <w:rFonts w:asciiTheme="minorHAnsi" w:hAnsiTheme="minorHAnsi" w:cstheme="minorHAnsi"/>
                <w:sz w:val="22"/>
                <w:szCs w:val="22"/>
              </w:rPr>
            </w:pPr>
            <w:r w:rsidRPr="00773EF3">
              <w:rPr>
                <w:rFonts w:asciiTheme="minorHAnsi" w:hAnsiTheme="minorHAnsi" w:cstheme="minorHAnsi"/>
                <w:sz w:val="22"/>
                <w:szCs w:val="22"/>
              </w:rPr>
              <w:t>40%</w:t>
            </w:r>
          </w:p>
        </w:tc>
        <w:tc>
          <w:tcPr>
            <w:tcW w:w="1321" w:type="dxa"/>
          </w:tcPr>
          <w:p w14:paraId="7B28F404" w14:textId="22CEB8CA" w:rsidR="00AC5E5C" w:rsidRPr="00773EF3" w:rsidRDefault="00AC5E5C" w:rsidP="009A1645">
            <w:pPr>
              <w:rPr>
                <w:rFonts w:asciiTheme="minorHAnsi" w:hAnsiTheme="minorHAnsi" w:cstheme="minorHAnsi"/>
                <w:sz w:val="22"/>
                <w:szCs w:val="22"/>
              </w:rPr>
            </w:pPr>
            <w:r w:rsidRPr="00773EF3">
              <w:rPr>
                <w:rFonts w:asciiTheme="minorHAnsi" w:hAnsiTheme="minorHAnsi" w:cstheme="minorHAnsi"/>
                <w:sz w:val="22"/>
                <w:szCs w:val="22"/>
              </w:rPr>
              <w:t>40%</w:t>
            </w:r>
          </w:p>
        </w:tc>
        <w:tc>
          <w:tcPr>
            <w:tcW w:w="1247" w:type="dxa"/>
          </w:tcPr>
          <w:p w14:paraId="6D262527" w14:textId="46B07383" w:rsidR="00AC5E5C" w:rsidRPr="00773EF3" w:rsidRDefault="00AC5E5C" w:rsidP="009A1645">
            <w:pPr>
              <w:rPr>
                <w:rFonts w:asciiTheme="minorHAnsi" w:hAnsiTheme="minorHAnsi" w:cstheme="minorHAnsi"/>
                <w:sz w:val="22"/>
                <w:szCs w:val="22"/>
              </w:rPr>
            </w:pPr>
            <w:r w:rsidRPr="00773EF3">
              <w:rPr>
                <w:rFonts w:asciiTheme="minorHAnsi" w:hAnsiTheme="minorHAnsi" w:cstheme="minorHAnsi"/>
                <w:sz w:val="22"/>
                <w:szCs w:val="22"/>
              </w:rPr>
              <w:t>20%</w:t>
            </w:r>
          </w:p>
        </w:tc>
        <w:tc>
          <w:tcPr>
            <w:tcW w:w="1912" w:type="dxa"/>
          </w:tcPr>
          <w:p w14:paraId="6B6C31FE" w14:textId="483F503B" w:rsidR="00AC5E5C" w:rsidRPr="00773EF3" w:rsidRDefault="00AC5E5C" w:rsidP="009A1645">
            <w:pPr>
              <w:rPr>
                <w:rFonts w:asciiTheme="minorHAnsi" w:hAnsiTheme="minorHAnsi" w:cstheme="minorHAnsi"/>
                <w:sz w:val="22"/>
                <w:szCs w:val="22"/>
              </w:rPr>
            </w:pPr>
            <w:proofErr w:type="spellStart"/>
            <w:r w:rsidRPr="00773EF3">
              <w:rPr>
                <w:rFonts w:asciiTheme="minorHAnsi" w:hAnsiTheme="minorHAnsi" w:cstheme="minorHAnsi"/>
                <w:sz w:val="22"/>
                <w:szCs w:val="22"/>
              </w:rPr>
              <w:t>Kasutamata</w:t>
            </w:r>
            <w:proofErr w:type="spellEnd"/>
            <w:r w:rsidRPr="00773EF3">
              <w:rPr>
                <w:rFonts w:asciiTheme="minorHAnsi" w:hAnsiTheme="minorHAnsi" w:cstheme="minorHAnsi"/>
                <w:sz w:val="22"/>
                <w:szCs w:val="22"/>
              </w:rPr>
              <w:t xml:space="preserve"> </w:t>
            </w:r>
            <w:proofErr w:type="spellStart"/>
            <w:r w:rsidRPr="00773EF3">
              <w:rPr>
                <w:rFonts w:asciiTheme="minorHAnsi" w:hAnsiTheme="minorHAnsi" w:cstheme="minorHAnsi"/>
                <w:sz w:val="22"/>
                <w:szCs w:val="22"/>
              </w:rPr>
              <w:t>osa</w:t>
            </w:r>
            <w:proofErr w:type="spellEnd"/>
          </w:p>
        </w:tc>
      </w:tr>
    </w:tbl>
    <w:p w14:paraId="7E3654BB" w14:textId="12C70672" w:rsidR="00A330EF" w:rsidRPr="00773EF3" w:rsidRDefault="007822FC" w:rsidP="00F7657D">
      <w:pPr>
        <w:rPr>
          <w:rFonts w:asciiTheme="minorHAnsi" w:hAnsiTheme="minorHAnsi" w:cstheme="minorHAnsi"/>
          <w:b/>
          <w:bCs/>
        </w:rPr>
      </w:pPr>
      <w:r w:rsidRPr="00773EF3">
        <w:rPr>
          <w:rFonts w:asciiTheme="minorHAnsi" w:hAnsiTheme="minorHAnsi" w:cstheme="minorHAnsi"/>
        </w:rPr>
        <w:t>*</w:t>
      </w:r>
      <w:proofErr w:type="spellStart"/>
      <w:r w:rsidRPr="00773EF3">
        <w:rPr>
          <w:rFonts w:asciiTheme="minorHAnsi" w:hAnsiTheme="minorHAnsi" w:cstheme="minorHAnsi"/>
        </w:rPr>
        <w:t>Meede</w:t>
      </w:r>
      <w:proofErr w:type="spellEnd"/>
      <w:r w:rsidRPr="00773EF3">
        <w:rPr>
          <w:rFonts w:asciiTheme="minorHAnsi" w:hAnsiTheme="minorHAnsi" w:cstheme="minorHAnsi"/>
        </w:rPr>
        <w:t xml:space="preserve"> 3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w:t>
      </w:r>
      <w:r w:rsidR="00F0205B" w:rsidRPr="00773EF3">
        <w:rPr>
          <w:rFonts w:asciiTheme="minorHAnsi" w:hAnsiTheme="minorHAnsi" w:cstheme="minorHAnsi"/>
        </w:rPr>
        <w:t>r</w:t>
      </w:r>
      <w:r w:rsidRPr="00773EF3">
        <w:rPr>
          <w:rFonts w:asciiTheme="minorHAnsi" w:hAnsiTheme="minorHAnsi" w:cstheme="minorHAnsi"/>
        </w:rPr>
        <w:t>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kasutamine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aastate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lõikes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sõltub</w:t>
      </w:r>
      <w:proofErr w:type="spellEnd"/>
      <w:r w:rsidRPr="00773EF3">
        <w:rPr>
          <w:rFonts w:asciiTheme="minorHAnsi" w:hAnsiTheme="minorHAnsi" w:cstheme="minorHAnsi"/>
        </w:rPr>
        <w:t xml:space="preserve"> KKLM </w:t>
      </w:r>
      <w:proofErr w:type="spellStart"/>
      <w:r w:rsidRPr="00773EF3">
        <w:rPr>
          <w:rFonts w:asciiTheme="minorHAnsi" w:hAnsiTheme="minorHAnsi" w:cstheme="minorHAnsi"/>
        </w:rPr>
        <w:t>üldkoosoleku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poolt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heaks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kiidetud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koostööprojektidest</w:t>
      </w:r>
      <w:proofErr w:type="spellEnd"/>
      <w:r w:rsidRPr="00773EF3">
        <w:rPr>
          <w:rFonts w:asciiTheme="minorHAnsi" w:hAnsiTheme="minorHAnsi" w:cstheme="minorHAnsi"/>
        </w:rPr>
        <w:t xml:space="preserve">. </w:t>
      </w:r>
    </w:p>
    <w:p w14:paraId="0AE93331" w14:textId="618D20F5" w:rsidR="007C78FF" w:rsidRPr="00773EF3" w:rsidRDefault="007C78FF" w:rsidP="002C4F6F">
      <w:pPr>
        <w:pStyle w:val="Heading3"/>
        <w:numPr>
          <w:ilvl w:val="2"/>
          <w:numId w:val="39"/>
        </w:numPr>
        <w:rPr>
          <w:rFonts w:asciiTheme="minorHAnsi" w:hAnsiTheme="minorHAnsi" w:cstheme="minorHAnsi"/>
          <w:color w:val="C0504D" w:themeColor="accent2"/>
        </w:rPr>
      </w:pPr>
      <w:bookmarkStart w:id="313" w:name="_Toc136438877"/>
      <w:proofErr w:type="spellStart"/>
      <w:r w:rsidRPr="00773EF3">
        <w:rPr>
          <w:rFonts w:asciiTheme="minorHAnsi" w:hAnsiTheme="minorHAnsi" w:cstheme="minorHAnsi"/>
          <w:color w:val="C0504D" w:themeColor="accent2"/>
        </w:rPr>
        <w:t>Taotlus</w:t>
      </w:r>
      <w:r w:rsidR="005F5C05" w:rsidRPr="00773EF3">
        <w:rPr>
          <w:rFonts w:asciiTheme="minorHAnsi" w:hAnsiTheme="minorHAnsi" w:cstheme="minorHAnsi"/>
          <w:color w:val="C0504D" w:themeColor="accent2"/>
        </w:rPr>
        <w:t>te</w:t>
      </w:r>
      <w:proofErr w:type="spellEnd"/>
      <w:r w:rsidR="005F5C05" w:rsidRPr="00773EF3">
        <w:rPr>
          <w:rFonts w:asciiTheme="minorHAnsi" w:hAnsiTheme="minorHAnsi" w:cstheme="minorHAnsi"/>
          <w:color w:val="C0504D" w:themeColor="accent2"/>
        </w:rPr>
        <w:t xml:space="preserve"> </w:t>
      </w:r>
      <w:commentRangeStart w:id="314"/>
      <w:proofErr w:type="spellStart"/>
      <w:r w:rsidR="005F5C05" w:rsidRPr="00773EF3">
        <w:rPr>
          <w:rFonts w:asciiTheme="minorHAnsi" w:hAnsiTheme="minorHAnsi" w:cstheme="minorHAnsi"/>
          <w:color w:val="C0504D" w:themeColor="accent2"/>
        </w:rPr>
        <w:t>hindamine</w:t>
      </w:r>
      <w:bookmarkEnd w:id="313"/>
      <w:commentRangeEnd w:id="314"/>
      <w:proofErr w:type="spellEnd"/>
      <w:r w:rsidR="002C4F6F">
        <w:rPr>
          <w:rStyle w:val="CommentReference"/>
          <w:rFonts w:eastAsia="Times New Roman" w:cs="Times New Roman"/>
          <w:b w:val="0"/>
          <w:bCs w:val="0"/>
        </w:rPr>
        <w:commentReference w:id="314"/>
      </w:r>
    </w:p>
    <w:p w14:paraId="78B25542" w14:textId="1B71C9ED" w:rsidR="005C08F1" w:rsidRPr="005C08F1" w:rsidRDefault="005C08F1" w:rsidP="005C08F1">
      <w:pPr>
        <w:pStyle w:val="Heading4"/>
        <w:numPr>
          <w:ilvl w:val="3"/>
          <w:numId w:val="39"/>
        </w:numPr>
        <w:rPr>
          <w:ins w:id="315" w:author="Liis Moor" w:date="2024-04-18T16:08:00Z"/>
          <w:color w:val="C0504D" w:themeColor="accent2"/>
          <w:sz w:val="24"/>
          <w:szCs w:val="24"/>
        </w:rPr>
      </w:pPr>
      <w:ins w:id="316" w:author="Liis Moor" w:date="2024-04-18T16:08:00Z">
        <w:r w:rsidRPr="005C08F1">
          <w:rPr>
            <w:color w:val="C0504D" w:themeColor="accent2"/>
            <w:sz w:val="24"/>
            <w:szCs w:val="24"/>
          </w:rPr>
          <w:t xml:space="preserve">LEADER </w:t>
        </w:r>
        <w:proofErr w:type="spellStart"/>
        <w:r w:rsidRPr="005C08F1">
          <w:rPr>
            <w:color w:val="C0504D" w:themeColor="accent2"/>
            <w:sz w:val="24"/>
            <w:szCs w:val="24"/>
          </w:rPr>
          <w:t>projektitoetuse</w:t>
        </w:r>
        <w:proofErr w:type="spellEnd"/>
        <w:r w:rsidRPr="005C08F1">
          <w:rPr>
            <w:color w:val="C0504D" w:themeColor="accent2"/>
            <w:sz w:val="24"/>
            <w:szCs w:val="24"/>
          </w:rPr>
          <w:t xml:space="preserve"> </w:t>
        </w:r>
        <w:proofErr w:type="spellStart"/>
        <w:r w:rsidRPr="005C08F1">
          <w:rPr>
            <w:color w:val="C0504D" w:themeColor="accent2"/>
            <w:sz w:val="24"/>
            <w:szCs w:val="24"/>
          </w:rPr>
          <w:t>taotluste</w:t>
        </w:r>
        <w:proofErr w:type="spellEnd"/>
        <w:r w:rsidRPr="005C08F1">
          <w:rPr>
            <w:color w:val="C0504D" w:themeColor="accent2"/>
            <w:sz w:val="24"/>
            <w:szCs w:val="24"/>
          </w:rPr>
          <w:t xml:space="preserve"> </w:t>
        </w:r>
        <w:proofErr w:type="spellStart"/>
        <w:r w:rsidRPr="005C08F1">
          <w:rPr>
            <w:color w:val="C0504D" w:themeColor="accent2"/>
            <w:sz w:val="24"/>
            <w:szCs w:val="24"/>
          </w:rPr>
          <w:t>hindamine</w:t>
        </w:r>
        <w:proofErr w:type="spellEnd"/>
      </w:ins>
    </w:p>
    <w:p w14:paraId="1AF02854" w14:textId="5CC94AD3" w:rsidR="00CC4DA3" w:rsidRPr="00773EF3" w:rsidRDefault="00855757" w:rsidP="00855757">
      <w:pPr>
        <w:pStyle w:val="NormalWeb"/>
        <w:rPr>
          <w:rFonts w:asciiTheme="minorHAnsi" w:hAnsiTheme="minorHAnsi" w:cstheme="minorHAnsi"/>
        </w:rPr>
      </w:pPr>
      <w:r w:rsidRPr="00773EF3">
        <w:rPr>
          <w:rFonts w:asciiTheme="minorHAnsi" w:hAnsiTheme="minorHAnsi" w:cstheme="minorHAnsi"/>
        </w:rPr>
        <w:t>KKLM</w:t>
      </w:r>
      <w:r w:rsidR="007772B4" w:rsidRPr="00773EF3">
        <w:rPr>
          <w:rFonts w:asciiTheme="minorHAnsi" w:hAnsiTheme="minorHAnsi" w:cstheme="minorHAnsi"/>
          <w:lang w:val="et-EE"/>
        </w:rPr>
        <w:t>-</w:t>
      </w:r>
      <w:proofErr w:type="spellStart"/>
      <w:r w:rsidRPr="00773EF3">
        <w:rPr>
          <w:rFonts w:asciiTheme="minorHAnsi" w:hAnsiTheme="minorHAnsi" w:cstheme="minorHAnsi"/>
        </w:rPr>
        <w:t>ile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esitatavate</w:t>
      </w:r>
      <w:proofErr w:type="spellEnd"/>
      <w:r w:rsidRPr="00773EF3">
        <w:rPr>
          <w:rFonts w:asciiTheme="minorHAnsi" w:hAnsiTheme="minorHAnsi" w:cstheme="minorHAnsi"/>
        </w:rPr>
        <w:t xml:space="preserve"> </w:t>
      </w:r>
      <w:ins w:id="317" w:author="Liis Moor" w:date="2024-04-18T15:54:00Z">
        <w:r w:rsidR="002C4F6F">
          <w:rPr>
            <w:rFonts w:asciiTheme="minorHAnsi" w:hAnsiTheme="minorHAnsi" w:cstheme="minorHAnsi"/>
          </w:rPr>
          <w:t xml:space="preserve">LEADER </w:t>
        </w:r>
      </w:ins>
      <w:proofErr w:type="spellStart"/>
      <w:ins w:id="318" w:author="Liis Moor" w:date="2024-04-18T16:12:00Z">
        <w:r w:rsidR="005C08F1">
          <w:rPr>
            <w:rFonts w:asciiTheme="minorHAnsi" w:hAnsiTheme="minorHAnsi" w:cstheme="minorHAnsi"/>
          </w:rPr>
          <w:t>meetmete</w:t>
        </w:r>
        <w:proofErr w:type="spellEnd"/>
        <w:r w:rsidR="005C08F1">
          <w:rPr>
            <w:rFonts w:asciiTheme="minorHAnsi" w:hAnsiTheme="minorHAnsi" w:cstheme="minorHAnsi"/>
          </w:rPr>
          <w:t xml:space="preserve"> “</w:t>
        </w:r>
        <w:proofErr w:type="spellStart"/>
        <w:r w:rsidR="005C08F1">
          <w:rPr>
            <w:rFonts w:asciiTheme="minorHAnsi" w:hAnsiTheme="minorHAnsi" w:cstheme="minorHAnsi"/>
          </w:rPr>
          <w:t>Ettevõtluse</w:t>
        </w:r>
        <w:proofErr w:type="spellEnd"/>
        <w:r w:rsidR="005C08F1">
          <w:rPr>
            <w:rFonts w:asciiTheme="minorHAnsi" w:hAnsiTheme="minorHAnsi" w:cstheme="minorHAnsi"/>
          </w:rPr>
          <w:t xml:space="preserve"> </w:t>
        </w:r>
        <w:proofErr w:type="spellStart"/>
        <w:r w:rsidR="005C08F1">
          <w:rPr>
            <w:rFonts w:asciiTheme="minorHAnsi" w:hAnsiTheme="minorHAnsi" w:cstheme="minorHAnsi"/>
          </w:rPr>
          <w:t>arendamine</w:t>
        </w:r>
        <w:proofErr w:type="spellEnd"/>
        <w:r w:rsidR="005C08F1">
          <w:rPr>
            <w:rFonts w:asciiTheme="minorHAnsi" w:hAnsiTheme="minorHAnsi" w:cstheme="minorHAnsi"/>
          </w:rPr>
          <w:t>” ja “</w:t>
        </w:r>
        <w:proofErr w:type="spellStart"/>
        <w:r w:rsidR="005C08F1">
          <w:rPr>
            <w:rFonts w:asciiTheme="minorHAnsi" w:hAnsiTheme="minorHAnsi" w:cstheme="minorHAnsi"/>
          </w:rPr>
          <w:t>Elukeskkonna</w:t>
        </w:r>
        <w:proofErr w:type="spellEnd"/>
        <w:r w:rsidR="005C08F1">
          <w:rPr>
            <w:rFonts w:asciiTheme="minorHAnsi" w:hAnsiTheme="minorHAnsi" w:cstheme="minorHAnsi"/>
          </w:rPr>
          <w:t xml:space="preserve"> </w:t>
        </w:r>
        <w:proofErr w:type="spellStart"/>
        <w:r w:rsidR="005C08F1">
          <w:rPr>
            <w:rFonts w:asciiTheme="minorHAnsi" w:hAnsiTheme="minorHAnsi" w:cstheme="minorHAnsi"/>
          </w:rPr>
          <w:t>arendamine</w:t>
        </w:r>
        <w:proofErr w:type="spellEnd"/>
        <w:r w:rsidR="005C08F1">
          <w:rPr>
            <w:rFonts w:asciiTheme="minorHAnsi" w:hAnsiTheme="minorHAnsi" w:cstheme="minorHAnsi"/>
          </w:rPr>
          <w:t xml:space="preserve">” </w:t>
        </w:r>
      </w:ins>
      <w:proofErr w:type="spellStart"/>
      <w:ins w:id="319" w:author="Liis Moor" w:date="2024-04-18T15:54:00Z">
        <w:r w:rsidR="002C4F6F">
          <w:rPr>
            <w:rFonts w:asciiTheme="minorHAnsi" w:hAnsiTheme="minorHAnsi" w:cstheme="minorHAnsi"/>
          </w:rPr>
          <w:t>projektitoetuse</w:t>
        </w:r>
        <w:proofErr w:type="spellEnd"/>
        <w:r w:rsidR="002C4F6F">
          <w:rPr>
            <w:rFonts w:asciiTheme="minorHAnsi" w:hAnsiTheme="minorHAnsi" w:cstheme="minorHAnsi"/>
          </w:rPr>
          <w:t xml:space="preserve"> </w:t>
        </w:r>
      </w:ins>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toimub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üldjuhul</w:t>
      </w:r>
      <w:proofErr w:type="spellEnd"/>
      <w:r w:rsidRPr="00773EF3">
        <w:rPr>
          <w:rFonts w:asciiTheme="minorHAnsi" w:hAnsiTheme="minorHAnsi" w:cstheme="minorHAnsi"/>
        </w:rPr>
        <w:t xml:space="preserve"> </w:t>
      </w:r>
      <w:r w:rsidR="001B2686" w:rsidRPr="00773EF3">
        <w:rPr>
          <w:rFonts w:asciiTheme="minorHAnsi" w:hAnsiTheme="minorHAnsi" w:cstheme="minorHAnsi"/>
          <w:lang w:val="et-EE"/>
        </w:rPr>
        <w:t>6</w:t>
      </w:r>
      <w:r w:rsidRPr="00773EF3">
        <w:rPr>
          <w:rFonts w:asciiTheme="minorHAnsi" w:hAnsiTheme="minorHAnsi" w:cstheme="minorHAnsi"/>
        </w:rPr>
        <w:t>-</w:t>
      </w:r>
      <w:proofErr w:type="spellStart"/>
      <w:r w:rsidRPr="00773EF3">
        <w:rPr>
          <w:rFonts w:asciiTheme="minorHAnsi" w:hAnsiTheme="minorHAnsi" w:cstheme="minorHAnsi"/>
        </w:rPr>
        <w:t>astmelise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protsessina</w:t>
      </w:r>
      <w:proofErr w:type="spellEnd"/>
      <w:r w:rsidRPr="00773EF3">
        <w:rPr>
          <w:rFonts w:asciiTheme="minorHAnsi" w:hAnsiTheme="minorHAnsi" w:cstheme="minorHAnsi"/>
        </w:rPr>
        <w:t xml:space="preserve">: </w:t>
      </w:r>
    </w:p>
    <w:p w14:paraId="6CC3725B" w14:textId="2157FCE7" w:rsidR="00855757" w:rsidRPr="00773EF3" w:rsidRDefault="00855757" w:rsidP="002C4F6F">
      <w:pPr>
        <w:pStyle w:val="ListParagraph"/>
        <w:numPr>
          <w:ilvl w:val="0"/>
          <w:numId w:val="21"/>
        </w:numPr>
        <w:rPr>
          <w:rFonts w:asciiTheme="minorHAnsi" w:hAnsiTheme="minorHAnsi" w:cstheme="minorHAnsi"/>
        </w:rPr>
      </w:pPr>
      <w:proofErr w:type="spellStart"/>
      <w:r w:rsidRPr="00773EF3">
        <w:rPr>
          <w:rFonts w:asciiTheme="minorHAnsi" w:hAnsiTheme="minorHAnsi" w:cstheme="minorHAnsi"/>
          <w:b/>
          <w:bCs/>
        </w:rPr>
        <w:t>Eelnõustamine</w:t>
      </w:r>
      <w:proofErr w:type="spellEnd"/>
      <w:r w:rsidRPr="00773EF3">
        <w:rPr>
          <w:rFonts w:asciiTheme="minorHAnsi" w:hAnsiTheme="minorHAnsi" w:cstheme="minorHAnsi"/>
          <w:b/>
          <w:bCs/>
        </w:rPr>
        <w:t xml:space="preserve"> KKLM</w:t>
      </w:r>
      <w:r w:rsidR="007772B4" w:rsidRPr="00773EF3">
        <w:rPr>
          <w:rFonts w:asciiTheme="minorHAnsi" w:hAnsiTheme="minorHAnsi" w:cstheme="minorHAnsi"/>
          <w:b/>
          <w:bCs/>
          <w:lang w:val="et-EE"/>
        </w:rPr>
        <w:t>-</w:t>
      </w:r>
      <w:proofErr w:type="spellStart"/>
      <w:r w:rsidRPr="00773EF3">
        <w:rPr>
          <w:rFonts w:asciiTheme="minorHAnsi" w:hAnsiTheme="minorHAnsi" w:cstheme="minorHAnsi"/>
          <w:b/>
          <w:bCs/>
        </w:rPr>
        <w:t>i</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töötajate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poolt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soovituslik</w:t>
      </w:r>
      <w:proofErr w:type="spellEnd"/>
      <w:r w:rsidRPr="00773EF3">
        <w:rPr>
          <w:rFonts w:asciiTheme="minorHAnsi" w:hAnsiTheme="minorHAnsi" w:cstheme="minorHAnsi"/>
        </w:rPr>
        <w:t>)</w:t>
      </w:r>
      <w:r w:rsidRPr="00773EF3">
        <w:rPr>
          <w:rFonts w:asciiTheme="minorHAnsi" w:hAnsiTheme="minorHAnsi" w:cstheme="minorHAnsi"/>
        </w:rPr>
        <w:br/>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esitamisele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eelneb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taotlejate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eelnõustamine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mille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raames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annab</w:t>
      </w:r>
      <w:proofErr w:type="spellEnd"/>
      <w:r w:rsidRPr="00773EF3">
        <w:rPr>
          <w:rFonts w:asciiTheme="minorHAnsi" w:hAnsiTheme="minorHAnsi" w:cstheme="minorHAnsi"/>
        </w:rPr>
        <w:t xml:space="preserve"> KKLM</w:t>
      </w:r>
      <w:r w:rsidR="007772B4" w:rsidRPr="00773EF3">
        <w:rPr>
          <w:rFonts w:asciiTheme="minorHAnsi" w:hAnsiTheme="minorHAnsi" w:cstheme="minorHAnsi"/>
          <w:lang w:val="et-EE"/>
        </w:rPr>
        <w:t>-</w:t>
      </w:r>
      <w:proofErr w:type="spellStart"/>
      <w:r w:rsidRPr="00773EF3">
        <w:rPr>
          <w:rFonts w:asciiTheme="minorHAnsi" w:hAnsiTheme="minorHAnsi" w:cstheme="minorHAnsi"/>
        </w:rPr>
        <w: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tegevmeeskond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infot</w:t>
      </w:r>
      <w:proofErr w:type="spellEnd"/>
      <w:r w:rsidRPr="00773EF3">
        <w:rPr>
          <w:rFonts w:asciiTheme="minorHAnsi" w:hAnsiTheme="minorHAnsi" w:cstheme="minorHAnsi"/>
        </w:rPr>
        <w:t xml:space="preserve"> KKLM</w:t>
      </w:r>
      <w:r w:rsidR="007772B4" w:rsidRPr="00773EF3">
        <w:rPr>
          <w:rFonts w:asciiTheme="minorHAnsi" w:hAnsiTheme="minorHAnsi" w:cstheme="minorHAnsi"/>
          <w:lang w:val="et-EE"/>
        </w:rPr>
        <w:t>-</w:t>
      </w:r>
      <w:proofErr w:type="spellStart"/>
      <w:r w:rsidRPr="00773EF3">
        <w:rPr>
          <w:rFonts w:asciiTheme="minorHAnsi" w:hAnsiTheme="minorHAnsi" w:cstheme="minorHAnsi"/>
        </w:rPr>
        <w: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tingimuste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jms</w:t>
      </w:r>
      <w:proofErr w:type="spellEnd"/>
      <w:r w:rsidR="007772B4" w:rsidRPr="00773EF3">
        <w:rPr>
          <w:rFonts w:asciiTheme="minorHAnsi" w:hAnsiTheme="minorHAnsi" w:cstheme="minorHAnsi"/>
          <w:lang w:val="et-EE"/>
        </w:rPr>
        <w:t>.</w:t>
      </w:r>
      <w:r w:rsidRPr="00773EF3">
        <w:rPr>
          <w:rFonts w:asciiTheme="minorHAnsi" w:hAnsiTheme="minorHAnsi" w:cstheme="minorHAnsi"/>
        </w:rPr>
        <w:t xml:space="preserve"> </w:t>
      </w:r>
      <w:proofErr w:type="spellStart"/>
      <w:r w:rsidRPr="00773EF3">
        <w:rPr>
          <w:rFonts w:asciiTheme="minorHAnsi" w:hAnsiTheme="minorHAnsi" w:cstheme="minorHAnsi"/>
        </w:rPr>
        <w:t>kohta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vajaduse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korral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nõustatakse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taotlejat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projektiidee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osas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Eelnõustamine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taotlejatele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soovituslik</w:t>
      </w:r>
      <w:proofErr w:type="spellEnd"/>
      <w:r w:rsidRPr="00773EF3">
        <w:rPr>
          <w:rFonts w:asciiTheme="minorHAnsi" w:hAnsiTheme="minorHAnsi" w:cstheme="minorHAnsi"/>
        </w:rPr>
        <w:t xml:space="preserve">. </w:t>
      </w:r>
    </w:p>
    <w:p w14:paraId="50ED0F30" w14:textId="77777777" w:rsidR="00221348" w:rsidRPr="00773EF3" w:rsidRDefault="00221348" w:rsidP="00221348">
      <w:pPr>
        <w:pStyle w:val="ListParagraph"/>
        <w:rPr>
          <w:rFonts w:asciiTheme="minorHAnsi" w:hAnsiTheme="minorHAnsi" w:cstheme="minorHAnsi"/>
        </w:rPr>
      </w:pPr>
    </w:p>
    <w:p w14:paraId="65AFD441" w14:textId="4C2C7090" w:rsidR="00221348" w:rsidRPr="00773EF3" w:rsidRDefault="00855757" w:rsidP="002C4F6F">
      <w:pPr>
        <w:pStyle w:val="ListParagraph"/>
        <w:numPr>
          <w:ilvl w:val="0"/>
          <w:numId w:val="21"/>
        </w:numPr>
        <w:rPr>
          <w:rFonts w:asciiTheme="minorHAnsi" w:hAnsiTheme="minorHAnsi" w:cstheme="minorHAnsi"/>
        </w:rPr>
      </w:pPr>
      <w:proofErr w:type="spellStart"/>
      <w:r w:rsidRPr="00773EF3">
        <w:rPr>
          <w:rFonts w:asciiTheme="minorHAnsi" w:hAnsiTheme="minorHAnsi" w:cstheme="minorHAnsi"/>
          <w:b/>
          <w:bCs/>
        </w:rPr>
        <w:t>Taotluste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tehniline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kontroll</w:t>
      </w:r>
      <w:proofErr w:type="spellEnd"/>
      <w:r w:rsidRPr="00773EF3">
        <w:rPr>
          <w:rFonts w:asciiTheme="minorHAnsi" w:hAnsiTheme="minorHAnsi" w:cstheme="minorHAnsi"/>
          <w:b/>
          <w:bCs/>
        </w:rPr>
        <w:t xml:space="preserve"> KKLM</w:t>
      </w:r>
      <w:r w:rsidR="007772B4" w:rsidRPr="00773EF3">
        <w:rPr>
          <w:rFonts w:asciiTheme="minorHAnsi" w:hAnsiTheme="minorHAnsi" w:cstheme="minorHAnsi"/>
          <w:b/>
          <w:bCs/>
          <w:lang w:val="et-EE"/>
        </w:rPr>
        <w:t>-</w:t>
      </w:r>
      <w:proofErr w:type="spellStart"/>
      <w:r w:rsidRPr="00773EF3">
        <w:rPr>
          <w:rFonts w:asciiTheme="minorHAnsi" w:hAnsiTheme="minorHAnsi" w:cstheme="minorHAnsi"/>
          <w:b/>
          <w:bCs/>
        </w:rPr>
        <w:t>i</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töötajate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poolt</w:t>
      </w:r>
      <w:proofErr w:type="spellEnd"/>
      <w:r w:rsidRPr="00773EF3">
        <w:rPr>
          <w:rFonts w:asciiTheme="minorHAnsi" w:hAnsiTheme="minorHAnsi" w:cstheme="minorHAnsi"/>
        </w:rPr>
        <w:br/>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järgselt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kontrollib</w:t>
      </w:r>
      <w:proofErr w:type="spellEnd"/>
      <w:r w:rsidRPr="00773EF3">
        <w:rPr>
          <w:rFonts w:asciiTheme="minorHAnsi" w:hAnsiTheme="minorHAnsi" w:cstheme="minorHAnsi"/>
        </w:rPr>
        <w:t xml:space="preserve"> KKLM</w:t>
      </w:r>
      <w:r w:rsidR="007772B4" w:rsidRPr="00773EF3">
        <w:rPr>
          <w:rFonts w:asciiTheme="minorHAnsi" w:hAnsiTheme="minorHAnsi" w:cstheme="minorHAnsi"/>
          <w:lang w:val="et-EE"/>
        </w:rPr>
        <w:t>-</w:t>
      </w:r>
      <w:proofErr w:type="spellStart"/>
      <w:r w:rsidRPr="00773EF3">
        <w:rPr>
          <w:rFonts w:asciiTheme="minorHAnsi" w:hAnsiTheme="minorHAnsi" w:cstheme="minorHAnsi"/>
        </w:rPr>
        <w: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tegevmeeskond</w:t>
      </w:r>
      <w:proofErr w:type="spellEnd"/>
      <w:r w:rsidRPr="00773EF3">
        <w:rPr>
          <w:rFonts w:asciiTheme="minorHAnsi" w:hAnsiTheme="minorHAnsi" w:cstheme="minorHAnsi"/>
        </w:rPr>
        <w:t xml:space="preserve"> </w:t>
      </w:r>
      <w:proofErr w:type="spellStart"/>
      <w:r w:rsidR="000D7AF1" w:rsidRPr="00773EF3">
        <w:rPr>
          <w:rFonts w:asciiTheme="minorHAnsi" w:hAnsiTheme="minorHAnsi" w:cstheme="minorHAnsi"/>
        </w:rPr>
        <w:t>taotluse</w:t>
      </w:r>
      <w:proofErr w:type="spellEnd"/>
      <w:r w:rsidR="000D7AF1" w:rsidRPr="00773EF3">
        <w:rPr>
          <w:rFonts w:asciiTheme="minorHAnsi" w:hAnsiTheme="minorHAnsi" w:cstheme="minorHAnsi"/>
        </w:rPr>
        <w:t xml:space="preserve"> </w:t>
      </w:r>
      <w:proofErr w:type="spellStart"/>
      <w:r w:rsidR="000D7AF1" w:rsidRPr="00773EF3">
        <w:rPr>
          <w:rFonts w:asciiTheme="minorHAnsi" w:hAnsiTheme="minorHAnsi" w:cstheme="minorHAnsi"/>
        </w:rPr>
        <w:t>vastavust</w:t>
      </w:r>
      <w:proofErr w:type="spellEnd"/>
      <w:r w:rsidR="000D7AF1" w:rsidRPr="00773EF3">
        <w:rPr>
          <w:rFonts w:asciiTheme="minorHAnsi" w:hAnsiTheme="minorHAnsi" w:cstheme="minorHAnsi"/>
        </w:rPr>
        <w:t xml:space="preserve"> </w:t>
      </w:r>
      <w:proofErr w:type="spellStart"/>
      <w:r w:rsidR="000D7AF1" w:rsidRPr="00773EF3">
        <w:rPr>
          <w:rFonts w:asciiTheme="minorHAnsi" w:hAnsiTheme="minorHAnsi" w:cstheme="minorHAnsi"/>
        </w:rPr>
        <w:t>nõuetele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Vajaduse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korral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antakse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esitajale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aega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puuduste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likvideerimiseks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Antud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etapis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anta </w:t>
      </w:r>
      <w:proofErr w:type="spellStart"/>
      <w:r w:rsidRPr="00773EF3">
        <w:rPr>
          <w:rFonts w:asciiTheme="minorHAnsi" w:hAnsiTheme="minorHAnsi" w:cstheme="minorHAnsi"/>
        </w:rPr>
        <w:t>hinnangut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dokumentide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sisule</w:t>
      </w:r>
      <w:proofErr w:type="spellEnd"/>
      <w:r w:rsidRPr="00773EF3">
        <w:rPr>
          <w:rFonts w:asciiTheme="minorHAnsi" w:hAnsiTheme="minorHAnsi" w:cstheme="minorHAnsi"/>
        </w:rPr>
        <w:t xml:space="preserve">. </w:t>
      </w:r>
    </w:p>
    <w:p w14:paraId="4C013735" w14:textId="77777777" w:rsidR="00221348" w:rsidRPr="00773EF3" w:rsidRDefault="00221348" w:rsidP="00221348">
      <w:pPr>
        <w:pStyle w:val="ListParagraph"/>
        <w:rPr>
          <w:rFonts w:asciiTheme="minorHAnsi" w:hAnsiTheme="minorHAnsi" w:cstheme="minorHAnsi"/>
        </w:rPr>
      </w:pPr>
    </w:p>
    <w:p w14:paraId="3E0F7FD7" w14:textId="5FE71C80" w:rsidR="00221348" w:rsidRPr="00773EF3" w:rsidRDefault="00855757" w:rsidP="002C4F6F">
      <w:pPr>
        <w:pStyle w:val="ListParagraph"/>
        <w:numPr>
          <w:ilvl w:val="0"/>
          <w:numId w:val="21"/>
        </w:numPr>
        <w:rPr>
          <w:rFonts w:asciiTheme="minorHAnsi" w:hAnsiTheme="minorHAnsi" w:cstheme="minorHAnsi"/>
        </w:rPr>
      </w:pPr>
      <w:proofErr w:type="spellStart"/>
      <w:r w:rsidRPr="00773EF3">
        <w:rPr>
          <w:rFonts w:asciiTheme="minorHAnsi" w:hAnsiTheme="minorHAnsi" w:cstheme="minorHAnsi"/>
          <w:b/>
          <w:bCs/>
        </w:rPr>
        <w:lastRenderedPageBreak/>
        <w:t>Juhatuse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otsus</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projektide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hindamisele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saatmise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kohta</w:t>
      </w:r>
      <w:proofErr w:type="spellEnd"/>
      <w:r w:rsidRPr="00773EF3">
        <w:rPr>
          <w:rFonts w:asciiTheme="minorHAnsi" w:hAnsiTheme="minorHAnsi" w:cstheme="minorHAnsi"/>
        </w:rPr>
        <w:br/>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tehnilise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kontrolli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lähtuvalt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teeb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juhatus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otsuse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saatmise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kohta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tehniliselt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mittevast</w:t>
      </w:r>
      <w:r w:rsidR="000D7AF1" w:rsidRPr="00773EF3">
        <w:rPr>
          <w:rFonts w:asciiTheme="minorHAnsi" w:hAnsiTheme="minorHAnsi" w:cstheme="minorHAnsi"/>
        </w:rPr>
        <w:t>a</w:t>
      </w:r>
      <w:r w:rsidRPr="00773EF3">
        <w:rPr>
          <w:rFonts w:asciiTheme="minorHAnsi" w:hAnsiTheme="minorHAnsi" w:cstheme="minorHAnsi"/>
        </w:rPr>
        <w:t>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hindamisele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w:t>
      </w:r>
      <w:r w:rsidR="00905EE0" w:rsidRPr="00773EF3">
        <w:rPr>
          <w:rFonts w:asciiTheme="minorHAnsi" w:hAnsiTheme="minorHAnsi" w:cstheme="minorHAnsi"/>
          <w:lang w:val="et-EE"/>
        </w:rPr>
        <w:t>saadeta</w:t>
      </w:r>
      <w:r w:rsidRPr="00773EF3">
        <w:rPr>
          <w:rFonts w:asciiTheme="minorHAnsi" w:hAnsiTheme="minorHAnsi" w:cstheme="minorHAnsi"/>
        </w:rPr>
        <w:t xml:space="preserve">. </w:t>
      </w:r>
    </w:p>
    <w:p w14:paraId="4D596F24" w14:textId="77777777" w:rsidR="00A1395B" w:rsidRPr="00773EF3" w:rsidRDefault="00A1395B" w:rsidP="00A1395B">
      <w:pPr>
        <w:rPr>
          <w:rFonts w:asciiTheme="minorHAnsi" w:hAnsiTheme="minorHAnsi" w:cstheme="minorHAnsi"/>
        </w:rPr>
      </w:pPr>
    </w:p>
    <w:p w14:paraId="49B2742F" w14:textId="5D845413" w:rsidR="00855757" w:rsidRPr="00773EF3" w:rsidRDefault="00905EE0" w:rsidP="002C4F6F">
      <w:pPr>
        <w:pStyle w:val="ListParagraph"/>
        <w:numPr>
          <w:ilvl w:val="0"/>
          <w:numId w:val="21"/>
        </w:numPr>
        <w:rPr>
          <w:rFonts w:asciiTheme="minorHAnsi" w:hAnsiTheme="minorHAnsi" w:cstheme="minorHAnsi"/>
        </w:rPr>
      </w:pPr>
      <w:r w:rsidRPr="00773EF3">
        <w:rPr>
          <w:rFonts w:asciiTheme="minorHAnsi" w:hAnsiTheme="minorHAnsi" w:cstheme="minorHAnsi"/>
          <w:b/>
          <w:bCs/>
          <w:lang w:val="et-EE"/>
        </w:rPr>
        <w:t>Taotlejate ärakuulamine ja paikvaatlused</w:t>
      </w:r>
    </w:p>
    <w:p w14:paraId="35AEC089" w14:textId="0A026DA7" w:rsidR="006A5FD6" w:rsidRPr="00773EF3" w:rsidRDefault="00905EE0" w:rsidP="006A5FD6">
      <w:pPr>
        <w:pStyle w:val="ListParagraph"/>
        <w:jc w:val="both"/>
        <w:rPr>
          <w:rFonts w:asciiTheme="minorHAnsi" w:hAnsiTheme="minorHAnsi" w:cstheme="minorHAnsi"/>
        </w:rPr>
      </w:pPr>
      <w:proofErr w:type="spellStart"/>
      <w:r w:rsidRPr="00773EF3">
        <w:rPr>
          <w:rFonts w:asciiTheme="minorHAnsi" w:hAnsiTheme="minorHAnsi" w:cstheme="minorHAnsi"/>
        </w:rPr>
        <w:t>Kõigile</w:t>
      </w:r>
      <w:proofErr w:type="spellEnd"/>
      <w:r w:rsidRPr="00773EF3">
        <w:rPr>
          <w:rFonts w:asciiTheme="minorHAnsi" w:hAnsiTheme="minorHAnsi" w:cstheme="minorHAnsi"/>
        </w:rPr>
        <w:t xml:space="preserve"> </w:t>
      </w:r>
      <w:r w:rsidRPr="00773EF3">
        <w:rPr>
          <w:rFonts w:asciiTheme="minorHAnsi" w:hAnsiTheme="minorHAnsi" w:cstheme="minorHAnsi"/>
          <w:lang w:val="et-EE"/>
        </w:rPr>
        <w:t>taotlejatele</w:t>
      </w:r>
      <w:r w:rsidRPr="00773EF3">
        <w:rPr>
          <w:rFonts w:asciiTheme="minorHAnsi" w:hAnsiTheme="minorHAnsi" w:cstheme="minorHAnsi"/>
        </w:rPr>
        <w:t xml:space="preserve"> </w:t>
      </w:r>
      <w:proofErr w:type="spellStart"/>
      <w:r w:rsidRPr="00773EF3">
        <w:rPr>
          <w:rFonts w:asciiTheme="minorHAnsi" w:hAnsiTheme="minorHAnsi" w:cstheme="minorHAnsi"/>
        </w:rPr>
        <w:t>antakse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võimalus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hindamiskomisjonile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tutvustada</w:t>
      </w:r>
      <w:proofErr w:type="spellEnd"/>
      <w:r w:rsidR="00A1395B" w:rsidRPr="00773EF3">
        <w:rPr>
          <w:rFonts w:asciiTheme="minorHAnsi" w:hAnsiTheme="minorHAnsi" w:cstheme="minorHAnsi"/>
        </w:rPr>
        <w:t xml:space="preserve"> kas </w:t>
      </w:r>
      <w:proofErr w:type="spellStart"/>
      <w:r w:rsidR="00A1395B" w:rsidRPr="00773EF3">
        <w:rPr>
          <w:rFonts w:asciiTheme="minorHAnsi" w:hAnsiTheme="minorHAnsi" w:cstheme="minorHAnsi"/>
        </w:rPr>
        <w:t>paikvaatlusel</w:t>
      </w:r>
      <w:proofErr w:type="spellEnd"/>
      <w:r w:rsidR="00A1395B" w:rsidRPr="00773EF3">
        <w:rPr>
          <w:rFonts w:asciiTheme="minorHAnsi" w:hAnsiTheme="minorHAnsi" w:cstheme="minorHAnsi"/>
        </w:rPr>
        <w:t xml:space="preserve"> </w:t>
      </w:r>
      <w:proofErr w:type="spellStart"/>
      <w:r w:rsidR="00A1395B" w:rsidRPr="00773EF3">
        <w:rPr>
          <w:rFonts w:asciiTheme="minorHAnsi" w:hAnsiTheme="minorHAnsi" w:cstheme="minorHAnsi"/>
        </w:rPr>
        <w:t>või</w:t>
      </w:r>
      <w:proofErr w:type="spellEnd"/>
      <w:r w:rsidR="00A1395B" w:rsidRPr="00773EF3">
        <w:rPr>
          <w:rFonts w:asciiTheme="minorHAnsi" w:hAnsiTheme="minorHAnsi" w:cstheme="minorHAnsi"/>
        </w:rPr>
        <w:t xml:space="preserve"> </w:t>
      </w:r>
      <w:proofErr w:type="spellStart"/>
      <w:r w:rsidR="00A1395B" w:rsidRPr="00773EF3">
        <w:rPr>
          <w:rFonts w:asciiTheme="minorHAnsi" w:hAnsiTheme="minorHAnsi" w:cstheme="minorHAnsi"/>
        </w:rPr>
        <w:t>ärakuulamisel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tutvustamine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vabatahtlik</w:t>
      </w:r>
      <w:proofErr w:type="spellEnd"/>
      <w:r w:rsidRPr="00773EF3">
        <w:rPr>
          <w:rFonts w:asciiTheme="minorHAnsi" w:hAnsiTheme="minorHAnsi" w:cstheme="minorHAnsi"/>
        </w:rPr>
        <w:t xml:space="preserve">. </w:t>
      </w:r>
      <w:proofErr w:type="spellStart"/>
      <w:r w:rsidR="006A5FD6" w:rsidRPr="00773EF3">
        <w:rPr>
          <w:rFonts w:asciiTheme="minorHAnsi" w:hAnsiTheme="minorHAnsi" w:cstheme="minorHAnsi"/>
          <w:color w:val="000000"/>
        </w:rPr>
        <w:t>Projekti</w:t>
      </w:r>
      <w:proofErr w:type="spellEnd"/>
      <w:r w:rsidR="006A5FD6" w:rsidRPr="00773EF3">
        <w:rPr>
          <w:rFonts w:asciiTheme="minorHAnsi" w:hAnsiTheme="minorHAnsi" w:cstheme="minorHAnsi"/>
          <w:color w:val="000000"/>
        </w:rPr>
        <w:t xml:space="preserve"> </w:t>
      </w:r>
      <w:proofErr w:type="spellStart"/>
      <w:r w:rsidR="006A5FD6" w:rsidRPr="00773EF3">
        <w:rPr>
          <w:rFonts w:asciiTheme="minorHAnsi" w:hAnsiTheme="minorHAnsi" w:cstheme="minorHAnsi"/>
          <w:color w:val="000000"/>
        </w:rPr>
        <w:t>paikvaatluse</w:t>
      </w:r>
      <w:proofErr w:type="spellEnd"/>
      <w:r w:rsidR="006A5FD6" w:rsidRPr="00773EF3">
        <w:rPr>
          <w:rFonts w:asciiTheme="minorHAnsi" w:hAnsiTheme="minorHAnsi" w:cstheme="minorHAnsi"/>
          <w:color w:val="000000"/>
        </w:rPr>
        <w:t xml:space="preserve"> </w:t>
      </w:r>
      <w:proofErr w:type="spellStart"/>
      <w:r w:rsidR="006A5FD6" w:rsidRPr="00773EF3">
        <w:rPr>
          <w:rFonts w:asciiTheme="minorHAnsi" w:hAnsiTheme="minorHAnsi" w:cstheme="minorHAnsi"/>
          <w:color w:val="000000"/>
        </w:rPr>
        <w:t>vajalikkuse</w:t>
      </w:r>
      <w:proofErr w:type="spellEnd"/>
      <w:r w:rsidR="006A5FD6" w:rsidRPr="00773EF3">
        <w:rPr>
          <w:rFonts w:asciiTheme="minorHAnsi" w:hAnsiTheme="minorHAnsi" w:cstheme="minorHAnsi"/>
          <w:color w:val="000000"/>
        </w:rPr>
        <w:t xml:space="preserve"> </w:t>
      </w:r>
      <w:proofErr w:type="spellStart"/>
      <w:r w:rsidR="006A5FD6" w:rsidRPr="00773EF3">
        <w:rPr>
          <w:rFonts w:asciiTheme="minorHAnsi" w:hAnsiTheme="minorHAnsi" w:cstheme="minorHAnsi"/>
          <w:color w:val="000000"/>
        </w:rPr>
        <w:t>otsustab</w:t>
      </w:r>
      <w:proofErr w:type="spellEnd"/>
      <w:r w:rsidR="006A5FD6" w:rsidRPr="00773EF3">
        <w:rPr>
          <w:rFonts w:asciiTheme="minorHAnsi" w:hAnsiTheme="minorHAnsi" w:cstheme="minorHAnsi"/>
          <w:color w:val="000000"/>
        </w:rPr>
        <w:t xml:space="preserve"> </w:t>
      </w:r>
      <w:proofErr w:type="spellStart"/>
      <w:r w:rsidR="006A5FD6" w:rsidRPr="00773EF3">
        <w:rPr>
          <w:rFonts w:asciiTheme="minorHAnsi" w:hAnsiTheme="minorHAnsi" w:cstheme="minorHAnsi"/>
          <w:color w:val="000000"/>
        </w:rPr>
        <w:t>hindamiskomisjoni</w:t>
      </w:r>
      <w:proofErr w:type="spellEnd"/>
      <w:r w:rsidR="006A5FD6" w:rsidRPr="00773EF3">
        <w:rPr>
          <w:rFonts w:asciiTheme="minorHAnsi" w:hAnsiTheme="minorHAnsi" w:cstheme="minorHAnsi"/>
          <w:color w:val="000000"/>
        </w:rPr>
        <w:t xml:space="preserve"> </w:t>
      </w:r>
      <w:proofErr w:type="spellStart"/>
      <w:r w:rsidR="006A5FD6" w:rsidRPr="00773EF3">
        <w:rPr>
          <w:rFonts w:asciiTheme="minorHAnsi" w:hAnsiTheme="minorHAnsi" w:cstheme="minorHAnsi"/>
          <w:color w:val="000000"/>
        </w:rPr>
        <w:t>esimees</w:t>
      </w:r>
      <w:proofErr w:type="spellEnd"/>
      <w:r w:rsidR="006A5FD6" w:rsidRPr="00773EF3">
        <w:rPr>
          <w:rFonts w:asciiTheme="minorHAnsi" w:hAnsiTheme="minorHAnsi" w:cstheme="minorHAnsi"/>
          <w:color w:val="000000"/>
        </w:rPr>
        <w:t>.</w:t>
      </w:r>
    </w:p>
    <w:p w14:paraId="1A0F1160" w14:textId="77777777" w:rsidR="00CC4DA3" w:rsidRPr="00773EF3" w:rsidRDefault="00CC4DA3" w:rsidP="00905EE0">
      <w:pPr>
        <w:pStyle w:val="ListParagraph"/>
        <w:rPr>
          <w:rFonts w:asciiTheme="minorHAnsi" w:hAnsiTheme="minorHAnsi" w:cstheme="minorHAnsi"/>
        </w:rPr>
      </w:pPr>
    </w:p>
    <w:p w14:paraId="15E678B6" w14:textId="3BCBDEDB" w:rsidR="00CC4DA3" w:rsidRPr="00773EF3" w:rsidRDefault="00855757" w:rsidP="002C4F6F">
      <w:pPr>
        <w:pStyle w:val="ListParagraph"/>
        <w:numPr>
          <w:ilvl w:val="0"/>
          <w:numId w:val="21"/>
        </w:numPr>
        <w:rPr>
          <w:rFonts w:asciiTheme="minorHAnsi" w:hAnsiTheme="minorHAnsi" w:cstheme="minorHAnsi"/>
        </w:rPr>
      </w:pPr>
      <w:proofErr w:type="spellStart"/>
      <w:r w:rsidRPr="00773EF3">
        <w:rPr>
          <w:rFonts w:asciiTheme="minorHAnsi" w:hAnsiTheme="minorHAnsi" w:cstheme="minorHAnsi"/>
          <w:b/>
          <w:bCs/>
        </w:rPr>
        <w:t>Elektrooniline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hindamine</w:t>
      </w:r>
      <w:proofErr w:type="spellEnd"/>
      <w:r w:rsidRPr="00773EF3">
        <w:rPr>
          <w:rFonts w:asciiTheme="minorHAnsi" w:hAnsiTheme="minorHAnsi" w:cstheme="minorHAnsi"/>
        </w:rPr>
        <w:br/>
      </w:r>
      <w:proofErr w:type="spellStart"/>
      <w:r w:rsidRPr="00773EF3">
        <w:rPr>
          <w:rFonts w:asciiTheme="minorHAnsi" w:hAnsiTheme="minorHAnsi" w:cstheme="minorHAnsi"/>
        </w:rPr>
        <w:t>Hindamiskomisjoni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liikmed</w:t>
      </w:r>
      <w:proofErr w:type="spellEnd"/>
      <w:r w:rsidRPr="00773EF3">
        <w:rPr>
          <w:rFonts w:asciiTheme="minorHAnsi" w:hAnsiTheme="minorHAnsi" w:cstheme="minorHAnsi"/>
        </w:rPr>
        <w:t xml:space="preserve"> </w:t>
      </w:r>
      <w:proofErr w:type="spellStart"/>
      <w:r w:rsidR="00E144D5" w:rsidRPr="00773EF3">
        <w:rPr>
          <w:rFonts w:asciiTheme="minorHAnsi" w:hAnsiTheme="minorHAnsi" w:cstheme="minorHAnsi"/>
        </w:rPr>
        <w:t>hindavad</w:t>
      </w:r>
      <w:proofErr w:type="spellEnd"/>
      <w:r w:rsidR="00E144D5" w:rsidRPr="00773EF3">
        <w:rPr>
          <w:rFonts w:asciiTheme="minorHAnsi" w:hAnsiTheme="minorHAnsi" w:cstheme="minorHAnsi"/>
        </w:rPr>
        <w:t xml:space="preserve"> e-PRIA </w:t>
      </w:r>
      <w:proofErr w:type="spellStart"/>
      <w:r w:rsidR="00E144D5" w:rsidRPr="00773EF3">
        <w:rPr>
          <w:rFonts w:asciiTheme="minorHAnsi" w:hAnsiTheme="minorHAnsi" w:cstheme="minorHAnsi"/>
        </w:rPr>
        <w:t>keskonnas</w:t>
      </w:r>
      <w:proofErr w:type="spellEnd"/>
      <w:r w:rsidR="00E144D5" w:rsidRPr="00773EF3">
        <w:rPr>
          <w:rFonts w:asciiTheme="minorHAnsi" w:hAnsiTheme="minorHAnsi" w:cstheme="minorHAnsi"/>
        </w:rPr>
        <w:t xml:space="preserve"> </w:t>
      </w:r>
      <w:proofErr w:type="spellStart"/>
      <w:r w:rsidR="00E144D5" w:rsidRPr="00773EF3">
        <w:rPr>
          <w:rFonts w:asciiTheme="minorHAnsi" w:hAnsiTheme="minorHAnsi" w:cstheme="minorHAnsi"/>
        </w:rPr>
        <w:t>igat</w:t>
      </w:r>
      <w:proofErr w:type="spellEnd"/>
      <w:r w:rsidR="00E144D5" w:rsidRPr="00773EF3">
        <w:rPr>
          <w:rFonts w:asciiTheme="minorHAnsi" w:hAnsiTheme="minorHAnsi" w:cstheme="minorHAnsi"/>
        </w:rPr>
        <w:t xml:space="preserve"> </w:t>
      </w:r>
      <w:proofErr w:type="spellStart"/>
      <w:r w:rsidR="00E144D5" w:rsidRPr="00773EF3">
        <w:rPr>
          <w:rFonts w:asciiTheme="minorHAnsi" w:hAnsiTheme="minorHAnsi" w:cstheme="minorHAnsi"/>
        </w:rPr>
        <w:t>projekti</w:t>
      </w:r>
      <w:proofErr w:type="spellEnd"/>
      <w:r w:rsidR="00E144D5" w:rsidRPr="00773EF3">
        <w:rPr>
          <w:rFonts w:asciiTheme="minorHAnsi" w:hAnsiTheme="minorHAnsi" w:cstheme="minorHAnsi"/>
        </w:rPr>
        <w:t xml:space="preserve"> </w:t>
      </w:r>
      <w:proofErr w:type="spellStart"/>
      <w:r w:rsidR="00930DFA" w:rsidRPr="00773EF3">
        <w:rPr>
          <w:rFonts w:asciiTheme="minorHAnsi" w:hAnsiTheme="minorHAnsi" w:cstheme="minorHAnsi"/>
        </w:rPr>
        <w:t>vastavalt</w:t>
      </w:r>
      <w:proofErr w:type="spellEnd"/>
      <w:r w:rsidR="00930DFA" w:rsidRPr="00773EF3">
        <w:rPr>
          <w:rFonts w:asciiTheme="minorHAnsi" w:hAnsiTheme="minorHAnsi" w:cstheme="minorHAnsi"/>
        </w:rPr>
        <w:t xml:space="preserve"> </w:t>
      </w:r>
      <w:proofErr w:type="spellStart"/>
      <w:r w:rsidR="00E144D5" w:rsidRPr="00773EF3">
        <w:rPr>
          <w:rFonts w:asciiTheme="minorHAnsi" w:hAnsiTheme="minorHAnsi" w:cstheme="minorHAnsi"/>
        </w:rPr>
        <w:t>hindamiskriteeriumi</w:t>
      </w:r>
      <w:r w:rsidR="000D7AF1" w:rsidRPr="00773EF3">
        <w:rPr>
          <w:rFonts w:asciiTheme="minorHAnsi" w:hAnsiTheme="minorHAnsi" w:cstheme="minorHAnsi"/>
        </w:rPr>
        <w:t>t</w:t>
      </w:r>
      <w:r w:rsidR="00E144D5" w:rsidRPr="00773EF3">
        <w:rPr>
          <w:rFonts w:asciiTheme="minorHAnsi" w:hAnsiTheme="minorHAnsi" w:cstheme="minorHAnsi"/>
        </w:rPr>
        <w:t>e</w:t>
      </w:r>
      <w:r w:rsidR="00930DFA" w:rsidRPr="00773EF3">
        <w:rPr>
          <w:rFonts w:asciiTheme="minorHAnsi" w:hAnsiTheme="minorHAnsi" w:cstheme="minorHAnsi"/>
        </w:rPr>
        <w:t>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w:t>
      </w:r>
      <w:r w:rsidR="00E144D5" w:rsidRPr="00773EF3">
        <w:rPr>
          <w:rFonts w:asciiTheme="minorHAnsi" w:hAnsiTheme="minorHAnsi" w:cstheme="minorHAnsi"/>
        </w:rPr>
        <w:t>llest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moodustab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esialg</w:t>
      </w:r>
      <w:r w:rsidR="00E144D5" w:rsidRPr="00773EF3">
        <w:rPr>
          <w:rFonts w:asciiTheme="minorHAnsi" w:hAnsiTheme="minorHAnsi" w:cstheme="minorHAnsi"/>
        </w:rPr>
        <w:t>n</w:t>
      </w:r>
      <w:r w:rsidRPr="00773EF3">
        <w:rPr>
          <w:rFonts w:asciiTheme="minorHAnsi" w:hAnsiTheme="minorHAnsi" w:cstheme="minorHAnsi"/>
        </w:rPr>
        <w: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pinger</w:t>
      </w:r>
      <w:r w:rsidR="00E144D5" w:rsidRPr="00773EF3">
        <w:rPr>
          <w:rFonts w:asciiTheme="minorHAnsi" w:hAnsiTheme="minorHAnsi" w:cstheme="minorHAnsi"/>
        </w:rPr>
        <w:t>id</w:t>
      </w:r>
      <w:r w:rsidRPr="00773EF3">
        <w:rPr>
          <w:rFonts w:asciiTheme="minorHAnsi" w:hAnsiTheme="minorHAnsi" w:cstheme="minorHAnsi"/>
        </w:rPr>
        <w:t>a</w:t>
      </w:r>
      <w:proofErr w:type="spellEnd"/>
      <w:r w:rsidRPr="00773EF3">
        <w:rPr>
          <w:rFonts w:asciiTheme="minorHAnsi" w:hAnsiTheme="minorHAnsi" w:cstheme="minorHAnsi"/>
        </w:rPr>
        <w:t xml:space="preserve">. </w:t>
      </w:r>
      <w:proofErr w:type="spellStart"/>
      <w:r w:rsidR="00CC4DA3" w:rsidRPr="00773EF3">
        <w:rPr>
          <w:rFonts w:asciiTheme="minorHAnsi" w:hAnsiTheme="minorHAnsi" w:cstheme="minorHAnsi"/>
        </w:rPr>
        <w:t>Hindamiskomisjoni</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liikmete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osavõtul</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viiakse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läbi</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hindamiskoosolek</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kus</w:t>
      </w:r>
      <w:proofErr w:type="spellEnd"/>
      <w:r w:rsidR="00CC4DA3" w:rsidRPr="00773EF3">
        <w:rPr>
          <w:rFonts w:asciiTheme="minorHAnsi" w:hAnsiTheme="minorHAnsi" w:cstheme="minorHAnsi"/>
        </w:rPr>
        <w:t xml:space="preserve"> </w:t>
      </w:r>
      <w:proofErr w:type="spellStart"/>
      <w:r w:rsidR="000D7AF1" w:rsidRPr="00773EF3">
        <w:rPr>
          <w:rFonts w:asciiTheme="minorHAnsi" w:hAnsiTheme="minorHAnsi" w:cstheme="minorHAnsi"/>
        </w:rPr>
        <w:t>moodustatakse</w:t>
      </w:r>
      <w:proofErr w:type="spellEnd"/>
      <w:r w:rsidR="000D7AF1" w:rsidRPr="00773EF3">
        <w:rPr>
          <w:rFonts w:asciiTheme="minorHAnsi" w:hAnsiTheme="minorHAnsi" w:cstheme="minorHAnsi"/>
        </w:rPr>
        <w:t xml:space="preserve"> </w:t>
      </w:r>
      <w:proofErr w:type="spellStart"/>
      <w:r w:rsidR="000D7AF1" w:rsidRPr="00773EF3">
        <w:rPr>
          <w:rFonts w:asciiTheme="minorHAnsi" w:hAnsiTheme="minorHAnsi" w:cstheme="minorHAnsi"/>
        </w:rPr>
        <w:t>projektide</w:t>
      </w:r>
      <w:proofErr w:type="spellEnd"/>
      <w:r w:rsidR="000D7AF1" w:rsidRPr="00773EF3">
        <w:rPr>
          <w:rFonts w:asciiTheme="minorHAnsi" w:hAnsiTheme="minorHAnsi" w:cstheme="minorHAnsi"/>
        </w:rPr>
        <w:t xml:space="preserve"> </w:t>
      </w:r>
      <w:proofErr w:type="spellStart"/>
      <w:r w:rsidR="000D7AF1" w:rsidRPr="00773EF3">
        <w:rPr>
          <w:rFonts w:asciiTheme="minorHAnsi" w:hAnsiTheme="minorHAnsi" w:cstheme="minorHAnsi"/>
        </w:rPr>
        <w:t>paremusjärjestus</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Hindamiskomisjoni</w:t>
      </w:r>
      <w:proofErr w:type="spellEnd"/>
      <w:r w:rsidR="00CC4DA3" w:rsidRPr="00773EF3">
        <w:rPr>
          <w:rFonts w:asciiTheme="minorHAnsi" w:hAnsiTheme="minorHAnsi" w:cstheme="minorHAnsi"/>
        </w:rPr>
        <w:t xml:space="preserve"> </w:t>
      </w:r>
      <w:proofErr w:type="spellStart"/>
      <w:r w:rsidR="00A1395B" w:rsidRPr="00773EF3">
        <w:rPr>
          <w:rFonts w:asciiTheme="minorHAnsi" w:hAnsiTheme="minorHAnsi" w:cstheme="minorHAnsi"/>
        </w:rPr>
        <w:t>poolt</w:t>
      </w:r>
      <w:proofErr w:type="spellEnd"/>
      <w:r w:rsidR="00A1395B" w:rsidRPr="00773EF3">
        <w:rPr>
          <w:rFonts w:asciiTheme="minorHAnsi" w:hAnsiTheme="minorHAnsi" w:cstheme="minorHAnsi"/>
        </w:rPr>
        <w:t xml:space="preserve"> </w:t>
      </w:r>
      <w:proofErr w:type="spellStart"/>
      <w:r w:rsidR="00A1395B" w:rsidRPr="00773EF3">
        <w:rPr>
          <w:rFonts w:asciiTheme="minorHAnsi" w:hAnsiTheme="minorHAnsi" w:cstheme="minorHAnsi"/>
        </w:rPr>
        <w:t>koostatud</w:t>
      </w:r>
      <w:proofErr w:type="spellEnd"/>
      <w:r w:rsidR="00A1395B" w:rsidRPr="00773EF3">
        <w:rPr>
          <w:rFonts w:asciiTheme="minorHAnsi" w:hAnsiTheme="minorHAnsi" w:cstheme="minorHAnsi"/>
        </w:rPr>
        <w:t xml:space="preserve"> </w:t>
      </w:r>
      <w:proofErr w:type="spellStart"/>
      <w:r w:rsidR="00A1395B" w:rsidRPr="00773EF3">
        <w:rPr>
          <w:rFonts w:asciiTheme="minorHAnsi" w:hAnsiTheme="minorHAnsi" w:cstheme="minorHAnsi"/>
        </w:rPr>
        <w:t>paremusjärjestus</w:t>
      </w:r>
      <w:proofErr w:type="spellEnd"/>
      <w:r w:rsidR="00A1395B" w:rsidRPr="00773EF3">
        <w:rPr>
          <w:rFonts w:asciiTheme="minorHAnsi" w:hAnsiTheme="minorHAnsi" w:cstheme="minorHAnsi"/>
        </w:rPr>
        <w:t xml:space="preserve"> </w:t>
      </w:r>
      <w:proofErr w:type="spellStart"/>
      <w:r w:rsidR="00CC4DA3" w:rsidRPr="00773EF3">
        <w:rPr>
          <w:rFonts w:asciiTheme="minorHAnsi" w:hAnsiTheme="minorHAnsi" w:cstheme="minorHAnsi"/>
        </w:rPr>
        <w:t>esitatakse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kinnitamiseks</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juhatusele</w:t>
      </w:r>
      <w:proofErr w:type="spellEnd"/>
      <w:r w:rsidR="00CC4DA3" w:rsidRPr="00773EF3">
        <w:rPr>
          <w:rFonts w:asciiTheme="minorHAnsi" w:hAnsiTheme="minorHAnsi" w:cstheme="minorHAnsi"/>
        </w:rPr>
        <w:t xml:space="preserve">. </w:t>
      </w:r>
    </w:p>
    <w:p w14:paraId="070B5F86" w14:textId="77777777" w:rsidR="00E144D5" w:rsidRPr="00773EF3" w:rsidRDefault="00E144D5" w:rsidP="001B2686">
      <w:pPr>
        <w:pStyle w:val="ListParagraph"/>
        <w:rPr>
          <w:rFonts w:asciiTheme="minorHAnsi" w:hAnsiTheme="minorHAnsi" w:cstheme="minorHAnsi"/>
        </w:rPr>
      </w:pPr>
    </w:p>
    <w:p w14:paraId="3A136D19" w14:textId="77777777" w:rsidR="001B2686" w:rsidRPr="00773EF3" w:rsidRDefault="001B2686" w:rsidP="002C4F6F">
      <w:pPr>
        <w:pStyle w:val="ListParagraph"/>
        <w:numPr>
          <w:ilvl w:val="0"/>
          <w:numId w:val="21"/>
        </w:numPr>
        <w:jc w:val="both"/>
        <w:rPr>
          <w:rFonts w:asciiTheme="minorHAnsi" w:hAnsiTheme="minorHAnsi" w:cstheme="minorHAnsi"/>
          <w:b/>
          <w:bCs/>
          <w:lang w:val="sv-FI"/>
        </w:rPr>
      </w:pPr>
      <w:r w:rsidRPr="00773EF3">
        <w:rPr>
          <w:rFonts w:asciiTheme="minorHAnsi" w:hAnsiTheme="minorHAnsi" w:cstheme="minorHAnsi"/>
          <w:b/>
          <w:bCs/>
          <w:spacing w:val="2"/>
          <w:lang w:val="sv-FI"/>
        </w:rPr>
        <w:t>J</w:t>
      </w:r>
      <w:r w:rsidRPr="00773EF3">
        <w:rPr>
          <w:rFonts w:asciiTheme="minorHAnsi" w:hAnsiTheme="minorHAnsi" w:cstheme="minorHAnsi"/>
          <w:b/>
          <w:bCs/>
          <w:lang w:val="sv-FI"/>
        </w:rPr>
        <w:t>uh</w:t>
      </w:r>
      <w:r w:rsidRPr="00773EF3">
        <w:rPr>
          <w:rFonts w:asciiTheme="minorHAnsi" w:hAnsiTheme="minorHAnsi" w:cstheme="minorHAnsi"/>
          <w:b/>
          <w:bCs/>
          <w:spacing w:val="-1"/>
          <w:lang w:val="sv-FI"/>
        </w:rPr>
        <w:t>a</w:t>
      </w:r>
      <w:r w:rsidRPr="00773EF3">
        <w:rPr>
          <w:rFonts w:asciiTheme="minorHAnsi" w:hAnsiTheme="minorHAnsi" w:cstheme="minorHAnsi"/>
          <w:b/>
          <w:bCs/>
          <w:lang w:val="sv-FI"/>
        </w:rPr>
        <w:t>tuse koosolek ja</w:t>
      </w:r>
      <w:r w:rsidRPr="00773EF3">
        <w:rPr>
          <w:rFonts w:asciiTheme="minorHAnsi" w:hAnsiTheme="minorHAnsi" w:cstheme="minorHAnsi"/>
          <w:b/>
          <w:bCs/>
          <w:spacing w:val="-1"/>
          <w:lang w:val="sv-FI"/>
        </w:rPr>
        <w:t xml:space="preserve"> </w:t>
      </w:r>
      <w:r w:rsidRPr="00773EF3">
        <w:rPr>
          <w:rFonts w:asciiTheme="minorHAnsi" w:hAnsiTheme="minorHAnsi" w:cstheme="minorHAnsi"/>
          <w:b/>
          <w:bCs/>
          <w:lang w:val="sv-FI"/>
        </w:rPr>
        <w:t>ots</w:t>
      </w:r>
      <w:r w:rsidRPr="00773EF3">
        <w:rPr>
          <w:rFonts w:asciiTheme="minorHAnsi" w:hAnsiTheme="minorHAnsi" w:cstheme="minorHAnsi"/>
          <w:b/>
          <w:bCs/>
          <w:spacing w:val="-2"/>
          <w:lang w:val="sv-FI"/>
        </w:rPr>
        <w:t>u</w:t>
      </w:r>
      <w:r w:rsidRPr="00773EF3">
        <w:rPr>
          <w:rFonts w:asciiTheme="minorHAnsi" w:hAnsiTheme="minorHAnsi" w:cstheme="minorHAnsi"/>
          <w:b/>
          <w:bCs/>
          <w:lang w:val="sv-FI"/>
        </w:rPr>
        <w:t>s</w:t>
      </w:r>
    </w:p>
    <w:p w14:paraId="771881E4" w14:textId="7E3C3610" w:rsidR="001B2686" w:rsidRPr="00773EF3" w:rsidRDefault="001B2686" w:rsidP="001B2686">
      <w:pPr>
        <w:pStyle w:val="ListParagraph"/>
        <w:jc w:val="both"/>
        <w:rPr>
          <w:rFonts w:asciiTheme="minorHAnsi" w:hAnsiTheme="minorHAnsi" w:cstheme="minorHAnsi"/>
          <w:lang w:val="sv-FI"/>
        </w:rPr>
      </w:pPr>
      <w:r w:rsidRPr="00773EF3">
        <w:rPr>
          <w:rFonts w:asciiTheme="minorHAnsi" w:hAnsiTheme="minorHAnsi" w:cstheme="minorHAnsi"/>
          <w:spacing w:val="3"/>
          <w:lang w:val="sv-FI"/>
        </w:rPr>
        <w:t>J</w:t>
      </w:r>
      <w:r w:rsidRPr="00773EF3">
        <w:rPr>
          <w:rFonts w:asciiTheme="minorHAnsi" w:hAnsiTheme="minorHAnsi" w:cstheme="minorHAnsi"/>
          <w:lang w:val="sv-FI"/>
        </w:rPr>
        <w:t>uh</w:t>
      </w:r>
      <w:r w:rsidRPr="00773EF3">
        <w:rPr>
          <w:rFonts w:asciiTheme="minorHAnsi" w:hAnsiTheme="minorHAnsi" w:cstheme="minorHAnsi"/>
          <w:spacing w:val="-1"/>
          <w:lang w:val="sv-FI"/>
        </w:rPr>
        <w:t>a</w:t>
      </w:r>
      <w:r w:rsidRPr="00773EF3">
        <w:rPr>
          <w:rFonts w:asciiTheme="minorHAnsi" w:hAnsiTheme="minorHAnsi" w:cstheme="minorHAnsi"/>
          <w:lang w:val="sv-FI"/>
        </w:rPr>
        <w:t>tus te</w:t>
      </w:r>
      <w:r w:rsidRPr="00773EF3">
        <w:rPr>
          <w:rFonts w:asciiTheme="minorHAnsi" w:hAnsiTheme="minorHAnsi" w:cstheme="minorHAnsi"/>
          <w:spacing w:val="-1"/>
          <w:lang w:val="sv-FI"/>
        </w:rPr>
        <w:t>e</w:t>
      </w:r>
      <w:r w:rsidRPr="00773EF3">
        <w:rPr>
          <w:rFonts w:asciiTheme="minorHAnsi" w:hAnsiTheme="minorHAnsi" w:cstheme="minorHAnsi"/>
          <w:lang w:val="sv-FI"/>
        </w:rPr>
        <w:t>b otsu</w:t>
      </w:r>
      <w:r w:rsidRPr="00773EF3">
        <w:rPr>
          <w:rFonts w:asciiTheme="minorHAnsi" w:hAnsiTheme="minorHAnsi" w:cstheme="minorHAnsi"/>
          <w:spacing w:val="1"/>
          <w:lang w:val="sv-FI"/>
        </w:rPr>
        <w:t>s</w:t>
      </w:r>
      <w:r w:rsidRPr="00773EF3">
        <w:rPr>
          <w:rFonts w:asciiTheme="minorHAnsi" w:hAnsiTheme="minorHAnsi" w:cstheme="minorHAnsi"/>
          <w:lang w:val="sv-FI"/>
        </w:rPr>
        <w:t>e p</w:t>
      </w:r>
      <w:r w:rsidRPr="00773EF3">
        <w:rPr>
          <w:rFonts w:asciiTheme="minorHAnsi" w:hAnsiTheme="minorHAnsi" w:cstheme="minorHAnsi"/>
          <w:spacing w:val="-1"/>
          <w:lang w:val="sv-FI"/>
        </w:rPr>
        <w:t>a</w:t>
      </w:r>
      <w:r w:rsidRPr="00773EF3">
        <w:rPr>
          <w:rFonts w:asciiTheme="minorHAnsi" w:hAnsiTheme="minorHAnsi" w:cstheme="minorHAnsi"/>
          <w:lang w:val="sv-FI"/>
        </w:rPr>
        <w:t>r</w:t>
      </w:r>
      <w:r w:rsidRPr="00773EF3">
        <w:rPr>
          <w:rFonts w:asciiTheme="minorHAnsi" w:hAnsiTheme="minorHAnsi" w:cstheme="minorHAnsi"/>
          <w:spacing w:val="-2"/>
          <w:lang w:val="sv-FI"/>
        </w:rPr>
        <w:t>e</w:t>
      </w:r>
      <w:r w:rsidRPr="00773EF3">
        <w:rPr>
          <w:rFonts w:asciiTheme="minorHAnsi" w:hAnsiTheme="minorHAnsi" w:cstheme="minorHAnsi"/>
          <w:lang w:val="sv-FI"/>
        </w:rPr>
        <w:t>mus</w:t>
      </w:r>
      <w:r w:rsidRPr="00773EF3">
        <w:rPr>
          <w:rFonts w:asciiTheme="minorHAnsi" w:hAnsiTheme="minorHAnsi" w:cstheme="minorHAnsi"/>
          <w:spacing w:val="1"/>
          <w:lang w:val="sv-FI"/>
        </w:rPr>
        <w:t>j</w:t>
      </w:r>
      <w:r w:rsidRPr="00773EF3">
        <w:rPr>
          <w:rFonts w:asciiTheme="minorHAnsi" w:hAnsiTheme="minorHAnsi" w:cstheme="minorHAnsi"/>
          <w:spacing w:val="-1"/>
          <w:lang w:val="sv-FI"/>
        </w:rPr>
        <w:t>ä</w:t>
      </w:r>
      <w:r w:rsidRPr="00773EF3">
        <w:rPr>
          <w:rFonts w:asciiTheme="minorHAnsi" w:hAnsiTheme="minorHAnsi" w:cstheme="minorHAnsi"/>
          <w:lang w:val="sv-FI"/>
        </w:rPr>
        <w:t>rj</w:t>
      </w:r>
      <w:r w:rsidRPr="00773EF3">
        <w:rPr>
          <w:rFonts w:asciiTheme="minorHAnsi" w:hAnsiTheme="minorHAnsi" w:cstheme="minorHAnsi"/>
          <w:spacing w:val="-1"/>
          <w:lang w:val="sv-FI"/>
        </w:rPr>
        <w:t>e</w:t>
      </w:r>
      <w:r w:rsidRPr="00773EF3">
        <w:rPr>
          <w:rFonts w:asciiTheme="minorHAnsi" w:hAnsiTheme="minorHAnsi" w:cstheme="minorHAnsi"/>
          <w:lang w:val="sv-FI"/>
        </w:rPr>
        <w:t>stu</w:t>
      </w:r>
      <w:r w:rsidRPr="00773EF3">
        <w:rPr>
          <w:rFonts w:asciiTheme="minorHAnsi" w:hAnsiTheme="minorHAnsi" w:cstheme="minorHAnsi"/>
          <w:spacing w:val="1"/>
          <w:lang w:val="sv-FI"/>
        </w:rPr>
        <w:t>s</w:t>
      </w:r>
      <w:r w:rsidRPr="00773EF3">
        <w:rPr>
          <w:rFonts w:asciiTheme="minorHAnsi" w:hAnsiTheme="minorHAnsi" w:cstheme="minorHAnsi"/>
          <w:lang w:val="sv-FI"/>
        </w:rPr>
        <w:t xml:space="preserve">e </w:t>
      </w:r>
      <w:r w:rsidRPr="00773EF3">
        <w:rPr>
          <w:rFonts w:asciiTheme="minorHAnsi" w:hAnsiTheme="minorHAnsi" w:cstheme="minorHAnsi"/>
          <w:spacing w:val="-1"/>
          <w:lang w:val="sv-FI"/>
        </w:rPr>
        <w:t>e</w:t>
      </w:r>
      <w:r w:rsidRPr="00773EF3">
        <w:rPr>
          <w:rFonts w:asciiTheme="minorHAnsi" w:hAnsiTheme="minorHAnsi" w:cstheme="minorHAnsi"/>
          <w:lang w:val="sv-FI"/>
        </w:rPr>
        <w:t>si</w:t>
      </w:r>
      <w:r w:rsidRPr="00773EF3">
        <w:rPr>
          <w:rFonts w:asciiTheme="minorHAnsi" w:hAnsiTheme="minorHAnsi" w:cstheme="minorHAnsi"/>
          <w:spacing w:val="1"/>
          <w:lang w:val="sv-FI"/>
        </w:rPr>
        <w:t>ta</w:t>
      </w:r>
      <w:r w:rsidRPr="00773EF3">
        <w:rPr>
          <w:rFonts w:asciiTheme="minorHAnsi" w:hAnsiTheme="minorHAnsi" w:cstheme="minorHAnsi"/>
          <w:lang w:val="sv-FI"/>
        </w:rPr>
        <w:t>m</w:t>
      </w:r>
      <w:r w:rsidRPr="00773EF3">
        <w:rPr>
          <w:rFonts w:asciiTheme="minorHAnsi" w:hAnsiTheme="minorHAnsi" w:cstheme="minorHAnsi"/>
          <w:spacing w:val="1"/>
          <w:lang w:val="sv-FI"/>
        </w:rPr>
        <w:t>i</w:t>
      </w:r>
      <w:r w:rsidRPr="00773EF3">
        <w:rPr>
          <w:rFonts w:asciiTheme="minorHAnsi" w:hAnsiTheme="minorHAnsi" w:cstheme="minorHAnsi"/>
          <w:lang w:val="sv-FI"/>
        </w:rPr>
        <w:t>s</w:t>
      </w:r>
      <w:r w:rsidRPr="00773EF3">
        <w:rPr>
          <w:rFonts w:asciiTheme="minorHAnsi" w:hAnsiTheme="minorHAnsi" w:cstheme="minorHAnsi"/>
          <w:spacing w:val="-1"/>
          <w:lang w:val="sv-FI"/>
        </w:rPr>
        <w:t>e</w:t>
      </w:r>
      <w:r w:rsidRPr="00773EF3">
        <w:rPr>
          <w:rFonts w:asciiTheme="minorHAnsi" w:hAnsiTheme="minorHAnsi" w:cstheme="minorHAnsi"/>
          <w:lang w:val="sv-FI"/>
        </w:rPr>
        <w:t xml:space="preserve">ks </w:t>
      </w:r>
      <w:r w:rsidRPr="00773EF3">
        <w:rPr>
          <w:rFonts w:asciiTheme="minorHAnsi" w:hAnsiTheme="minorHAnsi" w:cstheme="minorHAnsi"/>
          <w:spacing w:val="1"/>
          <w:lang w:val="sv-FI"/>
        </w:rPr>
        <w:t>P</w:t>
      </w:r>
      <w:r w:rsidRPr="00773EF3">
        <w:rPr>
          <w:rFonts w:asciiTheme="minorHAnsi" w:hAnsiTheme="minorHAnsi" w:cstheme="minorHAnsi"/>
          <w:spacing w:val="3"/>
          <w:lang w:val="sv-FI"/>
        </w:rPr>
        <w:t>R</w:t>
      </w:r>
      <w:r w:rsidRPr="00773EF3">
        <w:rPr>
          <w:rFonts w:asciiTheme="minorHAnsi" w:hAnsiTheme="minorHAnsi" w:cstheme="minorHAnsi"/>
          <w:spacing w:val="-6"/>
          <w:lang w:val="sv-FI"/>
        </w:rPr>
        <w:t>I</w:t>
      </w:r>
      <w:r w:rsidRPr="00773EF3">
        <w:rPr>
          <w:rFonts w:asciiTheme="minorHAnsi" w:hAnsiTheme="minorHAnsi" w:cstheme="minorHAnsi"/>
          <w:spacing w:val="4"/>
          <w:lang w:val="sv-FI"/>
        </w:rPr>
        <w:t>A</w:t>
      </w:r>
      <w:r w:rsidRPr="00773EF3">
        <w:rPr>
          <w:rFonts w:asciiTheme="minorHAnsi" w:hAnsiTheme="minorHAnsi" w:cstheme="minorHAnsi"/>
          <w:spacing w:val="-1"/>
          <w:lang w:val="sv-FI"/>
        </w:rPr>
        <w:t>-</w:t>
      </w:r>
      <w:r w:rsidRPr="00773EF3">
        <w:rPr>
          <w:rFonts w:asciiTheme="minorHAnsi" w:hAnsiTheme="minorHAnsi" w:cstheme="minorHAnsi"/>
          <w:lang w:val="sv-FI"/>
        </w:rPr>
        <w:t>le, võt</w:t>
      </w:r>
      <w:r w:rsidRPr="00773EF3">
        <w:rPr>
          <w:rFonts w:asciiTheme="minorHAnsi" w:hAnsiTheme="minorHAnsi" w:cstheme="minorHAnsi"/>
          <w:spacing w:val="3"/>
          <w:lang w:val="sv-FI"/>
        </w:rPr>
        <w:t>t</w:t>
      </w:r>
      <w:r w:rsidRPr="00773EF3">
        <w:rPr>
          <w:rFonts w:asciiTheme="minorHAnsi" w:hAnsiTheme="minorHAnsi" w:cstheme="minorHAnsi"/>
          <w:spacing w:val="-1"/>
          <w:lang w:val="sv-FI"/>
        </w:rPr>
        <w:t>e</w:t>
      </w:r>
      <w:r w:rsidRPr="00773EF3">
        <w:rPr>
          <w:rFonts w:asciiTheme="minorHAnsi" w:hAnsiTheme="minorHAnsi" w:cstheme="minorHAnsi"/>
          <w:lang w:val="sv-FI"/>
        </w:rPr>
        <w:t xml:space="preserve">s </w:t>
      </w:r>
      <w:r w:rsidRPr="00773EF3">
        <w:rPr>
          <w:rFonts w:asciiTheme="minorHAnsi" w:hAnsiTheme="minorHAnsi" w:cstheme="minorHAnsi"/>
          <w:spacing w:val="-1"/>
          <w:lang w:val="sv-FI"/>
        </w:rPr>
        <w:t>a</w:t>
      </w:r>
      <w:r w:rsidRPr="00773EF3">
        <w:rPr>
          <w:rFonts w:asciiTheme="minorHAnsi" w:hAnsiTheme="minorHAnsi" w:cstheme="minorHAnsi"/>
          <w:lang w:val="sv-FI"/>
        </w:rPr>
        <w:t>luseks hindamiskom</w:t>
      </w:r>
      <w:r w:rsidRPr="00773EF3">
        <w:rPr>
          <w:rFonts w:asciiTheme="minorHAnsi" w:hAnsiTheme="minorHAnsi" w:cstheme="minorHAnsi"/>
          <w:spacing w:val="1"/>
          <w:lang w:val="sv-FI"/>
        </w:rPr>
        <w:t>i</w:t>
      </w:r>
      <w:r w:rsidRPr="00773EF3">
        <w:rPr>
          <w:rFonts w:asciiTheme="minorHAnsi" w:hAnsiTheme="minorHAnsi" w:cstheme="minorHAnsi"/>
          <w:lang w:val="sv-FI"/>
        </w:rPr>
        <w:t>sjoni</w:t>
      </w:r>
      <w:r w:rsidRPr="00773EF3">
        <w:rPr>
          <w:rFonts w:asciiTheme="minorHAnsi" w:hAnsiTheme="minorHAnsi" w:cstheme="minorHAnsi"/>
          <w:spacing w:val="1"/>
          <w:lang w:val="sv-FI"/>
        </w:rPr>
        <w:t xml:space="preserve"> </w:t>
      </w:r>
      <w:r w:rsidRPr="00773EF3">
        <w:rPr>
          <w:rFonts w:asciiTheme="minorHAnsi" w:hAnsiTheme="minorHAnsi" w:cstheme="minorHAnsi"/>
          <w:lang w:val="sv-FI"/>
        </w:rPr>
        <w:t>prot</w:t>
      </w:r>
      <w:r w:rsidRPr="00773EF3">
        <w:rPr>
          <w:rFonts w:asciiTheme="minorHAnsi" w:hAnsiTheme="minorHAnsi" w:cstheme="minorHAnsi"/>
          <w:spacing w:val="-3"/>
          <w:lang w:val="sv-FI"/>
        </w:rPr>
        <w:t>o</w:t>
      </w:r>
      <w:r w:rsidRPr="00773EF3">
        <w:rPr>
          <w:rFonts w:asciiTheme="minorHAnsi" w:hAnsiTheme="minorHAnsi" w:cstheme="minorHAnsi"/>
          <w:lang w:val="sv-FI"/>
        </w:rPr>
        <w:t>kol</w:t>
      </w:r>
      <w:r w:rsidRPr="00773EF3">
        <w:rPr>
          <w:rFonts w:asciiTheme="minorHAnsi" w:hAnsiTheme="minorHAnsi" w:cstheme="minorHAnsi"/>
          <w:spacing w:val="1"/>
          <w:lang w:val="sv-FI"/>
        </w:rPr>
        <w:t>l</w:t>
      </w:r>
      <w:r w:rsidRPr="00773EF3">
        <w:rPr>
          <w:rFonts w:asciiTheme="minorHAnsi" w:hAnsiTheme="minorHAnsi" w:cstheme="minorHAnsi"/>
          <w:lang w:val="sv-FI"/>
        </w:rPr>
        <w:t>i.</w:t>
      </w:r>
      <w:r w:rsidR="00E144D5" w:rsidRPr="00773EF3">
        <w:rPr>
          <w:rFonts w:asciiTheme="minorHAnsi" w:hAnsiTheme="minorHAnsi" w:cstheme="minorHAnsi"/>
          <w:lang w:val="sv-FI"/>
        </w:rPr>
        <w:t xml:space="preserve"> KKLM juhatusel on õigus pingerea tulemuste mitte kinnitamiseks, kui ta on tuvastanud, et hindamise läbiviimisel on eksitud protseduurireeglite vastu.</w:t>
      </w:r>
    </w:p>
    <w:p w14:paraId="5A27F46A" w14:textId="77777777" w:rsidR="00A1395B" w:rsidRPr="00773EF3" w:rsidRDefault="00A1395B" w:rsidP="00E144D5">
      <w:pPr>
        <w:jc w:val="both"/>
        <w:rPr>
          <w:rFonts w:asciiTheme="minorHAnsi" w:hAnsiTheme="minorHAnsi" w:cstheme="minorHAnsi"/>
          <w:b/>
          <w:bCs/>
          <w:u w:val="single"/>
          <w:lang w:val="sv-FI"/>
        </w:rPr>
      </w:pPr>
    </w:p>
    <w:p w14:paraId="13C52FB9" w14:textId="6611DF6C" w:rsidR="00CC4DA3" w:rsidRPr="00773EF3" w:rsidRDefault="000D7AF1" w:rsidP="000D7AF1">
      <w:pPr>
        <w:jc w:val="both"/>
        <w:rPr>
          <w:rFonts w:asciiTheme="minorHAnsi" w:hAnsiTheme="minorHAnsi" w:cstheme="minorHAnsi"/>
        </w:rPr>
      </w:pPr>
      <w:proofErr w:type="spellStart"/>
      <w:r w:rsidRPr="00773EF3">
        <w:rPr>
          <w:rFonts w:asciiTheme="minorHAnsi" w:hAnsiTheme="minorHAnsi" w:cstheme="minorHAnsi"/>
        </w:rPr>
        <w:t>Täpsemalt</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hindamise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protseduuri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kirjeldatud</w:t>
      </w:r>
      <w:proofErr w:type="spellEnd"/>
      <w:r w:rsidRPr="00773EF3">
        <w:rPr>
          <w:rFonts w:asciiTheme="minorHAnsi" w:hAnsiTheme="minorHAnsi" w:cstheme="minorHAnsi"/>
        </w:rPr>
        <w:t xml:space="preserve"> KKLM </w:t>
      </w:r>
      <w:proofErr w:type="spellStart"/>
      <w:r w:rsidRPr="00773EF3">
        <w:rPr>
          <w:rFonts w:asciiTheme="minorHAnsi" w:hAnsiTheme="minorHAnsi" w:cstheme="minorHAnsi"/>
        </w:rPr>
        <w:t>projektitoetuse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menetlemise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korras</w:t>
      </w:r>
      <w:proofErr w:type="spellEnd"/>
      <w:r w:rsidRPr="00773EF3">
        <w:rPr>
          <w:rFonts w:asciiTheme="minorHAnsi" w:hAnsiTheme="minorHAnsi" w:cstheme="minorHAnsi"/>
        </w:rPr>
        <w:t xml:space="preserve">. </w:t>
      </w:r>
    </w:p>
    <w:p w14:paraId="0C1F386E" w14:textId="77777777" w:rsidR="000D7AF1" w:rsidRPr="00773EF3" w:rsidRDefault="000D7AF1" w:rsidP="00CC4DA3">
      <w:pPr>
        <w:rPr>
          <w:rFonts w:asciiTheme="minorHAnsi" w:hAnsiTheme="minorHAnsi" w:cstheme="minorHAnsi"/>
          <w:b/>
          <w:bCs/>
        </w:rPr>
      </w:pPr>
    </w:p>
    <w:p w14:paraId="339FB64C" w14:textId="2C17003B" w:rsidR="00CC4DA3" w:rsidRPr="00773EF3" w:rsidRDefault="00CC4DA3" w:rsidP="00CC4DA3">
      <w:pPr>
        <w:rPr>
          <w:rFonts w:asciiTheme="minorHAnsi" w:hAnsiTheme="minorHAnsi" w:cstheme="minorHAnsi"/>
          <w:b/>
          <w:bCs/>
        </w:rPr>
      </w:pPr>
      <w:proofErr w:type="spellStart"/>
      <w:r w:rsidRPr="00773EF3">
        <w:rPr>
          <w:rFonts w:asciiTheme="minorHAnsi" w:hAnsiTheme="minorHAnsi" w:cstheme="minorHAnsi"/>
          <w:b/>
          <w:bCs/>
        </w:rPr>
        <w:t>Taotluste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hindamiskriteeriumid</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jagunevad</w:t>
      </w:r>
      <w:proofErr w:type="spellEnd"/>
      <w:r w:rsidRPr="00773EF3">
        <w:rPr>
          <w:rFonts w:asciiTheme="minorHAnsi" w:hAnsiTheme="minorHAnsi" w:cstheme="minorHAnsi"/>
          <w:b/>
          <w:bCs/>
        </w:rPr>
        <w:t xml:space="preserve"> </w:t>
      </w:r>
      <w:proofErr w:type="spellStart"/>
      <w:r w:rsidR="00311EB6" w:rsidRPr="00773EF3">
        <w:rPr>
          <w:rFonts w:asciiTheme="minorHAnsi" w:hAnsiTheme="minorHAnsi" w:cstheme="minorHAnsi"/>
          <w:b/>
          <w:bCs/>
        </w:rPr>
        <w:t>kaheks</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osaks</w:t>
      </w:r>
      <w:proofErr w:type="spellEnd"/>
      <w:r w:rsidRPr="00773EF3">
        <w:rPr>
          <w:rFonts w:asciiTheme="minorHAnsi" w:hAnsiTheme="minorHAnsi" w:cstheme="minorHAnsi"/>
          <w:b/>
          <w:bCs/>
        </w:rPr>
        <w:t>:</w:t>
      </w:r>
    </w:p>
    <w:p w14:paraId="112144C0" w14:textId="1B1FCBEF" w:rsidR="00CC4DA3" w:rsidRPr="00773EF3" w:rsidRDefault="00311EB6" w:rsidP="002C4F6F">
      <w:pPr>
        <w:pStyle w:val="ListParagraph"/>
        <w:numPr>
          <w:ilvl w:val="0"/>
          <w:numId w:val="41"/>
        </w:numPr>
        <w:spacing w:after="120"/>
        <w:jc w:val="both"/>
        <w:rPr>
          <w:rFonts w:asciiTheme="minorHAnsi" w:hAnsiTheme="minorHAnsi" w:cstheme="minorHAnsi"/>
        </w:rPr>
      </w:pPr>
      <w:proofErr w:type="spellStart"/>
      <w:r w:rsidRPr="00773EF3">
        <w:rPr>
          <w:rFonts w:asciiTheme="minorHAnsi" w:hAnsiTheme="minorHAnsi" w:cstheme="minorHAnsi"/>
        </w:rPr>
        <w:t>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mõjuga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seotud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kriteeriumid</w:t>
      </w:r>
      <w:proofErr w:type="spellEnd"/>
      <w:r w:rsidR="00CC4DA3" w:rsidRPr="00773EF3">
        <w:rPr>
          <w:rFonts w:asciiTheme="minorHAnsi" w:hAnsiTheme="minorHAnsi" w:cstheme="minorHAnsi"/>
        </w:rPr>
        <w:t xml:space="preserve"> </w:t>
      </w:r>
    </w:p>
    <w:p w14:paraId="17BBEF69" w14:textId="2DDF5968" w:rsidR="00CC4DA3" w:rsidRPr="00773EF3" w:rsidRDefault="00311EB6" w:rsidP="002C4F6F">
      <w:pPr>
        <w:pStyle w:val="ListParagraph"/>
        <w:numPr>
          <w:ilvl w:val="0"/>
          <w:numId w:val="41"/>
        </w:numPr>
        <w:spacing w:after="120"/>
        <w:jc w:val="both"/>
        <w:rPr>
          <w:rFonts w:asciiTheme="minorHAnsi" w:hAnsiTheme="minorHAnsi" w:cstheme="minorHAnsi"/>
        </w:rPr>
      </w:pPr>
      <w:proofErr w:type="spellStart"/>
      <w:r w:rsidRPr="00773EF3">
        <w:rPr>
          <w:rFonts w:asciiTheme="minorHAnsi" w:hAnsiTheme="minorHAnsi" w:cstheme="minorHAnsi"/>
        </w:rPr>
        <w:t>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kvaliteediga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seotud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kriteeriumid</w:t>
      </w:r>
      <w:proofErr w:type="spellEnd"/>
      <w:r w:rsidRPr="00773EF3">
        <w:rPr>
          <w:rFonts w:asciiTheme="minorHAnsi" w:hAnsiTheme="minorHAnsi" w:cstheme="minorHAnsi"/>
        </w:rPr>
        <w:t xml:space="preserve"> </w:t>
      </w:r>
    </w:p>
    <w:p w14:paraId="58EA67DF" w14:textId="77777777" w:rsidR="00CC4DA3" w:rsidRPr="00773EF3" w:rsidRDefault="00CC4DA3" w:rsidP="00CC4DA3">
      <w:pPr>
        <w:pStyle w:val="ListParagraph"/>
        <w:rPr>
          <w:rFonts w:asciiTheme="minorHAnsi" w:hAnsiTheme="minorHAnsi" w:cstheme="minorHAnsi"/>
        </w:rPr>
      </w:pPr>
    </w:p>
    <w:p w14:paraId="0EEBDA56" w14:textId="631BC1CF" w:rsidR="00CC4DA3" w:rsidRPr="00773EF3" w:rsidRDefault="00CC4DA3" w:rsidP="00CC4DA3">
      <w:pPr>
        <w:rPr>
          <w:rFonts w:asciiTheme="minorHAnsi" w:hAnsiTheme="minorHAnsi" w:cstheme="minorHAnsi"/>
        </w:rPr>
      </w:pPr>
      <w:proofErr w:type="spellStart"/>
      <w:r w:rsidRPr="00773EF3">
        <w:rPr>
          <w:rFonts w:asciiTheme="minorHAnsi" w:hAnsiTheme="minorHAnsi" w:cstheme="minorHAnsi"/>
        </w:rPr>
        <w:t>Hindamine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toimub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skaalal</w:t>
      </w:r>
      <w:proofErr w:type="spellEnd"/>
      <w:r w:rsidRPr="00773EF3">
        <w:rPr>
          <w:rFonts w:asciiTheme="minorHAnsi" w:hAnsiTheme="minorHAnsi" w:cstheme="minorHAnsi"/>
        </w:rPr>
        <w:t xml:space="preserve"> </w:t>
      </w:r>
      <w:r w:rsidR="00311EB6" w:rsidRPr="00773EF3">
        <w:rPr>
          <w:rFonts w:asciiTheme="minorHAnsi" w:hAnsiTheme="minorHAnsi" w:cstheme="minorHAnsi"/>
        </w:rPr>
        <w:t>1</w:t>
      </w:r>
      <w:r w:rsidRPr="00773EF3">
        <w:rPr>
          <w:rFonts w:asciiTheme="minorHAnsi" w:hAnsiTheme="minorHAnsi" w:cstheme="minorHAnsi"/>
        </w:rPr>
        <w:t>–</w:t>
      </w:r>
      <w:r w:rsidR="00311EB6" w:rsidRPr="00773EF3">
        <w:rPr>
          <w:rFonts w:asciiTheme="minorHAnsi" w:hAnsiTheme="minorHAnsi" w:cstheme="minorHAnsi"/>
        </w:rPr>
        <w:t>4</w:t>
      </w:r>
      <w:r w:rsidRPr="00773EF3">
        <w:rPr>
          <w:rFonts w:asciiTheme="minorHAnsi" w:hAnsiTheme="minorHAnsi" w:cstheme="minorHAnsi"/>
        </w:rPr>
        <w:t xml:space="preserve">, </w:t>
      </w:r>
      <w:proofErr w:type="spellStart"/>
      <w:r w:rsidRPr="00773EF3">
        <w:rPr>
          <w:rFonts w:asciiTheme="minorHAnsi" w:hAnsiTheme="minorHAnsi" w:cstheme="minorHAnsi"/>
        </w:rPr>
        <w:t>kus</w:t>
      </w:r>
      <w:proofErr w:type="spellEnd"/>
      <w:r w:rsidRPr="00773EF3">
        <w:rPr>
          <w:rFonts w:asciiTheme="minorHAnsi" w:hAnsiTheme="minorHAnsi" w:cstheme="minorHAnsi"/>
        </w:rPr>
        <w:t xml:space="preserve"> </w:t>
      </w:r>
      <w:r w:rsidR="00311EB6" w:rsidRPr="00773EF3">
        <w:rPr>
          <w:rFonts w:asciiTheme="minorHAnsi" w:hAnsiTheme="minorHAnsi" w:cstheme="minorHAnsi"/>
        </w:rPr>
        <w:t>4</w:t>
      </w:r>
      <w:r w:rsidRPr="00773EF3">
        <w:rPr>
          <w:rFonts w:asciiTheme="minorHAnsi" w:hAnsiTheme="minorHAnsi" w:cstheme="minorHAnsi"/>
        </w:rPr>
        <w:t xml:space="preserve"> – </w:t>
      </w:r>
      <w:proofErr w:type="spellStart"/>
      <w:r w:rsidRPr="00773EF3">
        <w:rPr>
          <w:rFonts w:asciiTheme="minorHAnsi" w:hAnsiTheme="minorHAnsi" w:cstheme="minorHAnsi"/>
        </w:rPr>
        <w:t>väga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hea</w:t>
      </w:r>
      <w:proofErr w:type="spellEnd"/>
      <w:r w:rsidRPr="00773EF3">
        <w:rPr>
          <w:rFonts w:asciiTheme="minorHAnsi" w:hAnsiTheme="minorHAnsi" w:cstheme="minorHAnsi"/>
        </w:rPr>
        <w:t xml:space="preserve">, </w:t>
      </w:r>
      <w:r w:rsidR="00A1395B" w:rsidRPr="00773EF3">
        <w:rPr>
          <w:rFonts w:asciiTheme="minorHAnsi" w:hAnsiTheme="minorHAnsi" w:cstheme="minorHAnsi"/>
        </w:rPr>
        <w:t xml:space="preserve">3 – </w:t>
      </w:r>
      <w:proofErr w:type="spellStart"/>
      <w:r w:rsidR="00A1395B" w:rsidRPr="00773EF3">
        <w:rPr>
          <w:rFonts w:asciiTheme="minorHAnsi" w:hAnsiTheme="minorHAnsi" w:cstheme="minorHAnsi"/>
        </w:rPr>
        <w:t>hea</w:t>
      </w:r>
      <w:proofErr w:type="spellEnd"/>
      <w:r w:rsidR="00A1395B" w:rsidRPr="00773EF3">
        <w:rPr>
          <w:rFonts w:asciiTheme="minorHAnsi" w:hAnsiTheme="minorHAnsi" w:cstheme="minorHAnsi"/>
        </w:rPr>
        <w:t>, 2</w:t>
      </w:r>
      <w:r w:rsidRPr="00773EF3">
        <w:rPr>
          <w:rFonts w:asciiTheme="minorHAnsi" w:hAnsiTheme="minorHAnsi" w:cstheme="minorHAnsi"/>
        </w:rPr>
        <w:t xml:space="preserve"> –</w:t>
      </w:r>
      <w:r w:rsidR="00311EB6" w:rsidRPr="00773EF3">
        <w:rPr>
          <w:rFonts w:asciiTheme="minorHAnsi" w:hAnsiTheme="minorHAnsi" w:cstheme="minorHAnsi"/>
        </w:rPr>
        <w:t xml:space="preserve"> </w:t>
      </w:r>
      <w:proofErr w:type="spellStart"/>
      <w:r w:rsidRPr="00773EF3">
        <w:rPr>
          <w:rFonts w:asciiTheme="minorHAnsi" w:hAnsiTheme="minorHAnsi" w:cstheme="minorHAnsi"/>
        </w:rPr>
        <w:t>rahuldav</w:t>
      </w:r>
      <w:proofErr w:type="spellEnd"/>
      <w:r w:rsidRPr="00773EF3">
        <w:rPr>
          <w:rFonts w:asciiTheme="minorHAnsi" w:hAnsiTheme="minorHAnsi" w:cstheme="minorHAnsi"/>
        </w:rPr>
        <w:t>, 1 –</w:t>
      </w:r>
      <w:r w:rsidR="00311EB6" w:rsidRPr="00773EF3">
        <w:rPr>
          <w:rFonts w:asciiTheme="minorHAnsi" w:hAnsiTheme="minorHAnsi" w:cstheme="minorHAnsi"/>
        </w:rPr>
        <w:t xml:space="preserve"> </w:t>
      </w:r>
      <w:proofErr w:type="spellStart"/>
      <w:r w:rsidRPr="00773EF3">
        <w:rPr>
          <w:rFonts w:asciiTheme="minorHAnsi" w:hAnsiTheme="minorHAnsi" w:cstheme="minorHAnsi"/>
        </w:rPr>
        <w:t>puudulik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lävendit</w:t>
      </w:r>
      <w:proofErr w:type="spellEnd"/>
      <w:r w:rsidRPr="00773EF3">
        <w:rPr>
          <w:rFonts w:asciiTheme="minorHAnsi" w:hAnsiTheme="minorHAnsi" w:cstheme="minorHAnsi"/>
        </w:rPr>
        <w:t xml:space="preserve"> – </w:t>
      </w:r>
      <w:proofErr w:type="spellStart"/>
      <w:r w:rsidRPr="00773EF3">
        <w:rPr>
          <w:rFonts w:asciiTheme="minorHAnsi" w:hAnsiTheme="minorHAnsi" w:cstheme="minorHAnsi"/>
        </w:rPr>
        <w:t>kui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koondhindeks</w:t>
      </w:r>
      <w:proofErr w:type="spellEnd"/>
      <w:r w:rsidRPr="00773EF3">
        <w:rPr>
          <w:rStyle w:val="FootnoteReference"/>
          <w:rFonts w:asciiTheme="minorHAnsi" w:hAnsiTheme="minorHAnsi" w:cstheme="minorHAnsi"/>
        </w:rPr>
        <w:footnoteReference w:id="27"/>
      </w:r>
      <w:r w:rsidRPr="00773EF3">
        <w:rPr>
          <w:rFonts w:asciiTheme="minorHAnsi" w:hAnsiTheme="minorHAnsi" w:cstheme="minorHAnsi"/>
        </w:rPr>
        <w:t xml:space="preserve"> 2,5 </w:t>
      </w:r>
      <w:proofErr w:type="spellStart"/>
      <w:r w:rsidRPr="00773EF3">
        <w:rPr>
          <w:rFonts w:asciiTheme="minorHAnsi" w:hAnsiTheme="minorHAnsi" w:cstheme="minorHAnsi"/>
        </w:rPr>
        <w:t>või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vähem</w:t>
      </w:r>
      <w:proofErr w:type="spellEnd"/>
      <w:r w:rsidRPr="00773EF3">
        <w:rPr>
          <w:rFonts w:asciiTheme="minorHAnsi" w:hAnsiTheme="minorHAnsi" w:cstheme="minorHAnsi"/>
        </w:rPr>
        <w:t xml:space="preserve">, </w:t>
      </w:r>
      <w:proofErr w:type="spellStart"/>
      <w:r w:rsidR="00A1395B" w:rsidRPr="00773EF3">
        <w:rPr>
          <w:rFonts w:asciiTheme="minorHAnsi" w:hAnsiTheme="minorHAnsi" w:cstheme="minorHAnsi"/>
        </w:rPr>
        <w:t>siis</w:t>
      </w:r>
      <w:proofErr w:type="spellEnd"/>
      <w:r w:rsidR="00A1395B" w:rsidRPr="00773EF3">
        <w:rPr>
          <w:rFonts w:asciiTheme="minorHAnsi" w:hAnsiTheme="minorHAnsi" w:cstheme="minorHAnsi"/>
        </w:rPr>
        <w:t xml:space="preserve"> </w:t>
      </w:r>
      <w:proofErr w:type="spellStart"/>
      <w:r w:rsidRPr="00773EF3">
        <w:rPr>
          <w:rFonts w:asciiTheme="minorHAnsi" w:hAnsiTheme="minorHAnsi" w:cstheme="minorHAnsi"/>
        </w:rPr>
        <w:t>seda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rahuldata</w:t>
      </w:r>
      <w:proofErr w:type="spellEnd"/>
      <w:r w:rsidRPr="00773EF3">
        <w:rPr>
          <w:rFonts w:asciiTheme="minorHAnsi" w:hAnsiTheme="minorHAnsi" w:cstheme="minorHAnsi"/>
        </w:rPr>
        <w:t>.</w:t>
      </w:r>
    </w:p>
    <w:p w14:paraId="5979EE52" w14:textId="77777777" w:rsidR="000D7AF1" w:rsidRPr="00773EF3" w:rsidRDefault="000D7AF1" w:rsidP="00CC4DA3">
      <w:pPr>
        <w:rPr>
          <w:rFonts w:asciiTheme="minorHAnsi" w:hAnsiTheme="minorHAnsi" w:cstheme="minorHAnsi"/>
        </w:rPr>
      </w:pPr>
    </w:p>
    <w:p w14:paraId="0923D9B1" w14:textId="2FB37865" w:rsidR="00CC4DA3" w:rsidRPr="00773EF3" w:rsidRDefault="00F0205B" w:rsidP="00CC4DA3">
      <w:pPr>
        <w:rPr>
          <w:rFonts w:asciiTheme="minorHAnsi" w:hAnsiTheme="minorHAnsi" w:cstheme="minorHAnsi"/>
        </w:rPr>
      </w:pPr>
      <w:del w:id="320" w:author="Liis Moor" w:date="2024-04-18T16:02:00Z">
        <w:r w:rsidRPr="00773EF3" w:rsidDel="00994C14">
          <w:rPr>
            <w:rFonts w:asciiTheme="minorHAnsi" w:hAnsiTheme="minorHAnsi" w:cstheme="minorHAnsi"/>
          </w:rPr>
          <w:delText xml:space="preserve">Kõikidele </w:delText>
        </w:r>
      </w:del>
      <w:ins w:id="321" w:author="Liis Moor" w:date="2024-04-18T16:00:00Z">
        <w:r w:rsidR="00994C14">
          <w:rPr>
            <w:rFonts w:asciiTheme="minorHAnsi" w:hAnsiTheme="minorHAnsi" w:cstheme="minorHAnsi"/>
          </w:rPr>
          <w:t xml:space="preserve">LEADER </w:t>
        </w:r>
      </w:ins>
      <w:proofErr w:type="spellStart"/>
      <w:r w:rsidRPr="00773EF3">
        <w:rPr>
          <w:rFonts w:asciiTheme="minorHAnsi" w:hAnsiTheme="minorHAnsi" w:cstheme="minorHAnsi"/>
        </w:rPr>
        <w:t>meetmetele</w:t>
      </w:r>
      <w:proofErr w:type="spellEnd"/>
      <w:r w:rsidR="000D7AF1" w:rsidRPr="00773EF3">
        <w:rPr>
          <w:rFonts w:asciiTheme="minorHAnsi" w:hAnsiTheme="minorHAnsi" w:cstheme="minorHAnsi"/>
        </w:rPr>
        <w:t xml:space="preserve"> </w:t>
      </w:r>
      <w:ins w:id="322" w:author="Liis Moor" w:date="2024-04-18T16:02:00Z">
        <w:r w:rsidR="00994C14">
          <w:rPr>
            <w:rFonts w:asciiTheme="minorHAnsi" w:hAnsiTheme="minorHAnsi" w:cstheme="minorHAnsi"/>
          </w:rPr>
          <w:t>“</w:t>
        </w:r>
      </w:ins>
      <w:proofErr w:type="spellStart"/>
      <w:ins w:id="323" w:author="Liis Moor" w:date="2024-04-18T16:03:00Z">
        <w:r w:rsidR="00994C14">
          <w:rPr>
            <w:rFonts w:asciiTheme="minorHAnsi" w:hAnsiTheme="minorHAnsi" w:cstheme="minorHAnsi"/>
          </w:rPr>
          <w:t>Ettevõtluse</w:t>
        </w:r>
        <w:proofErr w:type="spellEnd"/>
        <w:r w:rsidR="00994C14">
          <w:rPr>
            <w:rFonts w:asciiTheme="minorHAnsi" w:hAnsiTheme="minorHAnsi" w:cstheme="minorHAnsi"/>
          </w:rPr>
          <w:t xml:space="preserve"> </w:t>
        </w:r>
        <w:proofErr w:type="spellStart"/>
        <w:r w:rsidR="00994C14">
          <w:rPr>
            <w:rFonts w:asciiTheme="minorHAnsi" w:hAnsiTheme="minorHAnsi" w:cstheme="minorHAnsi"/>
          </w:rPr>
          <w:t>arendamine</w:t>
        </w:r>
        <w:proofErr w:type="spellEnd"/>
        <w:r w:rsidR="00994C14">
          <w:rPr>
            <w:rFonts w:asciiTheme="minorHAnsi" w:hAnsiTheme="minorHAnsi" w:cstheme="minorHAnsi"/>
          </w:rPr>
          <w:t>” ja “</w:t>
        </w:r>
      </w:ins>
      <w:proofErr w:type="spellStart"/>
      <w:ins w:id="324" w:author="Liis Moor" w:date="2024-04-18T16:04:00Z">
        <w:r w:rsidR="00994C14">
          <w:rPr>
            <w:rFonts w:asciiTheme="minorHAnsi" w:hAnsiTheme="minorHAnsi" w:cstheme="minorHAnsi"/>
          </w:rPr>
          <w:t>Elukeskkonna</w:t>
        </w:r>
        <w:proofErr w:type="spellEnd"/>
        <w:r w:rsidR="00994C14">
          <w:rPr>
            <w:rFonts w:asciiTheme="minorHAnsi" w:hAnsiTheme="minorHAnsi" w:cstheme="minorHAnsi"/>
          </w:rPr>
          <w:t xml:space="preserve"> </w:t>
        </w:r>
        <w:proofErr w:type="spellStart"/>
        <w:r w:rsidR="00994C14">
          <w:rPr>
            <w:rFonts w:asciiTheme="minorHAnsi" w:hAnsiTheme="minorHAnsi" w:cstheme="minorHAnsi"/>
          </w:rPr>
          <w:t>arendamine</w:t>
        </w:r>
        <w:proofErr w:type="spellEnd"/>
        <w:r w:rsidR="00994C14">
          <w:rPr>
            <w:rFonts w:asciiTheme="minorHAnsi" w:hAnsiTheme="minorHAnsi" w:cstheme="minorHAnsi"/>
          </w:rPr>
          <w:t xml:space="preserve">” </w:t>
        </w:r>
      </w:ins>
      <w:proofErr w:type="spellStart"/>
      <w:r w:rsidR="00CC4DA3" w:rsidRPr="00773EF3">
        <w:rPr>
          <w:rFonts w:asciiTheme="minorHAnsi" w:hAnsiTheme="minorHAnsi" w:cstheme="minorHAnsi"/>
        </w:rPr>
        <w:t>rakendatakse</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samu</w:t>
      </w:r>
      <w:proofErr w:type="spellEnd"/>
      <w:r w:rsidR="00CC4DA3" w:rsidRPr="00773EF3">
        <w:rPr>
          <w:rFonts w:asciiTheme="minorHAnsi" w:hAnsiTheme="minorHAnsi" w:cstheme="minorHAnsi"/>
        </w:rPr>
        <w:t xml:space="preserve"> </w:t>
      </w:r>
      <w:proofErr w:type="spellStart"/>
      <w:r w:rsidR="00CC4DA3" w:rsidRPr="00773EF3">
        <w:rPr>
          <w:rFonts w:asciiTheme="minorHAnsi" w:hAnsiTheme="minorHAnsi" w:cstheme="minorHAnsi"/>
        </w:rPr>
        <w:t>kriteeriume</w:t>
      </w:r>
      <w:proofErr w:type="spellEnd"/>
      <w:r w:rsidR="00CC4DA3" w:rsidRPr="00773EF3">
        <w:rPr>
          <w:rFonts w:asciiTheme="minorHAnsi" w:hAnsiTheme="minorHAnsi" w:cstheme="minorHAnsi"/>
        </w:rPr>
        <w:t xml:space="preserve"> ja </w:t>
      </w:r>
      <w:proofErr w:type="spellStart"/>
      <w:r w:rsidR="00CC4DA3" w:rsidRPr="00773EF3">
        <w:rPr>
          <w:rFonts w:asciiTheme="minorHAnsi" w:hAnsiTheme="minorHAnsi" w:cstheme="minorHAnsi"/>
        </w:rPr>
        <w:t>osakaale</w:t>
      </w:r>
      <w:proofErr w:type="spellEnd"/>
      <w:r w:rsidR="000D7AF1" w:rsidRPr="00773EF3">
        <w:rPr>
          <w:rFonts w:asciiTheme="minorHAnsi" w:hAnsiTheme="minorHAnsi" w:cstheme="minorHAnsi"/>
        </w:rPr>
        <w:t>.</w:t>
      </w:r>
    </w:p>
    <w:p w14:paraId="35254EBB" w14:textId="319DD06E" w:rsidR="008772D2" w:rsidRPr="00773EF3" w:rsidRDefault="008772D2" w:rsidP="008772D2">
      <w:pPr>
        <w:pStyle w:val="Caption"/>
        <w:keepNext/>
        <w:rPr>
          <w:rFonts w:asciiTheme="minorHAnsi" w:hAnsiTheme="minorHAnsi" w:cstheme="minorHAnsi"/>
        </w:rPr>
      </w:pPr>
    </w:p>
    <w:p w14:paraId="7358B520" w14:textId="56537D4A" w:rsidR="0000104E" w:rsidRPr="00773EF3" w:rsidRDefault="0000104E" w:rsidP="0000104E">
      <w:pPr>
        <w:pStyle w:val="Caption"/>
        <w:keepNext/>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r w:rsidR="001C053F" w:rsidRPr="00773EF3">
        <w:rPr>
          <w:rFonts w:asciiTheme="minorHAnsi" w:hAnsiTheme="minorHAnsi" w:cstheme="minorHAnsi"/>
        </w:rPr>
        <w:t>1</w:t>
      </w:r>
      <w:r w:rsidR="00412EF8" w:rsidRPr="00773EF3">
        <w:rPr>
          <w:rFonts w:asciiTheme="minorHAnsi" w:hAnsiTheme="minorHAnsi" w:cstheme="minorHAnsi"/>
        </w:rPr>
        <w:t>1</w:t>
      </w:r>
      <w:r w:rsidRPr="00773EF3">
        <w:rPr>
          <w:rFonts w:asciiTheme="minorHAnsi" w:hAnsiTheme="minorHAnsi" w:cstheme="minorHAnsi"/>
        </w:rPr>
        <w:t xml:space="preserve">. </w:t>
      </w:r>
      <w:ins w:id="325" w:author="Liis Moor" w:date="2024-04-18T16:00:00Z">
        <w:r w:rsidR="00994C14">
          <w:rPr>
            <w:rFonts w:asciiTheme="minorHAnsi" w:hAnsiTheme="minorHAnsi" w:cstheme="minorHAnsi"/>
          </w:rPr>
          <w:t xml:space="preserve">LEADER </w:t>
        </w:r>
      </w:ins>
      <w:proofErr w:type="spellStart"/>
      <w:ins w:id="326" w:author="Liis Moor" w:date="2024-04-18T16:01:00Z">
        <w:r w:rsidR="00994C14">
          <w:rPr>
            <w:rFonts w:asciiTheme="minorHAnsi" w:hAnsiTheme="minorHAnsi" w:cstheme="minorHAnsi"/>
          </w:rPr>
          <w:t>toetust</w:t>
        </w:r>
      </w:ins>
      <w:del w:id="327" w:author="Liis Moor" w:date="2024-04-18T16:01:00Z">
        <w:r w:rsidRPr="00773EF3" w:rsidDel="00994C14">
          <w:rPr>
            <w:rFonts w:asciiTheme="minorHAnsi" w:hAnsiTheme="minorHAnsi" w:cstheme="minorHAnsi"/>
          </w:rPr>
          <w:delText>T</w:delText>
        </w:r>
      </w:del>
      <w:r w:rsidRPr="00773EF3">
        <w:rPr>
          <w:rFonts w:asciiTheme="minorHAnsi" w:hAnsiTheme="minorHAnsi" w:cstheme="minorHAnsi"/>
        </w:rPr>
        <w: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hindamiskriteeriumid</w:t>
      </w:r>
      <w:proofErr w:type="spellEnd"/>
    </w:p>
    <w:tbl>
      <w:tblPr>
        <w:tblStyle w:val="TableGrid"/>
        <w:tblW w:w="8642" w:type="dxa"/>
        <w:tblLayout w:type="fixed"/>
        <w:tblLook w:val="04A0" w:firstRow="1" w:lastRow="0" w:firstColumn="1" w:lastColumn="0" w:noHBand="0" w:noVBand="1"/>
      </w:tblPr>
      <w:tblGrid>
        <w:gridCol w:w="2405"/>
        <w:gridCol w:w="2977"/>
        <w:gridCol w:w="3260"/>
      </w:tblGrid>
      <w:tr w:rsidR="00CC4DA3" w:rsidRPr="00773EF3" w14:paraId="5C6BEEFA" w14:textId="77777777" w:rsidTr="00217E97">
        <w:tc>
          <w:tcPr>
            <w:tcW w:w="8642" w:type="dxa"/>
            <w:gridSpan w:val="3"/>
            <w:shd w:val="clear" w:color="auto" w:fill="auto"/>
          </w:tcPr>
          <w:p w14:paraId="4443143B" w14:textId="021A1D36" w:rsidR="00CC4DA3" w:rsidRPr="00773EF3" w:rsidRDefault="001C053F" w:rsidP="00BA3353">
            <w:pPr>
              <w:rPr>
                <w:rFonts w:asciiTheme="minorHAnsi" w:hAnsiTheme="minorHAnsi" w:cstheme="minorHAnsi"/>
                <w:b/>
                <w:bCs/>
                <w:lang w:eastAsia="et-EE"/>
              </w:rPr>
            </w:pPr>
            <w:r w:rsidRPr="00773EF3">
              <w:rPr>
                <w:rFonts w:asciiTheme="minorHAnsi" w:hAnsiTheme="minorHAnsi" w:cstheme="minorHAnsi"/>
                <w:b/>
                <w:bCs/>
                <w:lang w:val="et-EE" w:eastAsia="et-EE"/>
              </w:rPr>
              <w:t>Taotluse mõjuga seotud kriteeriumid</w:t>
            </w:r>
          </w:p>
        </w:tc>
      </w:tr>
      <w:tr w:rsidR="00BA08B4" w:rsidRPr="00773EF3" w14:paraId="775728AE" w14:textId="77777777" w:rsidTr="00217E97">
        <w:tc>
          <w:tcPr>
            <w:tcW w:w="2405" w:type="dxa"/>
          </w:tcPr>
          <w:p w14:paraId="33BBDAF7" w14:textId="15472E29" w:rsidR="00BA08B4" w:rsidRPr="00773EF3" w:rsidRDefault="00BA08B4" w:rsidP="00462301">
            <w:pPr>
              <w:widowControl w:val="0"/>
              <w:jc w:val="both"/>
              <w:rPr>
                <w:rFonts w:asciiTheme="minorHAnsi" w:hAnsiTheme="minorHAnsi" w:cstheme="minorHAnsi"/>
                <w:b/>
                <w:bCs/>
                <w:lang w:eastAsia="et-EE"/>
              </w:rPr>
            </w:pPr>
            <w:proofErr w:type="spellStart"/>
            <w:r w:rsidRPr="00773EF3">
              <w:rPr>
                <w:rFonts w:asciiTheme="minorHAnsi" w:hAnsiTheme="minorHAnsi" w:cstheme="minorHAnsi"/>
                <w:b/>
                <w:bCs/>
                <w:lang w:eastAsia="et-EE"/>
              </w:rPr>
              <w:t>Hindamiskriteerium</w:t>
            </w:r>
            <w:proofErr w:type="spellEnd"/>
            <w:r w:rsidRPr="00773EF3">
              <w:rPr>
                <w:rFonts w:asciiTheme="minorHAnsi" w:hAnsiTheme="minorHAnsi" w:cstheme="minorHAnsi"/>
                <w:b/>
                <w:bCs/>
                <w:lang w:eastAsia="et-EE"/>
              </w:rPr>
              <w:t xml:space="preserve"> ja </w:t>
            </w:r>
            <w:proofErr w:type="spellStart"/>
            <w:r w:rsidRPr="00773EF3">
              <w:rPr>
                <w:rFonts w:asciiTheme="minorHAnsi" w:hAnsiTheme="minorHAnsi" w:cstheme="minorHAnsi"/>
                <w:b/>
                <w:bCs/>
                <w:lang w:eastAsia="et-EE"/>
              </w:rPr>
              <w:t>osakaal</w:t>
            </w:r>
            <w:proofErr w:type="spellEnd"/>
          </w:p>
          <w:p w14:paraId="48CC1005" w14:textId="5B030F86" w:rsidR="00BA08B4" w:rsidRPr="00773EF3" w:rsidRDefault="00BA08B4" w:rsidP="00462301">
            <w:pPr>
              <w:tabs>
                <w:tab w:val="left" w:pos="966"/>
              </w:tabs>
              <w:jc w:val="both"/>
              <w:rPr>
                <w:rFonts w:asciiTheme="minorHAnsi" w:hAnsiTheme="minorHAnsi" w:cstheme="minorHAnsi"/>
                <w:b/>
                <w:bCs/>
              </w:rPr>
            </w:pPr>
          </w:p>
        </w:tc>
        <w:tc>
          <w:tcPr>
            <w:tcW w:w="2977" w:type="dxa"/>
          </w:tcPr>
          <w:p w14:paraId="578F64EF" w14:textId="77777777" w:rsidR="00BA08B4" w:rsidRPr="00773EF3" w:rsidRDefault="00BA08B4" w:rsidP="00462301">
            <w:pPr>
              <w:widowControl w:val="0"/>
              <w:jc w:val="both"/>
              <w:rPr>
                <w:rFonts w:asciiTheme="minorHAnsi" w:hAnsiTheme="minorHAnsi" w:cstheme="minorHAnsi"/>
                <w:b/>
                <w:bCs/>
                <w:lang w:eastAsia="et-EE"/>
              </w:rPr>
            </w:pPr>
            <w:proofErr w:type="spellStart"/>
            <w:r w:rsidRPr="00773EF3">
              <w:rPr>
                <w:rFonts w:asciiTheme="minorHAnsi" w:hAnsiTheme="minorHAnsi" w:cstheme="minorHAnsi"/>
                <w:b/>
                <w:bCs/>
                <w:lang w:eastAsia="et-EE"/>
              </w:rPr>
              <w:t>Kirjeldus</w:t>
            </w:r>
            <w:proofErr w:type="spellEnd"/>
          </w:p>
          <w:p w14:paraId="33200BDA" w14:textId="1F7780D7" w:rsidR="00BA08B4" w:rsidRPr="00773EF3" w:rsidRDefault="00BA08B4" w:rsidP="00462301">
            <w:pPr>
              <w:jc w:val="both"/>
              <w:rPr>
                <w:rFonts w:asciiTheme="minorHAnsi" w:hAnsiTheme="minorHAnsi" w:cstheme="minorHAnsi"/>
                <w:b/>
                <w:bCs/>
              </w:rPr>
            </w:pPr>
          </w:p>
        </w:tc>
        <w:tc>
          <w:tcPr>
            <w:tcW w:w="3260" w:type="dxa"/>
          </w:tcPr>
          <w:p w14:paraId="6F737AAA" w14:textId="67C6C2E0" w:rsidR="00BA08B4" w:rsidRPr="00773EF3" w:rsidRDefault="00BA08B4" w:rsidP="00462301">
            <w:pPr>
              <w:jc w:val="both"/>
              <w:rPr>
                <w:rFonts w:asciiTheme="minorHAnsi" w:hAnsiTheme="minorHAnsi" w:cstheme="minorHAnsi"/>
                <w:b/>
                <w:bCs/>
              </w:rPr>
            </w:pPr>
            <w:proofErr w:type="spellStart"/>
            <w:r w:rsidRPr="00773EF3">
              <w:rPr>
                <w:rFonts w:asciiTheme="minorHAnsi" w:hAnsiTheme="minorHAnsi" w:cstheme="minorHAnsi"/>
                <w:b/>
                <w:bCs/>
                <w:lang w:eastAsia="et-EE"/>
              </w:rPr>
              <w:t>Skaala</w:t>
            </w:r>
            <w:proofErr w:type="spellEnd"/>
            <w:r w:rsidRPr="00773EF3">
              <w:rPr>
                <w:rFonts w:asciiTheme="minorHAnsi" w:hAnsiTheme="minorHAnsi" w:cstheme="minorHAnsi"/>
                <w:b/>
                <w:bCs/>
                <w:lang w:eastAsia="et-EE"/>
              </w:rPr>
              <w:t xml:space="preserve"> 1-4</w:t>
            </w:r>
          </w:p>
        </w:tc>
      </w:tr>
      <w:tr w:rsidR="00BA08B4" w:rsidRPr="00773EF3" w14:paraId="2CFEE63E" w14:textId="77777777" w:rsidTr="00217E97">
        <w:tc>
          <w:tcPr>
            <w:tcW w:w="2405" w:type="dxa"/>
          </w:tcPr>
          <w:p w14:paraId="65C08E4C" w14:textId="77777777" w:rsidR="00BA08B4" w:rsidRPr="00773EF3" w:rsidRDefault="00BA08B4" w:rsidP="00462301">
            <w:pPr>
              <w:widowControl w:val="0"/>
              <w:rPr>
                <w:rFonts w:asciiTheme="minorHAnsi" w:hAnsiTheme="minorHAnsi" w:cstheme="minorHAnsi"/>
                <w:strike/>
                <w:lang w:eastAsia="et-EE"/>
              </w:rPr>
            </w:pPr>
            <w:r w:rsidRPr="00773EF3">
              <w:rPr>
                <w:rFonts w:asciiTheme="minorHAnsi" w:hAnsiTheme="minorHAnsi" w:cstheme="minorHAnsi"/>
                <w:lang w:val="et-EE" w:eastAsia="et-EE"/>
              </w:rPr>
              <w:t xml:space="preserve">1.1.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vajalikkuse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lastRenderedPageBreak/>
              <w:t>põhjendatus</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mõju</w:t>
            </w:r>
            <w:proofErr w:type="spellEnd"/>
            <w:r w:rsidRPr="00773EF3">
              <w:rPr>
                <w:rFonts w:asciiTheme="minorHAnsi" w:hAnsiTheme="minorHAnsi" w:cstheme="minorHAnsi"/>
                <w:lang w:eastAsia="et-EE"/>
              </w:rPr>
              <w:t xml:space="preserve"> </w:t>
            </w:r>
          </w:p>
          <w:p w14:paraId="271FF9D0" w14:textId="74A22756" w:rsidR="00BA08B4" w:rsidRPr="00773EF3" w:rsidRDefault="00BA08B4" w:rsidP="00462301">
            <w:pPr>
              <w:widowControl w:val="0"/>
              <w:rPr>
                <w:rFonts w:asciiTheme="minorHAnsi" w:hAnsiTheme="minorHAnsi" w:cstheme="minorHAnsi"/>
                <w:lang w:eastAsia="et-EE"/>
              </w:rPr>
            </w:pPr>
            <w:r w:rsidRPr="00773EF3">
              <w:rPr>
                <w:rFonts w:asciiTheme="minorHAnsi" w:hAnsiTheme="minorHAnsi" w:cstheme="minorHAnsi"/>
                <w:lang w:eastAsia="et-EE"/>
              </w:rPr>
              <w:t>20%</w:t>
            </w:r>
          </w:p>
        </w:tc>
        <w:tc>
          <w:tcPr>
            <w:tcW w:w="2977" w:type="dxa"/>
          </w:tcPr>
          <w:p w14:paraId="10BF723D" w14:textId="009A29B7" w:rsidR="00BA08B4" w:rsidRPr="00773EF3" w:rsidRDefault="00BA08B4" w:rsidP="00462301">
            <w:pPr>
              <w:rPr>
                <w:rFonts w:asciiTheme="minorHAnsi" w:hAnsiTheme="minorHAnsi" w:cstheme="minorHAnsi"/>
                <w:lang w:eastAsia="et-EE"/>
              </w:rPr>
            </w:pPr>
            <w:proofErr w:type="spellStart"/>
            <w:r w:rsidRPr="00773EF3">
              <w:rPr>
                <w:rFonts w:asciiTheme="minorHAnsi" w:hAnsiTheme="minorHAnsi" w:cstheme="minorHAnsi"/>
                <w:lang w:eastAsia="et-EE"/>
              </w:rPr>
              <w:lastRenderedPageBreak/>
              <w:t>Hinnatakse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seoseid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vajaduste</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kavandatud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lastRenderedPageBreak/>
              <w:t>tegevuste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vahel</w:t>
            </w:r>
            <w:proofErr w:type="spellEnd"/>
            <w:r w:rsidRPr="00773EF3">
              <w:rPr>
                <w:rFonts w:asciiTheme="minorHAnsi" w:hAnsiTheme="minorHAnsi" w:cstheme="minorHAnsi"/>
                <w:lang w:eastAsia="et-EE"/>
              </w:rPr>
              <w:t xml:space="preserve">. Kas </w:t>
            </w:r>
            <w:proofErr w:type="spellStart"/>
            <w:r w:rsidRPr="00773EF3">
              <w:rPr>
                <w:rFonts w:asciiTheme="minorHAnsi" w:hAnsiTheme="minorHAnsi" w:cstheme="minorHAnsi"/>
                <w:lang w:eastAsia="et-EE"/>
              </w:rPr>
              <w:t>tegevus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endaga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positiivse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muutuse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taotleja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või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tegevuspiirkonna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jaoks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uute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toodete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teenuste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töökohtade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loomine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konkurentsivõime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kasv</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jms</w:t>
            </w:r>
            <w:proofErr w:type="spellEnd"/>
            <w:r w:rsidRPr="00773EF3">
              <w:rPr>
                <w:rFonts w:asciiTheme="minorHAnsi" w:hAnsiTheme="minorHAnsi" w:cstheme="minorHAnsi"/>
                <w:lang w:eastAsia="et-EE"/>
              </w:rPr>
              <w:t>)</w:t>
            </w:r>
          </w:p>
        </w:tc>
        <w:tc>
          <w:tcPr>
            <w:tcW w:w="3260" w:type="dxa"/>
          </w:tcPr>
          <w:p w14:paraId="1B8E4130" w14:textId="05A67A4A"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lastRenderedPageBreak/>
              <w:t xml:space="preserve">1 – </w:t>
            </w:r>
            <w:proofErr w:type="spellStart"/>
            <w:r w:rsidRPr="00773EF3">
              <w:rPr>
                <w:rFonts w:asciiTheme="minorHAnsi" w:hAnsiTheme="minorHAnsi" w:cstheme="minorHAnsi"/>
                <w:color w:val="000000" w:themeColor="text1"/>
                <w:lang w:eastAsia="et-EE"/>
              </w:rPr>
              <w:t>Projektis</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ole </w:t>
            </w:r>
            <w:proofErr w:type="spellStart"/>
            <w:r w:rsidRPr="00773EF3">
              <w:rPr>
                <w:rFonts w:asciiTheme="minorHAnsi" w:hAnsiTheme="minorHAnsi" w:cstheme="minorHAnsi"/>
                <w:color w:val="000000" w:themeColor="text1"/>
                <w:lang w:eastAsia="et-EE"/>
              </w:rPr>
              <w:t>arenguvajadusi</w:t>
            </w:r>
            <w:proofErr w:type="spellEnd"/>
            <w:r w:rsidRPr="00773EF3">
              <w:rPr>
                <w:rFonts w:asciiTheme="minorHAnsi" w:hAnsiTheme="minorHAnsi" w:cstheme="minorHAnsi"/>
                <w:color w:val="000000" w:themeColor="text1"/>
                <w:lang w:eastAsia="et-EE"/>
              </w:rPr>
              <w:t>/</w:t>
            </w:r>
            <w:proofErr w:type="spellStart"/>
            <w:r w:rsidRPr="00773EF3">
              <w:rPr>
                <w:rFonts w:asciiTheme="minorHAnsi" w:hAnsiTheme="minorHAnsi" w:cstheme="minorHAnsi"/>
                <w:color w:val="000000" w:themeColor="text1"/>
                <w:lang w:eastAsia="et-EE"/>
              </w:rPr>
              <w:t>kitsaskohti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lastRenderedPageBreak/>
              <w:t>lahti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mõtestatud</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too </w:t>
            </w:r>
            <w:proofErr w:type="spellStart"/>
            <w:r w:rsidRPr="00773EF3">
              <w:rPr>
                <w:rFonts w:asciiTheme="minorHAnsi" w:hAnsiTheme="minorHAnsi" w:cstheme="minorHAnsi"/>
                <w:color w:val="000000" w:themeColor="text1"/>
                <w:lang w:eastAsia="et-EE"/>
              </w:rPr>
              <w:t>kaasa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positiivset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muutust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taotleja</w:t>
            </w:r>
            <w:proofErr w:type="spellEnd"/>
            <w:r w:rsidRPr="00773EF3">
              <w:rPr>
                <w:rFonts w:asciiTheme="minorHAnsi" w:hAnsiTheme="minorHAnsi" w:cstheme="minorHAnsi"/>
                <w:color w:val="000000" w:themeColor="text1"/>
                <w:lang w:eastAsia="et-EE"/>
              </w:rPr>
              <w:t>/</w:t>
            </w:r>
            <w:proofErr w:type="spellStart"/>
            <w:r w:rsidRPr="00773EF3">
              <w:rPr>
                <w:rFonts w:asciiTheme="minorHAnsi" w:hAnsiTheme="minorHAnsi" w:cstheme="minorHAnsi"/>
                <w:color w:val="000000" w:themeColor="text1"/>
                <w:lang w:eastAsia="et-EE"/>
              </w:rPr>
              <w:t>tegevuspiirkonna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jaoks</w:t>
            </w:r>
            <w:proofErr w:type="spellEnd"/>
          </w:p>
          <w:p w14:paraId="3B679CAA" w14:textId="339482E8" w:rsidR="00BA08B4" w:rsidRPr="00773EF3" w:rsidRDefault="00BA08B4" w:rsidP="00462301">
            <w:pPr>
              <w:widowControl w:val="0"/>
              <w:rPr>
                <w:rFonts w:asciiTheme="minorHAnsi" w:hAnsiTheme="minorHAnsi" w:cstheme="minorHAnsi"/>
                <w:lang w:eastAsia="et-EE"/>
              </w:rPr>
            </w:pPr>
            <w:r w:rsidRPr="00773EF3">
              <w:rPr>
                <w:rFonts w:asciiTheme="minorHAnsi" w:hAnsiTheme="minorHAnsi" w:cstheme="minorHAnsi"/>
                <w:lang w:eastAsia="et-EE"/>
              </w:rPr>
              <w:t xml:space="preserve">2 – </w:t>
            </w:r>
            <w:proofErr w:type="spellStart"/>
            <w:r w:rsidRPr="00773EF3">
              <w:rPr>
                <w:rFonts w:asciiTheme="minorHAnsi" w:hAnsiTheme="minorHAnsi" w:cstheme="minorHAnsi"/>
                <w:lang w:eastAsia="et-EE"/>
              </w:rPr>
              <w:t>Projektist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võib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aru</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saada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millist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arenguvajadust</w:t>
            </w:r>
            <w:proofErr w:type="spellEnd"/>
            <w:r w:rsidRPr="00773EF3">
              <w:rPr>
                <w:rFonts w:asciiTheme="minorHAnsi" w:hAnsiTheme="minorHAnsi" w:cstheme="minorHAnsi"/>
                <w:lang w:eastAsia="et-EE"/>
              </w:rPr>
              <w:t>/</w:t>
            </w:r>
            <w:proofErr w:type="spellStart"/>
            <w:r w:rsidRPr="00773EF3">
              <w:rPr>
                <w:rFonts w:asciiTheme="minorHAnsi" w:hAnsiTheme="minorHAnsi" w:cstheme="minorHAnsi"/>
                <w:lang w:eastAsia="et-EE"/>
              </w:rPr>
              <w:t>kitsaskohta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lahendatakse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ei</w:t>
            </w:r>
            <w:proofErr w:type="spellEnd"/>
            <w:r w:rsidRPr="00773EF3">
              <w:rPr>
                <w:rFonts w:asciiTheme="minorHAnsi" w:hAnsiTheme="minorHAnsi" w:cstheme="minorHAnsi"/>
                <w:lang w:eastAsia="et-EE"/>
              </w:rPr>
              <w:t xml:space="preserve"> too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olulist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positiivset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muutust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taotleja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tegevuspiirkonna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jaoks</w:t>
            </w:r>
            <w:proofErr w:type="spellEnd"/>
          </w:p>
          <w:p w14:paraId="10F1F183" w14:textId="3CB6CB9C" w:rsidR="00BA08B4" w:rsidRPr="00773EF3" w:rsidRDefault="00BA08B4" w:rsidP="00462301">
            <w:pPr>
              <w:widowControl w:val="0"/>
              <w:rPr>
                <w:rFonts w:asciiTheme="minorHAnsi" w:hAnsiTheme="minorHAnsi" w:cstheme="minorHAnsi"/>
                <w:lang w:eastAsia="et-EE"/>
              </w:rPr>
            </w:pPr>
            <w:r w:rsidRPr="00773EF3">
              <w:rPr>
                <w:rFonts w:asciiTheme="minorHAnsi" w:hAnsiTheme="minorHAnsi" w:cstheme="minorHAnsi"/>
                <w:lang w:eastAsia="et-EE"/>
              </w:rPr>
              <w:t xml:space="preserve">3 – </w:t>
            </w:r>
            <w:proofErr w:type="spellStart"/>
            <w:r w:rsidRPr="00773EF3">
              <w:rPr>
                <w:rFonts w:asciiTheme="minorHAnsi" w:hAnsiTheme="minorHAnsi" w:cstheme="minorHAnsi"/>
                <w:lang w:eastAsia="et-EE"/>
              </w:rPr>
              <w:t>Projektis</w:t>
            </w:r>
            <w:proofErr w:type="spellEnd"/>
            <w:r w:rsidRPr="00773EF3">
              <w:rPr>
                <w:rFonts w:asciiTheme="minorHAnsi" w:hAnsiTheme="minorHAnsi" w:cstheme="minorHAnsi"/>
                <w:lang w:eastAsia="et-EE"/>
              </w:rPr>
              <w:t xml:space="preserve"> on </w:t>
            </w:r>
            <w:proofErr w:type="spellStart"/>
            <w:r w:rsidRPr="00773EF3">
              <w:rPr>
                <w:rFonts w:asciiTheme="minorHAnsi" w:hAnsiTheme="minorHAnsi" w:cstheme="minorHAnsi"/>
                <w:lang w:eastAsia="et-EE"/>
              </w:rPr>
              <w:t>arenguvajadus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arusaadavalt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välja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toodud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positiivse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muutuse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taotleja</w:t>
            </w:r>
            <w:proofErr w:type="spellEnd"/>
            <w:r w:rsidRPr="00773EF3">
              <w:rPr>
                <w:rFonts w:asciiTheme="minorHAnsi" w:hAnsiTheme="minorHAnsi" w:cstheme="minorHAnsi"/>
                <w:lang w:eastAsia="et-EE"/>
              </w:rPr>
              <w:t>/</w:t>
            </w:r>
            <w:proofErr w:type="spellStart"/>
            <w:r w:rsidRPr="00773EF3">
              <w:rPr>
                <w:rFonts w:asciiTheme="minorHAnsi" w:hAnsiTheme="minorHAnsi" w:cstheme="minorHAnsi"/>
                <w:lang w:eastAsia="et-EE"/>
              </w:rPr>
              <w:t>tegevuspiirkonna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jaoks</w:t>
            </w:r>
            <w:proofErr w:type="spellEnd"/>
            <w:r w:rsidRPr="00773EF3">
              <w:rPr>
                <w:rFonts w:asciiTheme="minorHAnsi" w:hAnsiTheme="minorHAnsi" w:cstheme="minorHAnsi"/>
                <w:lang w:eastAsia="et-EE"/>
              </w:rPr>
              <w:t xml:space="preserve"> </w:t>
            </w:r>
          </w:p>
          <w:p w14:paraId="2CCAFA92" w14:textId="75E0BAF3"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lang w:eastAsia="et-EE"/>
              </w:rPr>
              <w:t xml:space="preserve">4 – </w:t>
            </w:r>
            <w:proofErr w:type="spellStart"/>
            <w:r w:rsidRPr="00773EF3">
              <w:rPr>
                <w:rFonts w:asciiTheme="minorHAnsi" w:hAnsiTheme="minorHAnsi" w:cstheme="minorHAnsi"/>
                <w:lang w:eastAsia="et-EE"/>
              </w:rPr>
              <w:t>Projektis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arenguvajadused</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lahendused</w:t>
            </w:r>
            <w:proofErr w:type="spellEnd"/>
            <w:r w:rsidRPr="00773EF3">
              <w:rPr>
                <w:rFonts w:asciiTheme="minorHAnsi" w:hAnsiTheme="minorHAnsi" w:cstheme="minorHAnsi"/>
                <w:lang w:eastAsia="et-EE"/>
              </w:rPr>
              <w:t xml:space="preserve"> on </w:t>
            </w:r>
            <w:proofErr w:type="spellStart"/>
            <w:r w:rsidRPr="00773EF3">
              <w:rPr>
                <w:rFonts w:asciiTheme="minorHAnsi" w:hAnsiTheme="minorHAnsi" w:cstheme="minorHAnsi"/>
                <w:lang w:eastAsia="et-EE"/>
              </w:rPr>
              <w:t>selgelt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välja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toodud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olulise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positiivse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muutuse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taotleja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tegevuspiirkonna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jaoks</w:t>
            </w:r>
            <w:proofErr w:type="spellEnd"/>
          </w:p>
        </w:tc>
      </w:tr>
      <w:tr w:rsidR="00BA08B4" w:rsidRPr="00773EF3" w14:paraId="77ED3528" w14:textId="77777777" w:rsidTr="00217E97">
        <w:tc>
          <w:tcPr>
            <w:tcW w:w="2405" w:type="dxa"/>
          </w:tcPr>
          <w:p w14:paraId="49D3A972" w14:textId="77777777" w:rsidR="00BA08B4" w:rsidRPr="00773EF3" w:rsidRDefault="00BA08B4" w:rsidP="00462301">
            <w:pPr>
              <w:widowControl w:val="0"/>
              <w:rPr>
                <w:rFonts w:asciiTheme="minorHAnsi" w:hAnsiTheme="minorHAnsi" w:cstheme="minorHAnsi"/>
                <w:lang w:eastAsia="et-EE"/>
              </w:rPr>
            </w:pPr>
            <w:r w:rsidRPr="00773EF3">
              <w:rPr>
                <w:rFonts w:asciiTheme="minorHAnsi" w:hAnsiTheme="minorHAnsi" w:cstheme="minorHAnsi"/>
                <w:lang w:val="et-EE" w:eastAsia="et-EE"/>
              </w:rPr>
              <w:lastRenderedPageBreak/>
              <w:t xml:space="preserve">1.2.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sidusus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strateegia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eesmärkidega</w:t>
            </w:r>
            <w:proofErr w:type="spellEnd"/>
            <w:r w:rsidRPr="00773EF3">
              <w:rPr>
                <w:rFonts w:asciiTheme="minorHAnsi" w:hAnsiTheme="minorHAnsi" w:cstheme="minorHAnsi"/>
                <w:color w:val="000000" w:themeColor="text1"/>
                <w:lang w:eastAsia="et-EE"/>
              </w:rPr>
              <w:t xml:space="preserve"> </w:t>
            </w:r>
          </w:p>
          <w:p w14:paraId="58185AD8" w14:textId="0BCBFF76" w:rsidR="00BA08B4" w:rsidRPr="00773EF3" w:rsidRDefault="00BA08B4" w:rsidP="00462301">
            <w:pPr>
              <w:rPr>
                <w:rFonts w:asciiTheme="minorHAnsi" w:hAnsiTheme="minorHAnsi" w:cstheme="minorHAnsi"/>
              </w:rPr>
            </w:pPr>
            <w:r w:rsidRPr="00773EF3">
              <w:rPr>
                <w:rFonts w:asciiTheme="minorHAnsi" w:hAnsiTheme="minorHAnsi" w:cstheme="minorHAnsi"/>
              </w:rPr>
              <w:t>10%</w:t>
            </w:r>
          </w:p>
        </w:tc>
        <w:tc>
          <w:tcPr>
            <w:tcW w:w="2977" w:type="dxa"/>
          </w:tcPr>
          <w:p w14:paraId="396207E8" w14:textId="77777777" w:rsidR="00BA08B4" w:rsidRPr="00773EF3" w:rsidRDefault="00BA08B4" w:rsidP="00462301">
            <w:pPr>
              <w:rPr>
                <w:rFonts w:asciiTheme="minorHAnsi" w:hAnsiTheme="minorHAnsi" w:cstheme="minorHAnsi"/>
              </w:rPr>
            </w:pPr>
            <w:proofErr w:type="spellStart"/>
            <w:r w:rsidRPr="00773EF3">
              <w:rPr>
                <w:rFonts w:asciiTheme="minorHAnsi" w:hAnsiTheme="minorHAnsi" w:cstheme="minorHAnsi"/>
                <w:lang w:eastAsia="et-EE"/>
              </w:rPr>
              <w:t>Hinnatakse</w:t>
            </w:r>
            <w:proofErr w:type="spellEnd"/>
            <w:r w:rsidRPr="00773EF3">
              <w:rPr>
                <w:rFonts w:asciiTheme="minorHAnsi" w:hAnsiTheme="minorHAnsi" w:cstheme="minorHAnsi"/>
                <w:lang w:eastAsia="et-EE"/>
              </w:rPr>
              <w:t xml:space="preserve">, kas ja </w:t>
            </w:r>
            <w:proofErr w:type="spellStart"/>
            <w:r w:rsidRPr="00773EF3">
              <w:rPr>
                <w:rFonts w:asciiTheme="minorHAnsi" w:hAnsiTheme="minorHAnsi" w:cstheme="minorHAnsi"/>
                <w:lang w:eastAsia="et-EE"/>
              </w:rPr>
              <w:t>kuivõrd</w:t>
            </w:r>
            <w:proofErr w:type="spellEnd"/>
            <w:r w:rsidRPr="00773EF3">
              <w:rPr>
                <w:rFonts w:asciiTheme="minorHAnsi" w:hAnsiTheme="minorHAnsi" w:cstheme="minorHAnsi"/>
                <w:lang w:eastAsia="et-EE"/>
              </w:rPr>
              <w:t xml:space="preserve"> on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seotud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eesmärkidega</w:t>
            </w:r>
            <w:proofErr w:type="spellEnd"/>
            <w:r w:rsidRPr="00773EF3">
              <w:rPr>
                <w:rFonts w:asciiTheme="minorHAnsi" w:hAnsiTheme="minorHAnsi" w:cstheme="minorHAnsi"/>
                <w:lang w:eastAsia="et-EE"/>
              </w:rPr>
              <w:t xml:space="preserve"> – kas ja mil </w:t>
            </w:r>
            <w:proofErr w:type="spellStart"/>
            <w:r w:rsidRPr="00773EF3">
              <w:rPr>
                <w:rFonts w:asciiTheme="minorHAnsi" w:hAnsiTheme="minorHAnsi" w:cstheme="minorHAnsi"/>
                <w:lang w:eastAsia="et-EE"/>
              </w:rPr>
              <w:t>määral</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aitab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elluviimine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nende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saavutamisele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p>
        </w:tc>
        <w:tc>
          <w:tcPr>
            <w:tcW w:w="3260" w:type="dxa"/>
          </w:tcPr>
          <w:p w14:paraId="00D6174B"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1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eesmärkide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30483AB7" w14:textId="373DE865" w:rsidR="00BA08B4" w:rsidRPr="00773EF3" w:rsidRDefault="00BA08B4" w:rsidP="00462301">
            <w:pPr>
              <w:widowControl w:val="0"/>
              <w:rPr>
                <w:rFonts w:asciiTheme="minorHAnsi" w:hAnsiTheme="minorHAnsi" w:cstheme="minorHAnsi"/>
                <w:lang w:eastAsia="et-EE"/>
              </w:rPr>
            </w:pPr>
            <w:r w:rsidRPr="00773EF3">
              <w:rPr>
                <w:rFonts w:asciiTheme="minorHAnsi" w:hAnsiTheme="minorHAnsi" w:cstheme="minorHAnsi"/>
                <w:lang w:eastAsia="et-EE"/>
              </w:rPr>
              <w:t xml:space="preserve">2 –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ühe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
          <w:p w14:paraId="5E01473C" w14:textId="60B46F4E" w:rsidR="00BA08B4" w:rsidRPr="00773EF3" w:rsidRDefault="00BA08B4" w:rsidP="00462301">
            <w:pPr>
              <w:widowControl w:val="0"/>
              <w:rPr>
                <w:rFonts w:asciiTheme="minorHAnsi" w:hAnsiTheme="minorHAnsi" w:cstheme="minorHAnsi"/>
                <w:lang w:eastAsia="et-EE"/>
              </w:rPr>
            </w:pPr>
            <w:r w:rsidRPr="00773EF3">
              <w:rPr>
                <w:rFonts w:asciiTheme="minorHAnsi" w:hAnsiTheme="minorHAnsi" w:cstheme="minorHAnsi"/>
                <w:lang w:eastAsia="et-EE"/>
              </w:rPr>
              <w:t xml:space="preserve">3 –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kahe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7216BC72" w14:textId="4ADCEDC8" w:rsidR="00BA08B4" w:rsidRPr="00773EF3" w:rsidRDefault="00BA08B4" w:rsidP="00462301">
            <w:pPr>
              <w:rPr>
                <w:rFonts w:asciiTheme="minorHAnsi" w:hAnsiTheme="minorHAnsi" w:cstheme="minorHAnsi"/>
              </w:rPr>
            </w:pPr>
            <w:r w:rsidRPr="00773EF3">
              <w:rPr>
                <w:rFonts w:asciiTheme="minorHAnsi" w:hAnsiTheme="minorHAnsi" w:cstheme="minorHAnsi"/>
                <w:lang w:eastAsia="et-EE"/>
              </w:rPr>
              <w:t xml:space="preserve">4 –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panustab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kõigi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kolme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meetme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eesmärgi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täitmisesse</w:t>
            </w:r>
            <w:proofErr w:type="spellEnd"/>
          </w:p>
        </w:tc>
      </w:tr>
      <w:tr w:rsidR="00BA08B4" w:rsidRPr="00773EF3" w14:paraId="4771D695" w14:textId="77777777" w:rsidTr="00217E97">
        <w:tc>
          <w:tcPr>
            <w:tcW w:w="2405" w:type="dxa"/>
          </w:tcPr>
          <w:p w14:paraId="621D4161" w14:textId="77777777" w:rsidR="00BA08B4" w:rsidRPr="00773EF3" w:rsidRDefault="00BA08B4" w:rsidP="00462301">
            <w:pPr>
              <w:rPr>
                <w:rFonts w:asciiTheme="minorHAnsi" w:hAnsiTheme="minorHAnsi" w:cstheme="minorHAnsi"/>
                <w:lang w:eastAsia="et-EE"/>
              </w:rPr>
            </w:pPr>
            <w:r w:rsidRPr="00773EF3">
              <w:rPr>
                <w:rFonts w:asciiTheme="minorHAnsi" w:hAnsiTheme="minorHAnsi" w:cstheme="minorHAnsi"/>
                <w:lang w:val="et-EE" w:eastAsia="et-EE"/>
              </w:rPr>
              <w:t xml:space="preserve">1.3.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panus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meetme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tulemus</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väljundnäitajate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täitmisesse</w:t>
            </w:r>
            <w:proofErr w:type="spellEnd"/>
          </w:p>
          <w:p w14:paraId="17621E34" w14:textId="2C141707" w:rsidR="00BA08B4" w:rsidRPr="00773EF3" w:rsidRDefault="00BA08B4" w:rsidP="00462301">
            <w:pPr>
              <w:rPr>
                <w:rFonts w:asciiTheme="minorHAnsi" w:hAnsiTheme="minorHAnsi" w:cstheme="minorHAnsi"/>
              </w:rPr>
            </w:pPr>
            <w:r w:rsidRPr="00773EF3">
              <w:rPr>
                <w:rFonts w:asciiTheme="minorHAnsi" w:hAnsiTheme="minorHAnsi" w:cstheme="minorHAnsi"/>
              </w:rPr>
              <w:t>10%</w:t>
            </w:r>
          </w:p>
        </w:tc>
        <w:tc>
          <w:tcPr>
            <w:tcW w:w="2977" w:type="dxa"/>
          </w:tcPr>
          <w:p w14:paraId="2A2D5CF3" w14:textId="1D19E658" w:rsidR="00BA08B4" w:rsidRPr="00773EF3" w:rsidRDefault="00BA08B4" w:rsidP="00462301">
            <w:pPr>
              <w:rPr>
                <w:rFonts w:asciiTheme="minorHAnsi" w:hAnsiTheme="minorHAnsi" w:cstheme="minorHAnsi"/>
              </w:rPr>
            </w:pPr>
            <w:proofErr w:type="spellStart"/>
            <w:r w:rsidRPr="00773EF3">
              <w:rPr>
                <w:rFonts w:asciiTheme="minorHAnsi" w:hAnsiTheme="minorHAnsi" w:cstheme="minorHAnsi"/>
                <w:color w:val="000000" w:themeColor="text1"/>
                <w:lang w:eastAsia="et-EE"/>
              </w:rPr>
              <w:t>Hinnatakse</w:t>
            </w:r>
            <w:proofErr w:type="spellEnd"/>
            <w:r w:rsidRPr="00773EF3">
              <w:rPr>
                <w:rFonts w:asciiTheme="minorHAnsi" w:hAnsiTheme="minorHAnsi" w:cstheme="minorHAnsi"/>
                <w:color w:val="000000" w:themeColor="text1"/>
                <w:lang w:eastAsia="et-EE"/>
              </w:rPr>
              <w:t xml:space="preserve">, kas ja </w:t>
            </w:r>
            <w:proofErr w:type="spellStart"/>
            <w:r w:rsidRPr="00773EF3">
              <w:rPr>
                <w:rFonts w:asciiTheme="minorHAnsi" w:hAnsiTheme="minorHAnsi" w:cstheme="minorHAnsi"/>
                <w:color w:val="000000" w:themeColor="text1"/>
                <w:lang w:eastAsia="et-EE"/>
              </w:rPr>
              <w:t>kuivõrd</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omab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projekti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tulemuste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eeldatav</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ulatus</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kestlikkus</w:t>
            </w:r>
            <w:proofErr w:type="spellEnd"/>
            <w:r w:rsidR="00D14ADD"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mõju</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tulemus</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väljundnäitajate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täitmisele</w:t>
            </w:r>
            <w:proofErr w:type="spellEnd"/>
            <w:r w:rsidRPr="00773EF3">
              <w:rPr>
                <w:rFonts w:asciiTheme="minorHAnsi" w:hAnsiTheme="minorHAnsi" w:cstheme="minorHAnsi"/>
                <w:color w:val="000000" w:themeColor="text1"/>
                <w:lang w:eastAsia="et-EE"/>
              </w:rPr>
              <w:t>.</w:t>
            </w:r>
          </w:p>
        </w:tc>
        <w:tc>
          <w:tcPr>
            <w:tcW w:w="3260" w:type="dxa"/>
          </w:tcPr>
          <w:p w14:paraId="2953A8A0"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1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tulemus</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väljundnäitajate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0978CD82"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2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vähesel</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määral</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tulemus</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väljundnäitajate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
          <w:p w14:paraId="7A709D5C"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3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tulemus</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väljundnäitajate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4D51C7E9" w14:textId="77777777" w:rsidR="00BA08B4" w:rsidRPr="00773EF3" w:rsidRDefault="00BA08B4" w:rsidP="00462301">
            <w:pPr>
              <w:rPr>
                <w:rFonts w:asciiTheme="minorHAnsi" w:hAnsiTheme="minorHAnsi" w:cstheme="minorHAnsi"/>
              </w:rPr>
            </w:pPr>
            <w:r w:rsidRPr="00773EF3">
              <w:rPr>
                <w:rFonts w:asciiTheme="minorHAnsi" w:hAnsiTheme="minorHAnsi" w:cstheme="minorHAnsi"/>
                <w:color w:val="000000" w:themeColor="text1"/>
                <w:lang w:eastAsia="et-EE"/>
              </w:rPr>
              <w:t xml:space="preserve">4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oluliselt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mitme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tulemus</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väljundnäitajate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
        </w:tc>
      </w:tr>
      <w:tr w:rsidR="00BA08B4" w:rsidRPr="00773EF3" w14:paraId="11E3A994" w14:textId="77777777" w:rsidTr="00994C14">
        <w:trPr>
          <w:trHeight w:val="703"/>
        </w:trPr>
        <w:tc>
          <w:tcPr>
            <w:tcW w:w="2405" w:type="dxa"/>
          </w:tcPr>
          <w:p w14:paraId="7541F81A" w14:textId="77777777" w:rsidR="00BA08B4" w:rsidRPr="00773EF3" w:rsidRDefault="00BA08B4" w:rsidP="00462301">
            <w:pPr>
              <w:rPr>
                <w:rFonts w:asciiTheme="minorHAnsi" w:hAnsiTheme="minorHAnsi" w:cstheme="minorHAnsi"/>
                <w:lang w:eastAsia="et-EE"/>
              </w:rPr>
            </w:pPr>
            <w:r w:rsidRPr="00773EF3">
              <w:rPr>
                <w:rFonts w:asciiTheme="minorHAnsi" w:hAnsiTheme="minorHAnsi" w:cstheme="minorHAnsi"/>
                <w:lang w:val="et-EE" w:eastAsia="et-EE"/>
              </w:rPr>
              <w:t xml:space="preserve">1.4.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panus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horisontaalsete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eesmärkide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saavutamisse</w:t>
            </w:r>
            <w:proofErr w:type="spellEnd"/>
          </w:p>
          <w:p w14:paraId="7ED805D0" w14:textId="19C4341F" w:rsidR="00BA08B4" w:rsidRPr="00773EF3" w:rsidRDefault="00BA08B4" w:rsidP="00462301">
            <w:pPr>
              <w:rPr>
                <w:rFonts w:asciiTheme="minorHAnsi" w:hAnsiTheme="minorHAnsi" w:cstheme="minorHAnsi"/>
                <w:color w:val="FF0000"/>
                <w:lang w:eastAsia="et-EE"/>
              </w:rPr>
            </w:pPr>
            <w:r w:rsidRPr="00773EF3">
              <w:rPr>
                <w:rFonts w:asciiTheme="minorHAnsi" w:hAnsiTheme="minorHAnsi" w:cstheme="minorHAnsi"/>
                <w:color w:val="000000" w:themeColor="text1"/>
                <w:lang w:eastAsia="et-EE"/>
              </w:rPr>
              <w:t>20%</w:t>
            </w:r>
          </w:p>
        </w:tc>
        <w:tc>
          <w:tcPr>
            <w:tcW w:w="2977" w:type="dxa"/>
          </w:tcPr>
          <w:p w14:paraId="4063ECE1" w14:textId="77777777" w:rsidR="00BA08B4" w:rsidRPr="00773EF3" w:rsidRDefault="00BA08B4" w:rsidP="00462301">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Hinnatakse</w:t>
            </w:r>
            <w:proofErr w:type="spellEnd"/>
            <w:r w:rsidRPr="00773EF3">
              <w:rPr>
                <w:rFonts w:asciiTheme="minorHAnsi" w:hAnsiTheme="minorHAnsi" w:cstheme="minorHAnsi"/>
                <w:color w:val="000000" w:themeColor="text1"/>
              </w:rPr>
              <w:t xml:space="preserve">, kas </w:t>
            </w:r>
            <w:proofErr w:type="spellStart"/>
            <w:r w:rsidRPr="00773EF3">
              <w:rPr>
                <w:rFonts w:asciiTheme="minorHAnsi" w:hAnsiTheme="minorHAnsi" w:cstheme="minorHAnsi"/>
                <w:color w:val="000000" w:themeColor="text1"/>
              </w:rPr>
              <w:t>projekt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panustab</w:t>
            </w:r>
            <w:proofErr w:type="spellEnd"/>
            <w:r w:rsidRPr="00773EF3">
              <w:rPr>
                <w:rFonts w:asciiTheme="minorHAnsi" w:hAnsiTheme="minorHAnsi" w:cstheme="minorHAnsi"/>
                <w:color w:val="000000" w:themeColor="text1"/>
              </w:rPr>
              <w:t>:</w:t>
            </w:r>
          </w:p>
          <w:p w14:paraId="5483585E" w14:textId="158187B6" w:rsidR="00BA08B4" w:rsidRPr="00773EF3" w:rsidRDefault="00BA08B4" w:rsidP="00462301">
            <w:pPr>
              <w:rPr>
                <w:rFonts w:asciiTheme="minorHAnsi" w:hAnsiTheme="minorHAnsi" w:cstheme="minorHAnsi"/>
                <w:lang w:eastAsia="et-EE"/>
              </w:rPr>
            </w:pPr>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00217E97" w:rsidRPr="00773EF3">
              <w:rPr>
                <w:rFonts w:asciiTheme="minorHAnsi" w:hAnsiTheme="minorHAnsi" w:cstheme="minorHAnsi"/>
                <w:lang w:eastAsia="et-EE"/>
              </w:rPr>
              <w:t xml:space="preserve"> </w:t>
            </w:r>
            <w:proofErr w:type="spellStart"/>
            <w:r w:rsidR="00217E97" w:rsidRPr="00773EF3">
              <w:rPr>
                <w:rFonts w:asciiTheme="minorHAnsi" w:hAnsiTheme="minorHAnsi" w:cstheme="minorHAnsi"/>
                <w:lang w:eastAsia="et-EE"/>
              </w:rPr>
              <w:t>rakendamisesse</w:t>
            </w:r>
            <w:proofErr w:type="spellEnd"/>
            <w:r w:rsidRPr="00773EF3">
              <w:rPr>
                <w:rFonts w:asciiTheme="minorHAnsi" w:hAnsiTheme="minorHAnsi" w:cstheme="minorHAnsi"/>
                <w:lang w:eastAsia="et-EE"/>
              </w:rPr>
              <w:t>;</w:t>
            </w:r>
          </w:p>
          <w:p w14:paraId="4DE1E5D0" w14:textId="77777777" w:rsidR="00BA08B4" w:rsidRPr="00773EF3" w:rsidRDefault="00BA08B4" w:rsidP="00462301">
            <w:pPr>
              <w:rPr>
                <w:rFonts w:asciiTheme="minorHAnsi" w:hAnsiTheme="minorHAnsi" w:cstheme="minorHAnsi"/>
                <w:lang w:eastAsia="et-EE"/>
              </w:rPr>
            </w:pPr>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innovatsiooni</w:t>
            </w:r>
            <w:proofErr w:type="spellEnd"/>
            <w:r w:rsidRPr="00773EF3">
              <w:rPr>
                <w:rFonts w:asciiTheme="minorHAnsi" w:hAnsiTheme="minorHAnsi" w:cstheme="minorHAnsi"/>
                <w:lang w:eastAsia="et-EE"/>
              </w:rPr>
              <w:t>;</w:t>
            </w:r>
          </w:p>
          <w:p w14:paraId="6E3A4A54" w14:textId="77777777" w:rsidR="00BA08B4" w:rsidRPr="00773EF3" w:rsidRDefault="00BA08B4" w:rsidP="00462301">
            <w:pPr>
              <w:rPr>
                <w:rFonts w:asciiTheme="minorHAnsi" w:hAnsiTheme="minorHAnsi" w:cstheme="minorHAnsi"/>
                <w:lang w:eastAsia="et-EE"/>
              </w:rPr>
            </w:pPr>
            <w:r w:rsidRPr="00773EF3">
              <w:rPr>
                <w:rFonts w:asciiTheme="minorHAnsi" w:hAnsiTheme="minorHAnsi" w:cstheme="minorHAnsi"/>
                <w:lang w:eastAsia="et-EE"/>
              </w:rPr>
              <w:lastRenderedPageBreak/>
              <w:t xml:space="preserve">- </w:t>
            </w:r>
            <w:proofErr w:type="spellStart"/>
            <w:r w:rsidRPr="00773EF3">
              <w:rPr>
                <w:rFonts w:asciiTheme="minorHAnsi" w:hAnsiTheme="minorHAnsi" w:cstheme="minorHAnsi"/>
                <w:lang w:eastAsia="et-EE"/>
              </w:rPr>
              <w:t>koostöövõrgustike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loomisesse</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arendamisesse</w:t>
            </w:r>
            <w:proofErr w:type="spellEnd"/>
          </w:p>
          <w:p w14:paraId="0AB655AA" w14:textId="3C15770C" w:rsidR="00BA08B4" w:rsidRPr="00773EF3" w:rsidRDefault="00BA08B4" w:rsidP="00462301">
            <w:pPr>
              <w:rPr>
                <w:rFonts w:asciiTheme="minorHAnsi" w:hAnsiTheme="minorHAnsi" w:cstheme="minorHAnsi"/>
                <w:lang w:eastAsia="et-EE"/>
              </w:rPr>
            </w:pPr>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noorte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aktiivsuse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tõstmisesse</w:t>
            </w:r>
            <w:proofErr w:type="spellEnd"/>
            <w:r w:rsidRPr="00773EF3">
              <w:rPr>
                <w:rStyle w:val="FootnoteReference"/>
                <w:rFonts w:asciiTheme="minorHAnsi" w:hAnsiTheme="minorHAnsi" w:cstheme="minorHAnsi"/>
                <w:lang w:eastAsia="et-EE"/>
              </w:rPr>
              <w:footnoteReference w:id="28"/>
            </w:r>
            <w:r w:rsidR="00994C14">
              <w:rPr>
                <w:rFonts w:asciiTheme="minorHAnsi" w:hAnsiTheme="minorHAnsi" w:cstheme="minorHAnsi"/>
                <w:lang w:eastAsia="et-EE"/>
              </w:rPr>
              <w:t>.</w:t>
            </w:r>
          </w:p>
        </w:tc>
        <w:tc>
          <w:tcPr>
            <w:tcW w:w="3260" w:type="dxa"/>
          </w:tcPr>
          <w:p w14:paraId="1001198D"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lastRenderedPageBreak/>
              <w:t xml:space="preserve">1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horisontaalsete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eesmärkide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153DF1F2"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2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ühe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
          <w:p w14:paraId="04777B7A"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3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kahe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või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lastRenderedPageBreak/>
              <w:t>kolme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p w14:paraId="76C8B163" w14:textId="670AA55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color w:val="000000" w:themeColor="text1"/>
                <w:lang w:eastAsia="et-EE"/>
              </w:rPr>
              <w:t xml:space="preserve">4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kõigi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nelja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p>
        </w:tc>
      </w:tr>
      <w:tr w:rsidR="00BA08B4" w:rsidRPr="00773EF3" w14:paraId="6826FA9B" w14:textId="77777777" w:rsidTr="00217E97">
        <w:trPr>
          <w:trHeight w:val="2954"/>
        </w:trPr>
        <w:tc>
          <w:tcPr>
            <w:tcW w:w="2405" w:type="dxa"/>
          </w:tcPr>
          <w:p w14:paraId="65ED432B" w14:textId="77777777" w:rsidR="00BA08B4" w:rsidRPr="00773EF3" w:rsidRDefault="00BA08B4" w:rsidP="00462301">
            <w:pPr>
              <w:rPr>
                <w:rFonts w:asciiTheme="minorHAnsi" w:hAnsiTheme="minorHAnsi" w:cstheme="minorHAnsi"/>
              </w:rPr>
            </w:pPr>
            <w:r w:rsidRPr="00773EF3">
              <w:rPr>
                <w:rFonts w:asciiTheme="minorHAnsi" w:hAnsiTheme="minorHAnsi" w:cstheme="minorHAnsi"/>
                <w:lang w:val="et-EE"/>
              </w:rPr>
              <w:lastRenderedPageBreak/>
              <w:t xml:space="preserve">1.5.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jätkusuutlikkus</w:t>
            </w:r>
            <w:proofErr w:type="spellEnd"/>
          </w:p>
          <w:p w14:paraId="5A36AF7F" w14:textId="1710552B" w:rsidR="00BA08B4" w:rsidRPr="00773EF3" w:rsidRDefault="00BA08B4" w:rsidP="00462301">
            <w:pPr>
              <w:rPr>
                <w:rFonts w:asciiTheme="minorHAnsi" w:hAnsiTheme="minorHAnsi" w:cstheme="minorHAnsi"/>
                <w:lang w:eastAsia="et-EE"/>
              </w:rPr>
            </w:pPr>
            <w:r w:rsidRPr="00773EF3">
              <w:rPr>
                <w:rFonts w:asciiTheme="minorHAnsi" w:hAnsiTheme="minorHAnsi" w:cstheme="minorHAnsi"/>
              </w:rPr>
              <w:t>5%</w:t>
            </w:r>
          </w:p>
        </w:tc>
        <w:tc>
          <w:tcPr>
            <w:tcW w:w="2977" w:type="dxa"/>
          </w:tcPr>
          <w:p w14:paraId="7EF78408" w14:textId="77777777" w:rsidR="00BA08B4" w:rsidRPr="00773EF3" w:rsidRDefault="00BA08B4" w:rsidP="00462301">
            <w:pPr>
              <w:rPr>
                <w:rFonts w:asciiTheme="minorHAnsi" w:hAnsiTheme="minorHAnsi" w:cstheme="minorHAnsi"/>
                <w:color w:val="000000" w:themeColor="text1"/>
              </w:rPr>
            </w:pPr>
            <w:r w:rsidRPr="00773EF3">
              <w:rPr>
                <w:rFonts w:asciiTheme="minorHAnsi" w:hAnsiTheme="minorHAnsi" w:cstheme="minorHAnsi"/>
              </w:rPr>
              <w:t xml:space="preserve">Kas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kestlikud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omafinantseeringu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allikad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finantsjärjepidevus</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tagatud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loodud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teenus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toode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jätkusuutlik</w:t>
            </w:r>
            <w:proofErr w:type="spellEnd"/>
            <w:r w:rsidRPr="00773EF3">
              <w:rPr>
                <w:rFonts w:asciiTheme="minorHAnsi" w:hAnsiTheme="minorHAnsi" w:cstheme="minorHAnsi"/>
              </w:rPr>
              <w:t>?</w:t>
            </w:r>
          </w:p>
        </w:tc>
        <w:tc>
          <w:tcPr>
            <w:tcW w:w="3260" w:type="dxa"/>
          </w:tcPr>
          <w:p w14:paraId="7891327F" w14:textId="77777777" w:rsidR="00BA08B4" w:rsidRPr="00773EF3"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rPr>
              <w:t xml:space="preserve">1 –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lõppevad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lõpuga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investeeringuobjekti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edasine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kasutamine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ole </w:t>
            </w:r>
            <w:proofErr w:type="spellStart"/>
            <w:r w:rsidRPr="00773EF3">
              <w:rPr>
                <w:rFonts w:asciiTheme="minorHAnsi" w:hAnsiTheme="minorHAnsi" w:cstheme="minorHAnsi"/>
              </w:rPr>
              <w:t>läbi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mõeldud</w:t>
            </w:r>
            <w:proofErr w:type="spellEnd"/>
          </w:p>
          <w:p w14:paraId="754B1B42" w14:textId="77777777" w:rsidR="00BA08B4" w:rsidRPr="00773EF3" w:rsidRDefault="00BA08B4" w:rsidP="00462301">
            <w:pPr>
              <w:pStyle w:val="NormalWeb"/>
              <w:shd w:val="clear" w:color="auto" w:fill="FFFFFF"/>
              <w:spacing w:before="0" w:beforeAutospacing="0" w:after="0" w:afterAutospacing="0"/>
              <w:rPr>
                <w:rFonts w:asciiTheme="minorHAnsi" w:hAnsiTheme="minorHAnsi" w:cstheme="minorHAnsi"/>
              </w:rPr>
            </w:pPr>
            <w:r w:rsidRPr="00773EF3">
              <w:rPr>
                <w:rFonts w:asciiTheme="minorHAnsi" w:hAnsiTheme="minorHAnsi" w:cstheme="minorHAnsi"/>
              </w:rPr>
              <w:t>2 –</w:t>
            </w:r>
            <w:r w:rsidRPr="00773EF3">
              <w:rPr>
                <w:rFonts w:asciiTheme="minorHAnsi" w:hAnsiTheme="minorHAnsi" w:cstheme="minorHAnsi"/>
                <w:lang w:val="et-EE"/>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vähesel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määral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kestlikud</w:t>
            </w:r>
            <w:proofErr w:type="spellEnd"/>
            <w:r w:rsidRPr="00773EF3">
              <w:rPr>
                <w:rFonts w:asciiTheme="minorHAnsi" w:hAnsiTheme="minorHAnsi" w:cstheme="minorHAnsi"/>
              </w:rPr>
              <w:br/>
              <w:t xml:space="preserve">3 –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enamjaolt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kestlikud</w:t>
            </w:r>
            <w:proofErr w:type="spellEnd"/>
          </w:p>
          <w:p w14:paraId="5D61AD2F" w14:textId="77777777" w:rsidR="00BA08B4" w:rsidRPr="00773EF3" w:rsidRDefault="00BA08B4" w:rsidP="00462301">
            <w:pPr>
              <w:widowControl w:val="0"/>
              <w:rPr>
                <w:rFonts w:asciiTheme="minorHAnsi" w:hAnsiTheme="minorHAnsi" w:cstheme="minorHAnsi"/>
                <w:color w:val="000000" w:themeColor="text1"/>
                <w:lang w:eastAsia="et-EE"/>
              </w:rPr>
            </w:pPr>
            <w:r w:rsidRPr="00773EF3">
              <w:rPr>
                <w:rFonts w:asciiTheme="minorHAnsi" w:hAnsiTheme="minorHAnsi" w:cstheme="minorHAnsi"/>
              </w:rPr>
              <w:t xml:space="preserve">4 –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jätkusuutlikud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näiteks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teenuse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osutamine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jätkub</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peale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lõppu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Rajatud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investeeringuobjektide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edasine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kasutamine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läbi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mõeldud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p>
        </w:tc>
      </w:tr>
    </w:tbl>
    <w:p w14:paraId="3067887C" w14:textId="77777777" w:rsidR="00CC4DA3" w:rsidRPr="00773EF3" w:rsidRDefault="00CC4DA3" w:rsidP="001C053F">
      <w:pPr>
        <w:rPr>
          <w:rFonts w:asciiTheme="minorHAnsi" w:hAnsiTheme="minorHAnsi" w:cstheme="minorHAnsi"/>
        </w:rPr>
      </w:pPr>
    </w:p>
    <w:p w14:paraId="53F85259" w14:textId="77777777" w:rsidR="00221348" w:rsidRPr="00773EF3" w:rsidRDefault="00221348" w:rsidP="00221348">
      <w:pPr>
        <w:rPr>
          <w:rFonts w:asciiTheme="minorHAnsi" w:hAnsiTheme="minorHAnsi" w:cstheme="minorHAnsi"/>
        </w:rPr>
      </w:pPr>
    </w:p>
    <w:tbl>
      <w:tblPr>
        <w:tblStyle w:val="TableGrid"/>
        <w:tblW w:w="8642" w:type="dxa"/>
        <w:tblLook w:val="04A0" w:firstRow="1" w:lastRow="0" w:firstColumn="1" w:lastColumn="0" w:noHBand="0" w:noVBand="1"/>
      </w:tblPr>
      <w:tblGrid>
        <w:gridCol w:w="2405"/>
        <w:gridCol w:w="2977"/>
        <w:gridCol w:w="3260"/>
      </w:tblGrid>
      <w:tr w:rsidR="00B86EF4" w:rsidRPr="00773EF3" w14:paraId="2710CE3D" w14:textId="77777777" w:rsidTr="001C053F">
        <w:tc>
          <w:tcPr>
            <w:tcW w:w="8642" w:type="dxa"/>
            <w:gridSpan w:val="3"/>
            <w:shd w:val="clear" w:color="auto" w:fill="auto"/>
          </w:tcPr>
          <w:p w14:paraId="0A52D70D" w14:textId="44C0E1EA" w:rsidR="00B86EF4" w:rsidRPr="00773EF3" w:rsidRDefault="00B86EF4" w:rsidP="00BA3353">
            <w:pPr>
              <w:rPr>
                <w:rFonts w:asciiTheme="minorHAnsi" w:hAnsiTheme="minorHAnsi" w:cstheme="minorHAnsi"/>
                <w:b/>
                <w:bCs/>
                <w:lang w:val="et-EE" w:eastAsia="et-EE"/>
              </w:rPr>
            </w:pPr>
            <w:r w:rsidRPr="00773EF3">
              <w:rPr>
                <w:rFonts w:asciiTheme="minorHAnsi" w:hAnsiTheme="minorHAnsi" w:cstheme="minorHAnsi"/>
                <w:b/>
                <w:bCs/>
                <w:lang w:val="et-EE" w:eastAsia="et-EE"/>
              </w:rPr>
              <w:t>2. T</w:t>
            </w:r>
            <w:r w:rsidR="001C053F" w:rsidRPr="00773EF3">
              <w:rPr>
                <w:rFonts w:asciiTheme="minorHAnsi" w:hAnsiTheme="minorHAnsi" w:cstheme="minorHAnsi"/>
                <w:b/>
                <w:bCs/>
                <w:lang w:val="et-EE" w:eastAsia="et-EE"/>
              </w:rPr>
              <w:t>aotluse kvaliteediga seotud kriteeriumid</w:t>
            </w:r>
          </w:p>
        </w:tc>
      </w:tr>
      <w:tr w:rsidR="00BA08B4" w:rsidRPr="00773EF3" w14:paraId="09AEEC9E" w14:textId="77777777" w:rsidTr="0055372B">
        <w:tc>
          <w:tcPr>
            <w:tcW w:w="2405" w:type="dxa"/>
          </w:tcPr>
          <w:p w14:paraId="4AC4BCB2" w14:textId="77777777" w:rsidR="00BA08B4" w:rsidRPr="00773EF3" w:rsidRDefault="00BA08B4" w:rsidP="00462301">
            <w:pPr>
              <w:widowControl w:val="0"/>
              <w:jc w:val="both"/>
              <w:rPr>
                <w:rFonts w:asciiTheme="minorHAnsi" w:hAnsiTheme="minorHAnsi" w:cstheme="minorHAnsi"/>
                <w:b/>
                <w:bCs/>
                <w:lang w:eastAsia="et-EE"/>
              </w:rPr>
            </w:pPr>
            <w:proofErr w:type="spellStart"/>
            <w:r w:rsidRPr="00773EF3">
              <w:rPr>
                <w:rFonts w:asciiTheme="minorHAnsi" w:hAnsiTheme="minorHAnsi" w:cstheme="minorHAnsi"/>
                <w:b/>
                <w:bCs/>
                <w:lang w:eastAsia="et-EE"/>
              </w:rPr>
              <w:t>Hindamiskriteerium</w:t>
            </w:r>
            <w:proofErr w:type="spellEnd"/>
            <w:r w:rsidRPr="00773EF3">
              <w:rPr>
                <w:rFonts w:asciiTheme="minorHAnsi" w:hAnsiTheme="minorHAnsi" w:cstheme="minorHAnsi"/>
                <w:b/>
                <w:bCs/>
                <w:lang w:eastAsia="et-EE"/>
              </w:rPr>
              <w:t xml:space="preserve"> </w:t>
            </w:r>
          </w:p>
          <w:p w14:paraId="7887DDE4" w14:textId="0C6D6EC7" w:rsidR="00BA08B4" w:rsidRPr="00773EF3" w:rsidRDefault="00BA08B4" w:rsidP="00462301">
            <w:pPr>
              <w:widowControl w:val="0"/>
              <w:jc w:val="both"/>
              <w:rPr>
                <w:rFonts w:asciiTheme="minorHAnsi" w:hAnsiTheme="minorHAnsi" w:cstheme="minorHAnsi"/>
                <w:b/>
                <w:bCs/>
                <w:lang w:eastAsia="et-EE"/>
              </w:rPr>
            </w:pPr>
            <w:r w:rsidRPr="00773EF3">
              <w:rPr>
                <w:rFonts w:asciiTheme="minorHAnsi" w:hAnsiTheme="minorHAnsi" w:cstheme="minorHAnsi"/>
                <w:b/>
                <w:bCs/>
                <w:lang w:eastAsia="et-EE"/>
              </w:rPr>
              <w:t xml:space="preserve">ja </w:t>
            </w:r>
            <w:proofErr w:type="spellStart"/>
            <w:r w:rsidRPr="00773EF3">
              <w:rPr>
                <w:rFonts w:asciiTheme="minorHAnsi" w:hAnsiTheme="minorHAnsi" w:cstheme="minorHAnsi"/>
                <w:b/>
                <w:bCs/>
                <w:lang w:eastAsia="et-EE"/>
              </w:rPr>
              <w:t>osakaal</w:t>
            </w:r>
            <w:proofErr w:type="spellEnd"/>
          </w:p>
        </w:tc>
        <w:tc>
          <w:tcPr>
            <w:tcW w:w="2977" w:type="dxa"/>
          </w:tcPr>
          <w:p w14:paraId="4BEFF0B0" w14:textId="77777777" w:rsidR="00BA08B4" w:rsidRPr="00773EF3" w:rsidRDefault="00BA08B4" w:rsidP="00462301">
            <w:pPr>
              <w:widowControl w:val="0"/>
              <w:jc w:val="both"/>
              <w:rPr>
                <w:rFonts w:asciiTheme="minorHAnsi" w:hAnsiTheme="minorHAnsi" w:cstheme="minorHAnsi"/>
                <w:b/>
                <w:bCs/>
                <w:lang w:eastAsia="et-EE"/>
              </w:rPr>
            </w:pPr>
            <w:r w:rsidRPr="00773EF3">
              <w:rPr>
                <w:rFonts w:asciiTheme="minorHAnsi" w:hAnsiTheme="minorHAnsi" w:cstheme="minorHAnsi"/>
                <w:b/>
                <w:bCs/>
                <w:lang w:eastAsia="et-EE"/>
              </w:rPr>
              <w:t>2024-2027</w:t>
            </w:r>
          </w:p>
        </w:tc>
        <w:tc>
          <w:tcPr>
            <w:tcW w:w="3260" w:type="dxa"/>
          </w:tcPr>
          <w:p w14:paraId="4EF17EAE" w14:textId="77777777" w:rsidR="00BA08B4" w:rsidRPr="00773EF3" w:rsidRDefault="00BA08B4" w:rsidP="00462301">
            <w:pPr>
              <w:jc w:val="both"/>
              <w:rPr>
                <w:rFonts w:asciiTheme="minorHAnsi" w:hAnsiTheme="minorHAnsi" w:cstheme="minorHAnsi"/>
                <w:b/>
                <w:bCs/>
                <w:lang w:eastAsia="et-EE"/>
              </w:rPr>
            </w:pPr>
            <w:proofErr w:type="spellStart"/>
            <w:r w:rsidRPr="00773EF3">
              <w:rPr>
                <w:rFonts w:asciiTheme="minorHAnsi" w:hAnsiTheme="minorHAnsi" w:cstheme="minorHAnsi"/>
                <w:b/>
                <w:bCs/>
                <w:lang w:eastAsia="et-EE"/>
              </w:rPr>
              <w:t>Skaala</w:t>
            </w:r>
            <w:proofErr w:type="spellEnd"/>
            <w:r w:rsidRPr="00773EF3">
              <w:rPr>
                <w:rFonts w:asciiTheme="minorHAnsi" w:hAnsiTheme="minorHAnsi" w:cstheme="minorHAnsi"/>
                <w:b/>
                <w:bCs/>
                <w:lang w:eastAsia="et-EE"/>
              </w:rPr>
              <w:t xml:space="preserve"> 1-4</w:t>
            </w:r>
          </w:p>
        </w:tc>
      </w:tr>
      <w:tr w:rsidR="00BA08B4" w:rsidRPr="00773EF3" w14:paraId="318BA42C" w14:textId="77777777" w:rsidTr="0055372B">
        <w:trPr>
          <w:trHeight w:val="699"/>
        </w:trPr>
        <w:tc>
          <w:tcPr>
            <w:tcW w:w="2405" w:type="dxa"/>
          </w:tcPr>
          <w:p w14:paraId="16B82D10" w14:textId="77777777" w:rsidR="00BA08B4" w:rsidRPr="00773EF3" w:rsidRDefault="00BA08B4" w:rsidP="00462301">
            <w:pPr>
              <w:pStyle w:val="NormalWeb"/>
              <w:spacing w:before="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lang w:val="et-EE"/>
              </w:rPr>
              <w:t xml:space="preserve">2.1. </w:t>
            </w:r>
            <w:proofErr w:type="spellStart"/>
            <w:r w:rsidRPr="00773EF3">
              <w:rPr>
                <w:rFonts w:asciiTheme="minorHAnsi" w:hAnsiTheme="minorHAnsi" w:cstheme="minorHAnsi"/>
                <w:color w:val="000000" w:themeColor="text1"/>
              </w:rPr>
              <w:t>Projekti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tegevuskava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selgus</w:t>
            </w:r>
            <w:proofErr w:type="spellEnd"/>
          </w:p>
          <w:p w14:paraId="32A5731D" w14:textId="68A0062B" w:rsidR="00BA08B4" w:rsidRPr="00773EF3"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lang w:val="et-EE"/>
              </w:rPr>
              <w:t>10%</w:t>
            </w:r>
          </w:p>
        </w:tc>
        <w:tc>
          <w:tcPr>
            <w:tcW w:w="2977" w:type="dxa"/>
          </w:tcPr>
          <w:p w14:paraId="103DF123" w14:textId="131D6CFC" w:rsidR="00BA08B4" w:rsidRPr="00773EF3" w:rsidRDefault="00BA08B4" w:rsidP="00462301">
            <w:pPr>
              <w:rPr>
                <w:rFonts w:asciiTheme="minorHAnsi" w:hAnsiTheme="minorHAnsi" w:cstheme="minorHAnsi"/>
              </w:rPr>
            </w:pPr>
            <w:proofErr w:type="spellStart"/>
            <w:r w:rsidRPr="00773EF3">
              <w:rPr>
                <w:rFonts w:asciiTheme="minorHAnsi" w:hAnsiTheme="minorHAnsi" w:cstheme="minorHAnsi"/>
              </w:rPr>
              <w:t>Hinnatakse</w:t>
            </w:r>
            <w:proofErr w:type="spellEnd"/>
            <w:r w:rsidRPr="00773EF3">
              <w:rPr>
                <w:rFonts w:asciiTheme="minorHAnsi" w:hAnsiTheme="minorHAnsi" w:cstheme="minorHAnsi"/>
              </w:rPr>
              <w:t xml:space="preserve">, kas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tegevuskava</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läbimõeldud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arvestades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mh</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omavahelisi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seoseid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ressursijaotust</w:t>
            </w:r>
            <w:proofErr w:type="spellEnd"/>
            <w:r w:rsidRPr="00773EF3">
              <w:rPr>
                <w:rFonts w:asciiTheme="minorHAnsi" w:hAnsiTheme="minorHAnsi" w:cstheme="minorHAnsi"/>
              </w:rPr>
              <w:t>)?</w:t>
            </w:r>
          </w:p>
        </w:tc>
        <w:tc>
          <w:tcPr>
            <w:tcW w:w="3260" w:type="dxa"/>
          </w:tcPr>
          <w:p w14:paraId="335877C6" w14:textId="77777777" w:rsidR="00BA08B4" w:rsidRPr="00773EF3"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rPr>
              <w:t xml:space="preserve">1 – </w:t>
            </w:r>
            <w:proofErr w:type="spellStart"/>
            <w:r w:rsidRPr="00773EF3">
              <w:rPr>
                <w:rFonts w:asciiTheme="minorHAnsi" w:hAnsiTheme="minorHAnsi" w:cstheme="minorHAnsi"/>
              </w:rPr>
              <w:t>Tulemuste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saavutamine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ole </w:t>
            </w:r>
            <w:r w:rsidRPr="00773EF3">
              <w:rPr>
                <w:rFonts w:asciiTheme="minorHAnsi" w:hAnsiTheme="minorHAnsi" w:cstheme="minorHAnsi"/>
                <w:lang w:val="et-EE"/>
              </w:rPr>
              <w:t>realistlik</w:t>
            </w:r>
            <w:r w:rsidRPr="00773EF3">
              <w:rPr>
                <w:rFonts w:asciiTheme="minorHAnsi" w:hAnsiTheme="minorHAnsi" w:cstheme="minorHAnsi"/>
              </w:rPr>
              <w:br/>
              <w:t xml:space="preserve">2 – </w:t>
            </w:r>
            <w:proofErr w:type="spellStart"/>
            <w:r w:rsidRPr="00773EF3">
              <w:rPr>
                <w:rFonts w:asciiTheme="minorHAnsi" w:hAnsiTheme="minorHAnsi" w:cstheme="minorHAnsi"/>
              </w:rPr>
              <w:t>Tulemuste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saavutamine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vähesel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realistlik</w:t>
            </w:r>
            <w:proofErr w:type="spellEnd"/>
            <w:r w:rsidRPr="00773EF3">
              <w:rPr>
                <w:rFonts w:asciiTheme="minorHAnsi" w:hAnsiTheme="minorHAnsi" w:cstheme="minorHAnsi"/>
              </w:rPr>
              <w:br/>
              <w:t xml:space="preserve">3 – </w:t>
            </w:r>
            <w:proofErr w:type="spellStart"/>
            <w:r w:rsidRPr="00773EF3">
              <w:rPr>
                <w:rFonts w:asciiTheme="minorHAnsi" w:hAnsiTheme="minorHAnsi" w:cstheme="minorHAnsi"/>
              </w:rPr>
              <w:t>Tulemuste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saavutamine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enamjaolt</w:t>
            </w:r>
            <w:proofErr w:type="spellEnd"/>
            <w:r w:rsidRPr="00773EF3">
              <w:rPr>
                <w:rFonts w:asciiTheme="minorHAnsi" w:hAnsiTheme="minorHAnsi" w:cstheme="minorHAnsi"/>
              </w:rPr>
              <w:t xml:space="preserve"> </w:t>
            </w:r>
            <w:r w:rsidRPr="00773EF3">
              <w:rPr>
                <w:rFonts w:asciiTheme="minorHAnsi" w:hAnsiTheme="minorHAnsi" w:cstheme="minorHAnsi"/>
                <w:lang w:val="et-EE"/>
              </w:rPr>
              <w:t>realistlik</w:t>
            </w:r>
            <w:r w:rsidRPr="00773EF3">
              <w:rPr>
                <w:rFonts w:asciiTheme="minorHAnsi" w:hAnsiTheme="minorHAnsi" w:cstheme="minorHAnsi"/>
              </w:rPr>
              <w:br/>
              <w:t xml:space="preserve">4 – </w:t>
            </w:r>
            <w:r w:rsidRPr="00773EF3">
              <w:rPr>
                <w:rFonts w:asciiTheme="minorHAnsi" w:hAnsiTheme="minorHAnsi" w:cstheme="minorHAnsi"/>
                <w:lang w:val="et-EE"/>
              </w:rPr>
              <w:t xml:space="preserve">Tulemuste saavutamine </w:t>
            </w:r>
            <w:r w:rsidRPr="00773EF3">
              <w:rPr>
                <w:rFonts w:asciiTheme="minorHAnsi" w:hAnsiTheme="minorHAnsi" w:cstheme="minorHAnsi"/>
              </w:rPr>
              <w:t xml:space="preserve">on </w:t>
            </w:r>
            <w:proofErr w:type="spellStart"/>
            <w:r w:rsidRPr="00773EF3">
              <w:rPr>
                <w:rFonts w:asciiTheme="minorHAnsi" w:hAnsiTheme="minorHAnsi" w:cstheme="minorHAnsi"/>
              </w:rPr>
              <w:t>realistlik</w:t>
            </w:r>
            <w:proofErr w:type="spellEnd"/>
            <w:r w:rsidRPr="00773EF3">
              <w:rPr>
                <w:rFonts w:asciiTheme="minorHAnsi" w:hAnsiTheme="minorHAnsi" w:cstheme="minorHAnsi"/>
                <w:strike/>
                <w:lang w:val="et-EE"/>
              </w:rPr>
              <w:t>.</w:t>
            </w:r>
          </w:p>
        </w:tc>
      </w:tr>
      <w:tr w:rsidR="00BA08B4" w:rsidRPr="00773EF3" w14:paraId="095CFC89" w14:textId="77777777" w:rsidTr="0055372B">
        <w:trPr>
          <w:trHeight w:val="2159"/>
        </w:trPr>
        <w:tc>
          <w:tcPr>
            <w:tcW w:w="2405" w:type="dxa"/>
          </w:tcPr>
          <w:p w14:paraId="5525FB7B" w14:textId="77777777" w:rsidR="00BA08B4" w:rsidRPr="00773EF3" w:rsidRDefault="00BA08B4" w:rsidP="00462301">
            <w:pPr>
              <w:rPr>
                <w:rFonts w:asciiTheme="minorHAnsi" w:hAnsiTheme="minorHAnsi" w:cstheme="minorHAnsi"/>
              </w:rPr>
            </w:pPr>
            <w:r w:rsidRPr="00773EF3">
              <w:rPr>
                <w:rFonts w:asciiTheme="minorHAnsi" w:hAnsiTheme="minorHAnsi" w:cstheme="minorHAnsi"/>
                <w:lang w:val="et-EE"/>
              </w:rPr>
              <w:t xml:space="preserve">2.2.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selgus</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kulude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põhjendatus</w:t>
            </w:r>
            <w:proofErr w:type="spellEnd"/>
          </w:p>
          <w:p w14:paraId="2D2D932C" w14:textId="5E199E9F" w:rsidR="00BA08B4" w:rsidRPr="00773EF3" w:rsidRDefault="00BA08B4" w:rsidP="00462301">
            <w:pPr>
              <w:rPr>
                <w:rFonts w:asciiTheme="minorHAnsi" w:hAnsiTheme="minorHAnsi" w:cstheme="minorHAnsi"/>
              </w:rPr>
            </w:pPr>
            <w:r w:rsidRPr="00773EF3">
              <w:rPr>
                <w:rFonts w:asciiTheme="minorHAnsi" w:hAnsiTheme="minorHAnsi" w:cstheme="minorHAnsi"/>
                <w:color w:val="000000" w:themeColor="text1"/>
              </w:rPr>
              <w:t>20%</w:t>
            </w:r>
          </w:p>
        </w:tc>
        <w:tc>
          <w:tcPr>
            <w:tcW w:w="2977" w:type="dxa"/>
          </w:tcPr>
          <w:p w14:paraId="4873D1A1" w14:textId="4C7D76EE" w:rsidR="00BA08B4" w:rsidRPr="00773EF3" w:rsidRDefault="00BA08B4" w:rsidP="00462301">
            <w:pPr>
              <w:rPr>
                <w:rFonts w:asciiTheme="minorHAnsi" w:hAnsiTheme="minorHAnsi" w:cstheme="minorHAnsi"/>
              </w:rPr>
            </w:pPr>
            <w:proofErr w:type="spellStart"/>
            <w:r w:rsidRPr="00773EF3">
              <w:rPr>
                <w:rFonts w:asciiTheme="minorHAnsi" w:hAnsiTheme="minorHAnsi" w:cstheme="minorHAnsi"/>
              </w:rPr>
              <w:t>Hinnatakse</w:t>
            </w:r>
            <w:proofErr w:type="spellEnd"/>
            <w:r w:rsidRPr="00773EF3">
              <w:rPr>
                <w:rFonts w:asciiTheme="minorHAnsi" w:hAnsiTheme="minorHAnsi" w:cstheme="minorHAnsi"/>
              </w:rPr>
              <w:t xml:space="preserve">, kas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p>
          <w:p w14:paraId="1E3DF4BE" w14:textId="77777777" w:rsidR="00BA08B4" w:rsidRPr="00773EF3" w:rsidRDefault="00BA08B4" w:rsidP="00462301">
            <w:pPr>
              <w:rPr>
                <w:rFonts w:asciiTheme="minorHAnsi" w:hAnsiTheme="minorHAnsi" w:cstheme="minorHAnsi"/>
              </w:rPr>
            </w:pPr>
            <w:r w:rsidRPr="00773EF3">
              <w:rPr>
                <w:rFonts w:asciiTheme="minorHAnsi" w:hAnsiTheme="minorHAnsi" w:cstheme="minorHAnsi"/>
              </w:rPr>
              <w:t>(</w:t>
            </w:r>
            <w:proofErr w:type="spellStart"/>
            <w:r w:rsidRPr="00773EF3">
              <w:rPr>
                <w:rFonts w:asciiTheme="minorHAnsi" w:hAnsiTheme="minorHAnsi" w:cstheme="minorHAnsi"/>
              </w:rPr>
              <w:t>sh</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kooskõlas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sisuga</w:t>
            </w:r>
            <w:proofErr w:type="spellEnd"/>
            <w:r w:rsidRPr="00773EF3">
              <w:rPr>
                <w:rFonts w:asciiTheme="minorHAnsi" w:hAnsiTheme="minorHAnsi" w:cstheme="minorHAnsi"/>
              </w:rPr>
              <w:t xml:space="preserve">) ja kas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on</w:t>
            </w:r>
          </w:p>
          <w:p w14:paraId="49E2DC0A" w14:textId="77777777" w:rsidR="00BA08B4" w:rsidRPr="00773EF3" w:rsidRDefault="00BA08B4" w:rsidP="00462301">
            <w:pPr>
              <w:rPr>
                <w:rFonts w:asciiTheme="minorHAnsi" w:hAnsiTheme="minorHAnsi" w:cstheme="minorHAnsi"/>
              </w:rPr>
            </w:pPr>
            <w:proofErr w:type="spellStart"/>
            <w:r w:rsidRPr="00773EF3">
              <w:rPr>
                <w:rFonts w:asciiTheme="minorHAnsi" w:hAnsiTheme="minorHAnsi" w:cstheme="minorHAnsi"/>
              </w:rPr>
              <w:t>piisavalt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kuluefektiivsed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planeeritud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tulemuste</w:t>
            </w:r>
            <w:proofErr w:type="spellEnd"/>
          </w:p>
          <w:p w14:paraId="1F203C42" w14:textId="77777777" w:rsidR="00BA08B4" w:rsidRPr="00773EF3" w:rsidRDefault="00BA08B4" w:rsidP="00462301">
            <w:pPr>
              <w:rPr>
                <w:rFonts w:asciiTheme="minorHAnsi" w:hAnsiTheme="minorHAnsi" w:cstheme="minorHAnsi"/>
              </w:rPr>
            </w:pPr>
            <w:proofErr w:type="spellStart"/>
            <w:r w:rsidRPr="00773EF3">
              <w:rPr>
                <w:rFonts w:asciiTheme="minorHAnsi" w:hAnsiTheme="minorHAnsi" w:cstheme="minorHAnsi"/>
              </w:rPr>
              <w:t>saavutamiseks</w:t>
            </w:r>
            <w:proofErr w:type="spellEnd"/>
            <w:r w:rsidRPr="00773EF3">
              <w:rPr>
                <w:rFonts w:asciiTheme="minorHAnsi" w:hAnsiTheme="minorHAnsi" w:cstheme="minorHAnsi"/>
              </w:rPr>
              <w:t>?</w:t>
            </w:r>
          </w:p>
        </w:tc>
        <w:tc>
          <w:tcPr>
            <w:tcW w:w="3260" w:type="dxa"/>
          </w:tcPr>
          <w:p w14:paraId="32B47489" w14:textId="7EE8E71B" w:rsidR="00BA08B4" w:rsidRPr="00773EF3" w:rsidRDefault="00BA08B4" w:rsidP="00462301">
            <w:pPr>
              <w:rPr>
                <w:rFonts w:asciiTheme="minorHAnsi" w:hAnsiTheme="minorHAnsi" w:cstheme="minorHAnsi"/>
              </w:rPr>
            </w:pPr>
            <w:r w:rsidRPr="00773EF3">
              <w:rPr>
                <w:rFonts w:asciiTheme="minorHAnsi" w:hAnsiTheme="minorHAnsi" w:cstheme="minorHAnsi"/>
              </w:rPr>
              <w:t xml:space="preserve">1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ole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kulud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ole </w:t>
            </w:r>
            <w:proofErr w:type="spellStart"/>
            <w:r w:rsidRPr="00773EF3">
              <w:rPr>
                <w:rFonts w:asciiTheme="minorHAnsi" w:hAnsiTheme="minorHAnsi" w:cstheme="minorHAnsi"/>
              </w:rPr>
              <w:t>põhjendatud</w:t>
            </w:r>
            <w:proofErr w:type="spellEnd"/>
            <w:r w:rsidRPr="00773EF3">
              <w:rPr>
                <w:rFonts w:asciiTheme="minorHAnsi" w:hAnsiTheme="minorHAnsi" w:cstheme="minorHAnsi"/>
              </w:rPr>
              <w:br/>
              <w:t xml:space="preserve">2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vähesel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br/>
              <w:t xml:space="preserve">3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enamjaolt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br/>
              <w:t xml:space="preserve">4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kulud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põhjendatud</w:t>
            </w:r>
            <w:proofErr w:type="spellEnd"/>
          </w:p>
        </w:tc>
      </w:tr>
      <w:tr w:rsidR="00BA08B4" w:rsidRPr="00773EF3" w14:paraId="08566A5B" w14:textId="77777777" w:rsidTr="0055372B">
        <w:tc>
          <w:tcPr>
            <w:tcW w:w="2405" w:type="dxa"/>
          </w:tcPr>
          <w:p w14:paraId="4F50D991" w14:textId="77777777" w:rsidR="00BA08B4" w:rsidRPr="00773EF3" w:rsidRDefault="00BA08B4" w:rsidP="00462301">
            <w:pPr>
              <w:pStyle w:val="NormalWeb"/>
              <w:shd w:val="clear" w:color="auto" w:fill="FFFFFF"/>
              <w:spacing w:before="0" w:beforeAutospacing="0" w:after="0" w:afterAutospacing="0"/>
              <w:rPr>
                <w:rFonts w:asciiTheme="minorHAnsi" w:hAnsiTheme="minorHAnsi" w:cstheme="minorHAnsi"/>
              </w:rPr>
            </w:pPr>
            <w:r w:rsidRPr="00773EF3">
              <w:rPr>
                <w:rFonts w:asciiTheme="minorHAnsi" w:hAnsiTheme="minorHAnsi" w:cstheme="minorHAnsi"/>
                <w:lang w:val="et-EE"/>
              </w:rPr>
              <w:t xml:space="preserve">2.3. </w:t>
            </w:r>
            <w:proofErr w:type="spellStart"/>
            <w:r w:rsidRPr="00773EF3">
              <w:rPr>
                <w:rFonts w:asciiTheme="minorHAnsi" w:hAnsiTheme="minorHAnsi" w:cstheme="minorHAnsi"/>
              </w:rPr>
              <w:t>Taotleja</w:t>
            </w:r>
            <w:proofErr w:type="spellEnd"/>
            <w:r w:rsidRPr="00773EF3">
              <w:rPr>
                <w:rFonts w:asciiTheme="minorHAnsi" w:hAnsiTheme="minorHAnsi" w:cstheme="minorHAnsi"/>
              </w:rPr>
              <w:t xml:space="preserve"> </w:t>
            </w:r>
            <w:r w:rsidRPr="00773EF3">
              <w:rPr>
                <w:rFonts w:asciiTheme="minorHAnsi" w:hAnsiTheme="minorHAnsi" w:cstheme="minorHAnsi"/>
                <w:lang w:val="et-EE"/>
              </w:rPr>
              <w:t>kogemus ja pädevus</w:t>
            </w:r>
            <w:r w:rsidRPr="00773EF3">
              <w:rPr>
                <w:rFonts w:asciiTheme="minorHAnsi" w:hAnsiTheme="minorHAnsi" w:cstheme="minorHAnsi"/>
              </w:rPr>
              <w:t xml:space="preserve">  </w:t>
            </w:r>
          </w:p>
          <w:p w14:paraId="6BB75DF0" w14:textId="1BF8324B" w:rsidR="00BA08B4" w:rsidRPr="00773EF3"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lang w:val="et-EE"/>
              </w:rPr>
              <w:t>5%</w:t>
            </w:r>
          </w:p>
        </w:tc>
        <w:tc>
          <w:tcPr>
            <w:tcW w:w="2977" w:type="dxa"/>
          </w:tcPr>
          <w:p w14:paraId="749BA2A4" w14:textId="77777777" w:rsidR="00BA08B4" w:rsidRPr="00773EF3" w:rsidRDefault="00BA08B4" w:rsidP="00462301">
            <w:pPr>
              <w:pStyle w:val="NormalWeb"/>
              <w:shd w:val="clear" w:color="auto" w:fill="FFFFFF"/>
              <w:spacing w:before="0" w:beforeAutospacing="0" w:after="0" w:afterAutospacing="0"/>
              <w:rPr>
                <w:rFonts w:asciiTheme="minorHAnsi" w:hAnsiTheme="minorHAnsi" w:cstheme="minorHAnsi"/>
              </w:rPr>
            </w:pPr>
            <w:r w:rsidRPr="00773EF3">
              <w:rPr>
                <w:rFonts w:asciiTheme="minorHAnsi" w:hAnsiTheme="minorHAnsi" w:cstheme="minorHAnsi"/>
              </w:rPr>
              <w:t xml:space="preserve">Kas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varasem</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kogemus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kvalifikatsioon</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lastRenderedPageBreak/>
              <w:t>toote</w:t>
            </w:r>
            <w:proofErr w:type="spellEnd"/>
            <w:r w:rsidRPr="00773EF3">
              <w:rPr>
                <w:rFonts w:asciiTheme="minorHAnsi" w:hAnsiTheme="minorHAnsi" w:cstheme="minorHAnsi"/>
              </w:rPr>
              <w:t>/</w:t>
            </w:r>
            <w:proofErr w:type="spellStart"/>
            <w:r w:rsidRPr="00773EF3">
              <w:rPr>
                <w:rFonts w:asciiTheme="minorHAnsi" w:hAnsiTheme="minorHAnsi" w:cstheme="minorHAnsi"/>
              </w:rPr>
              <w:t>teenuse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turuletoomiseks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varasemate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usaldusväärne</w:t>
            </w:r>
            <w:proofErr w:type="spellEnd"/>
            <w:r w:rsidRPr="00773EF3">
              <w:rPr>
                <w:rFonts w:asciiTheme="minorHAnsi" w:hAnsiTheme="minorHAnsi" w:cstheme="minorHAnsi"/>
              </w:rPr>
              <w:t>?</w:t>
            </w:r>
          </w:p>
        </w:tc>
        <w:tc>
          <w:tcPr>
            <w:tcW w:w="3260" w:type="dxa"/>
          </w:tcPr>
          <w:p w14:paraId="11BB617F" w14:textId="082B5B19" w:rsidR="00BA08B4" w:rsidRPr="00773EF3"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rPr>
              <w:lastRenderedPageBreak/>
              <w:t xml:space="preserve">1 – </w:t>
            </w:r>
            <w:proofErr w:type="spellStart"/>
            <w:r w:rsidRPr="00773EF3">
              <w:rPr>
                <w:rFonts w:asciiTheme="minorHAnsi" w:hAnsiTheme="minorHAnsi" w:cstheme="minorHAnsi"/>
              </w:rPr>
              <w:t>Taotleja</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võimekus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viia</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väike</w:t>
            </w:r>
            <w:proofErr w:type="spellEnd"/>
            <w:r w:rsidRPr="00773EF3">
              <w:rPr>
                <w:rFonts w:asciiTheme="minorHAnsi" w:hAnsiTheme="minorHAnsi" w:cstheme="minorHAnsi"/>
              </w:rPr>
              <w:t xml:space="preserve"> </w:t>
            </w:r>
            <w:r w:rsidRPr="00773EF3">
              <w:rPr>
                <w:rFonts w:asciiTheme="minorHAnsi" w:hAnsiTheme="minorHAnsi" w:cstheme="minorHAnsi"/>
              </w:rPr>
              <w:lastRenderedPageBreak/>
              <w:t xml:space="preserve">– </w:t>
            </w:r>
            <w:proofErr w:type="spellStart"/>
            <w:r w:rsidRPr="00773EF3">
              <w:rPr>
                <w:rFonts w:asciiTheme="minorHAnsi" w:hAnsiTheme="minorHAnsi" w:cstheme="minorHAnsi"/>
              </w:rPr>
              <w:t>varasemad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kogemused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teadmised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oskused</w:t>
            </w:r>
            <w:proofErr w:type="spellEnd"/>
            <w:r w:rsidRPr="00773EF3">
              <w:rPr>
                <w:rFonts w:asciiTheme="minorHAnsi" w:hAnsiTheme="minorHAnsi" w:cstheme="minorHAnsi"/>
                <w:lang w:val="et-EE"/>
              </w:rPr>
              <w:t xml:space="preserve"> </w:t>
            </w:r>
            <w:proofErr w:type="spellStart"/>
            <w:r w:rsidRPr="00773EF3">
              <w:rPr>
                <w:rFonts w:asciiTheme="minorHAnsi" w:hAnsiTheme="minorHAnsi" w:cstheme="minorHAnsi"/>
              </w:rPr>
              <w:t>puuduvad</w:t>
            </w:r>
            <w:proofErr w:type="spellEnd"/>
            <w:r w:rsidR="00217E97" w:rsidRPr="00773EF3">
              <w:rPr>
                <w:rFonts w:asciiTheme="minorHAnsi" w:hAnsiTheme="minorHAnsi" w:cstheme="minorHAnsi"/>
              </w:rPr>
              <w:t xml:space="preserve"> ja/</w:t>
            </w:r>
            <w:proofErr w:type="spellStart"/>
            <w:r w:rsidR="00217E97" w:rsidRPr="00773EF3">
              <w:rPr>
                <w:rFonts w:asciiTheme="minorHAnsi" w:hAnsiTheme="minorHAnsi" w:cstheme="minorHAnsi"/>
              </w:rPr>
              <w:t>või</w:t>
            </w:r>
            <w:proofErr w:type="spellEnd"/>
            <w:r w:rsidR="00217E97" w:rsidRPr="00773EF3">
              <w:rPr>
                <w:rFonts w:asciiTheme="minorHAnsi" w:hAnsiTheme="minorHAnsi" w:cstheme="minorHAnsi"/>
              </w:rPr>
              <w:t xml:space="preserve"> e</w:t>
            </w:r>
            <w:proofErr w:type="spellStart"/>
            <w:r w:rsidRPr="00773EF3">
              <w:rPr>
                <w:rFonts w:asciiTheme="minorHAnsi" w:hAnsiTheme="minorHAnsi" w:cstheme="minorHAnsi"/>
                <w:lang w:val="et-EE"/>
              </w:rPr>
              <w:t>sineb</w:t>
            </w:r>
            <w:proofErr w:type="spellEnd"/>
            <w:r w:rsidRPr="00773EF3">
              <w:rPr>
                <w:rFonts w:asciiTheme="minorHAnsi" w:hAnsiTheme="minorHAnsi" w:cstheme="minorHAnsi"/>
                <w:lang w:val="et-EE"/>
              </w:rPr>
              <w:t xml:space="preserve"> olulisi probleeme varasemate LEADER toetuste kasutamisega.</w:t>
            </w:r>
          </w:p>
          <w:p w14:paraId="5C97F89C" w14:textId="217FDC09" w:rsidR="00BA08B4" w:rsidRPr="00773EF3" w:rsidRDefault="00BA08B4" w:rsidP="00462301">
            <w:pPr>
              <w:pStyle w:val="NormalWeb"/>
              <w:shd w:val="clear" w:color="auto" w:fill="FFFFFF"/>
              <w:spacing w:before="0" w:beforeAutospacing="0" w:after="0" w:afterAutospacing="0"/>
              <w:rPr>
                <w:rFonts w:asciiTheme="minorHAnsi" w:hAnsiTheme="minorHAnsi" w:cstheme="minorHAnsi"/>
              </w:rPr>
            </w:pPr>
            <w:r w:rsidRPr="00773EF3">
              <w:rPr>
                <w:rFonts w:asciiTheme="minorHAnsi" w:hAnsiTheme="minorHAnsi" w:cstheme="minorHAnsi"/>
              </w:rPr>
              <w:t xml:space="preserve">2 –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osaline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võimekus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proofErr w:type="spellEnd"/>
            <w:r w:rsidR="00217E97" w:rsidRPr="00773EF3">
              <w:rPr>
                <w:rFonts w:asciiTheme="minorHAnsi" w:hAnsiTheme="minorHAnsi" w:cstheme="minorHAnsi"/>
              </w:rPr>
              <w:t xml:space="preserve"> ja/</w:t>
            </w:r>
            <w:proofErr w:type="spellStart"/>
            <w:r w:rsidR="00217E97" w:rsidRPr="00773EF3">
              <w:rPr>
                <w:rFonts w:asciiTheme="minorHAnsi" w:hAnsiTheme="minorHAnsi" w:cstheme="minorHAnsi"/>
              </w:rPr>
              <w:t>või</w:t>
            </w:r>
            <w:proofErr w:type="spellEnd"/>
            <w:r w:rsidR="00217E97" w:rsidRPr="00773EF3">
              <w:rPr>
                <w:rFonts w:asciiTheme="minorHAnsi" w:hAnsiTheme="minorHAnsi" w:cstheme="minorHAnsi"/>
              </w:rPr>
              <w:t xml:space="preserve"> </w:t>
            </w:r>
            <w:proofErr w:type="spellStart"/>
            <w:r w:rsidR="00217E97" w:rsidRPr="00773EF3">
              <w:rPr>
                <w:rFonts w:asciiTheme="minorHAnsi" w:hAnsiTheme="minorHAnsi" w:cstheme="minorHAnsi"/>
              </w:rPr>
              <w:t>e</w:t>
            </w:r>
            <w:r w:rsidRPr="00773EF3">
              <w:rPr>
                <w:rFonts w:asciiTheme="minorHAnsi" w:hAnsiTheme="minorHAnsi" w:cstheme="minorHAnsi"/>
              </w:rPr>
              <w:t>sineb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üksikuid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varasemaid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probleeme</w:t>
            </w:r>
            <w:proofErr w:type="spellEnd"/>
            <w:r w:rsidRPr="00773EF3">
              <w:rPr>
                <w:rFonts w:asciiTheme="minorHAnsi" w:hAnsiTheme="minorHAnsi" w:cstheme="minorHAnsi"/>
              </w:rPr>
              <w:t>.</w:t>
            </w:r>
            <w:r w:rsidRPr="00773EF3">
              <w:rPr>
                <w:rFonts w:asciiTheme="minorHAnsi" w:hAnsiTheme="minorHAnsi" w:cstheme="minorHAnsi"/>
              </w:rPr>
              <w:br/>
              <w:t xml:space="preserve">3 –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üldiselt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võimekus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olemas</w:t>
            </w:r>
            <w:proofErr w:type="spellEnd"/>
            <w:r w:rsidR="00217E97" w:rsidRPr="00773EF3">
              <w:rPr>
                <w:rFonts w:asciiTheme="minorHAnsi" w:hAnsiTheme="minorHAnsi" w:cstheme="minorHAnsi"/>
              </w:rPr>
              <w:t xml:space="preserve"> ja </w:t>
            </w:r>
            <w:proofErr w:type="spellStart"/>
            <w:r w:rsidR="00217E97" w:rsidRPr="00773EF3">
              <w:rPr>
                <w:rFonts w:asciiTheme="minorHAnsi" w:hAnsiTheme="minorHAnsi" w:cstheme="minorHAnsi"/>
              </w:rPr>
              <w:t>v</w:t>
            </w:r>
            <w:r w:rsidRPr="00773EF3">
              <w:rPr>
                <w:rFonts w:asciiTheme="minorHAnsi" w:hAnsiTheme="minorHAnsi" w:cstheme="minorHAnsi"/>
              </w:rPr>
              <w:t>arasemaid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probleeme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esine</w:t>
            </w:r>
            <w:proofErr w:type="spellEnd"/>
            <w:r w:rsidRPr="00773EF3">
              <w:rPr>
                <w:rFonts w:asciiTheme="minorHAnsi" w:hAnsiTheme="minorHAnsi" w:cstheme="minorHAnsi"/>
              </w:rPr>
              <w:t xml:space="preserve"> </w:t>
            </w:r>
          </w:p>
          <w:p w14:paraId="4D2970B5" w14:textId="2A8EFBC5" w:rsidR="00BA08B4" w:rsidRPr="00773EF3"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773EF3">
              <w:rPr>
                <w:rFonts w:asciiTheme="minorHAnsi" w:hAnsiTheme="minorHAnsi" w:cstheme="minorHAnsi"/>
              </w:rPr>
              <w:t xml:space="preserve">4 –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varasem</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kogemus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olemas</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vajalikud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teadmised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oskused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tulemuslikuks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proofErr w:type="spellEnd"/>
            <w:r w:rsidR="00217E97" w:rsidRPr="00773EF3">
              <w:rPr>
                <w:rFonts w:asciiTheme="minorHAnsi" w:hAnsiTheme="minorHAnsi" w:cstheme="minorHAnsi"/>
              </w:rPr>
              <w:t xml:space="preserve"> ja v</w:t>
            </w:r>
            <w:proofErr w:type="spellStart"/>
            <w:r w:rsidRPr="00773EF3">
              <w:rPr>
                <w:rFonts w:asciiTheme="minorHAnsi" w:hAnsiTheme="minorHAnsi" w:cstheme="minorHAnsi"/>
                <w:lang w:val="et-EE"/>
              </w:rPr>
              <w:t>ar</w:t>
            </w:r>
            <w:r w:rsidR="007822FC" w:rsidRPr="00773EF3">
              <w:rPr>
                <w:rFonts w:asciiTheme="minorHAnsi" w:hAnsiTheme="minorHAnsi" w:cstheme="minorHAnsi"/>
                <w:lang w:val="et-EE"/>
              </w:rPr>
              <w:t>a</w:t>
            </w:r>
            <w:r w:rsidRPr="00773EF3">
              <w:rPr>
                <w:rFonts w:asciiTheme="minorHAnsi" w:hAnsiTheme="minorHAnsi" w:cstheme="minorHAnsi"/>
                <w:lang w:val="et-EE"/>
              </w:rPr>
              <w:t>semaid</w:t>
            </w:r>
            <w:proofErr w:type="spellEnd"/>
            <w:r w:rsidRPr="00773EF3">
              <w:rPr>
                <w:rFonts w:asciiTheme="minorHAnsi" w:hAnsiTheme="minorHAnsi" w:cstheme="minorHAnsi"/>
                <w:lang w:val="et-EE"/>
              </w:rPr>
              <w:t xml:space="preserve"> probleeme ei esine. </w:t>
            </w:r>
            <w:r w:rsidRPr="00773EF3">
              <w:rPr>
                <w:rFonts w:asciiTheme="minorHAnsi" w:hAnsiTheme="minorHAnsi" w:cstheme="minorHAnsi"/>
                <w:color w:val="FF0000"/>
                <w:lang w:val="et-EE"/>
              </w:rPr>
              <w:t xml:space="preserve"> </w:t>
            </w:r>
          </w:p>
        </w:tc>
      </w:tr>
    </w:tbl>
    <w:p w14:paraId="03846CE9" w14:textId="77777777" w:rsidR="00B86EF4" w:rsidRPr="00773EF3" w:rsidRDefault="00B86EF4" w:rsidP="00221348">
      <w:pPr>
        <w:rPr>
          <w:rFonts w:asciiTheme="minorHAnsi" w:hAnsiTheme="minorHAnsi" w:cstheme="minorHAnsi"/>
        </w:rPr>
      </w:pPr>
    </w:p>
    <w:p w14:paraId="3C9AEE54" w14:textId="1A7DF1AE" w:rsidR="007C78FF" w:rsidRDefault="005C08F1" w:rsidP="005C08F1">
      <w:pPr>
        <w:pStyle w:val="Heading4"/>
        <w:rPr>
          <w:ins w:id="328" w:author="Liis Moor" w:date="2024-04-18T16:14:00Z"/>
          <w:rFonts w:eastAsiaTheme="majorEastAsia"/>
          <w:color w:val="C0504D" w:themeColor="accent2"/>
          <w:sz w:val="24"/>
          <w:szCs w:val="24"/>
          <w:lang w:val="sv-FI"/>
        </w:rPr>
      </w:pPr>
      <w:ins w:id="329" w:author="Liis Moor" w:date="2024-04-18T16:13:00Z">
        <w:r>
          <w:rPr>
            <w:rFonts w:eastAsiaTheme="majorEastAsia"/>
            <w:color w:val="C0504D" w:themeColor="accent2"/>
            <w:sz w:val="24"/>
            <w:szCs w:val="24"/>
            <w:lang w:val="sv-FI"/>
          </w:rPr>
          <w:t xml:space="preserve">2.3.3.2. </w:t>
        </w:r>
      </w:ins>
      <w:ins w:id="330" w:author="Liis Moor" w:date="2024-04-18T16:09:00Z">
        <w:r w:rsidRPr="005C08F1">
          <w:rPr>
            <w:rFonts w:eastAsiaTheme="majorEastAsia"/>
            <w:color w:val="C0504D" w:themeColor="accent2"/>
            <w:sz w:val="24"/>
            <w:szCs w:val="24"/>
            <w:lang w:val="sv-FI"/>
          </w:rPr>
          <w:t>Meetme ”Sotsiaalteenuste arendamine” miniprojektide hindamine</w:t>
        </w:r>
      </w:ins>
    </w:p>
    <w:p w14:paraId="77401943" w14:textId="77777777" w:rsidR="005C08F1" w:rsidRDefault="005C08F1" w:rsidP="005C08F1">
      <w:pPr>
        <w:rPr>
          <w:ins w:id="331" w:author="Liis Moor" w:date="2024-04-18T16:15:00Z"/>
          <w:rFonts w:asciiTheme="minorHAnsi" w:hAnsiTheme="minorHAnsi" w:cstheme="minorHAnsi"/>
          <w:b/>
          <w:bCs/>
        </w:rPr>
      </w:pPr>
    </w:p>
    <w:p w14:paraId="729AA9F3" w14:textId="3662616B" w:rsidR="005C08F1" w:rsidRPr="00773EF3" w:rsidRDefault="005C08F1" w:rsidP="005C08F1">
      <w:pPr>
        <w:rPr>
          <w:ins w:id="332" w:author="Liis Moor" w:date="2024-04-18T16:14:00Z"/>
          <w:rFonts w:asciiTheme="minorHAnsi" w:hAnsiTheme="minorHAnsi" w:cstheme="minorHAnsi"/>
          <w:b/>
          <w:bCs/>
        </w:rPr>
      </w:pPr>
      <w:proofErr w:type="spellStart"/>
      <w:ins w:id="333" w:author="Liis Moor" w:date="2024-04-18T16:14:00Z">
        <w:r>
          <w:rPr>
            <w:rFonts w:asciiTheme="minorHAnsi" w:hAnsiTheme="minorHAnsi" w:cstheme="minorHAnsi"/>
            <w:b/>
            <w:bCs/>
          </w:rPr>
          <w:t>Miniprojektide</w:t>
        </w:r>
        <w:proofErr w:type="spellEnd"/>
        <w:r>
          <w:rPr>
            <w:rFonts w:asciiTheme="minorHAnsi" w:hAnsiTheme="minorHAnsi" w:cstheme="minorHAnsi"/>
            <w:b/>
            <w:bCs/>
          </w:rPr>
          <w:t xml:space="preserve"> </w:t>
        </w:r>
        <w:proofErr w:type="spellStart"/>
        <w:r w:rsidRPr="00773EF3">
          <w:rPr>
            <w:rFonts w:asciiTheme="minorHAnsi" w:hAnsiTheme="minorHAnsi" w:cstheme="minorHAnsi"/>
            <w:b/>
            <w:bCs/>
          </w:rPr>
          <w:t>hindamiskriteeriumid</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jagunevad</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kaheks</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osaks</w:t>
        </w:r>
        <w:proofErr w:type="spellEnd"/>
        <w:r w:rsidRPr="00773EF3">
          <w:rPr>
            <w:rFonts w:asciiTheme="minorHAnsi" w:hAnsiTheme="minorHAnsi" w:cstheme="minorHAnsi"/>
            <w:b/>
            <w:bCs/>
          </w:rPr>
          <w:t>:</w:t>
        </w:r>
      </w:ins>
    </w:p>
    <w:p w14:paraId="3276CD88" w14:textId="77777777" w:rsidR="005C08F1" w:rsidRPr="00773EF3" w:rsidRDefault="005C08F1" w:rsidP="005C08F1">
      <w:pPr>
        <w:pStyle w:val="ListParagraph"/>
        <w:numPr>
          <w:ilvl w:val="0"/>
          <w:numId w:val="61"/>
        </w:numPr>
        <w:spacing w:after="120"/>
        <w:jc w:val="both"/>
        <w:rPr>
          <w:ins w:id="334" w:author="Liis Moor" w:date="2024-04-18T16:14:00Z"/>
          <w:rFonts w:asciiTheme="minorHAnsi" w:hAnsiTheme="minorHAnsi" w:cstheme="minorHAnsi"/>
        </w:rPr>
      </w:pPr>
      <w:proofErr w:type="spellStart"/>
      <w:ins w:id="335" w:author="Liis Moor" w:date="2024-04-18T16:14:00Z">
        <w:r w:rsidRPr="00773EF3">
          <w:rPr>
            <w:rFonts w:asciiTheme="minorHAnsi" w:hAnsiTheme="minorHAnsi" w:cstheme="minorHAnsi"/>
          </w:rPr>
          <w:t>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mõjuga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seotud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kriteeriumid</w:t>
        </w:r>
        <w:proofErr w:type="spellEnd"/>
        <w:r w:rsidRPr="00773EF3">
          <w:rPr>
            <w:rFonts w:asciiTheme="minorHAnsi" w:hAnsiTheme="minorHAnsi" w:cstheme="minorHAnsi"/>
          </w:rPr>
          <w:t xml:space="preserve"> </w:t>
        </w:r>
      </w:ins>
    </w:p>
    <w:p w14:paraId="12B7B6CC" w14:textId="77777777" w:rsidR="005C08F1" w:rsidRPr="00773EF3" w:rsidRDefault="005C08F1" w:rsidP="005C08F1">
      <w:pPr>
        <w:pStyle w:val="ListParagraph"/>
        <w:numPr>
          <w:ilvl w:val="0"/>
          <w:numId w:val="61"/>
        </w:numPr>
        <w:spacing w:after="120"/>
        <w:jc w:val="both"/>
        <w:rPr>
          <w:ins w:id="336" w:author="Liis Moor" w:date="2024-04-18T16:14:00Z"/>
          <w:rFonts w:asciiTheme="minorHAnsi" w:hAnsiTheme="minorHAnsi" w:cstheme="minorHAnsi"/>
        </w:rPr>
      </w:pPr>
      <w:proofErr w:type="spellStart"/>
      <w:ins w:id="337" w:author="Liis Moor" w:date="2024-04-18T16:14:00Z">
        <w:r w:rsidRPr="00773EF3">
          <w:rPr>
            <w:rFonts w:asciiTheme="minorHAnsi" w:hAnsiTheme="minorHAnsi" w:cstheme="minorHAnsi"/>
          </w:rPr>
          <w:t>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kvaliteediga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seotud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kriteeriumid</w:t>
        </w:r>
        <w:proofErr w:type="spellEnd"/>
        <w:r w:rsidRPr="00773EF3">
          <w:rPr>
            <w:rFonts w:asciiTheme="minorHAnsi" w:hAnsiTheme="minorHAnsi" w:cstheme="minorHAnsi"/>
          </w:rPr>
          <w:t xml:space="preserve"> </w:t>
        </w:r>
      </w:ins>
    </w:p>
    <w:p w14:paraId="2CEC622A" w14:textId="77777777" w:rsidR="005C08F1" w:rsidRPr="00773EF3" w:rsidRDefault="005C08F1" w:rsidP="005C08F1">
      <w:pPr>
        <w:pStyle w:val="ListParagraph"/>
        <w:rPr>
          <w:ins w:id="338" w:author="Liis Moor" w:date="2024-04-18T16:14:00Z"/>
          <w:rFonts w:asciiTheme="minorHAnsi" w:hAnsiTheme="minorHAnsi" w:cstheme="minorHAnsi"/>
        </w:rPr>
      </w:pPr>
    </w:p>
    <w:p w14:paraId="037EA5A0" w14:textId="77777777" w:rsidR="005C08F1" w:rsidRPr="00773EF3" w:rsidRDefault="005C08F1" w:rsidP="005C08F1">
      <w:pPr>
        <w:rPr>
          <w:ins w:id="339" w:author="Liis Moor" w:date="2024-04-18T16:14:00Z"/>
          <w:rFonts w:asciiTheme="minorHAnsi" w:hAnsiTheme="minorHAnsi" w:cstheme="minorHAnsi"/>
        </w:rPr>
      </w:pPr>
      <w:proofErr w:type="spellStart"/>
      <w:ins w:id="340" w:author="Liis Moor" w:date="2024-04-18T16:14:00Z">
        <w:r w:rsidRPr="00773EF3">
          <w:rPr>
            <w:rFonts w:asciiTheme="minorHAnsi" w:hAnsiTheme="minorHAnsi" w:cstheme="minorHAnsi"/>
          </w:rPr>
          <w:t>Hindamine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toimub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skaalal</w:t>
        </w:r>
        <w:proofErr w:type="spellEnd"/>
        <w:r w:rsidRPr="00773EF3">
          <w:rPr>
            <w:rFonts w:asciiTheme="minorHAnsi" w:hAnsiTheme="minorHAnsi" w:cstheme="minorHAnsi"/>
          </w:rPr>
          <w:t xml:space="preserve"> 1–4, </w:t>
        </w:r>
        <w:proofErr w:type="spellStart"/>
        <w:r w:rsidRPr="00773EF3">
          <w:rPr>
            <w:rFonts w:asciiTheme="minorHAnsi" w:hAnsiTheme="minorHAnsi" w:cstheme="minorHAnsi"/>
          </w:rPr>
          <w:t>kus</w:t>
        </w:r>
        <w:proofErr w:type="spellEnd"/>
        <w:r w:rsidRPr="00773EF3">
          <w:rPr>
            <w:rFonts w:asciiTheme="minorHAnsi" w:hAnsiTheme="minorHAnsi" w:cstheme="minorHAnsi"/>
          </w:rPr>
          <w:t xml:space="preserve"> 4 – </w:t>
        </w:r>
        <w:proofErr w:type="spellStart"/>
        <w:r w:rsidRPr="00773EF3">
          <w:rPr>
            <w:rFonts w:asciiTheme="minorHAnsi" w:hAnsiTheme="minorHAnsi" w:cstheme="minorHAnsi"/>
          </w:rPr>
          <w:t>väga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hea</w:t>
        </w:r>
        <w:proofErr w:type="spellEnd"/>
        <w:r w:rsidRPr="00773EF3">
          <w:rPr>
            <w:rFonts w:asciiTheme="minorHAnsi" w:hAnsiTheme="minorHAnsi" w:cstheme="minorHAnsi"/>
          </w:rPr>
          <w:t xml:space="preserve">, 3 – </w:t>
        </w:r>
        <w:proofErr w:type="spellStart"/>
        <w:r w:rsidRPr="00773EF3">
          <w:rPr>
            <w:rFonts w:asciiTheme="minorHAnsi" w:hAnsiTheme="minorHAnsi" w:cstheme="minorHAnsi"/>
          </w:rPr>
          <w:t>hea</w:t>
        </w:r>
        <w:proofErr w:type="spellEnd"/>
        <w:r w:rsidRPr="00773EF3">
          <w:rPr>
            <w:rFonts w:asciiTheme="minorHAnsi" w:hAnsiTheme="minorHAnsi" w:cstheme="minorHAnsi"/>
          </w:rPr>
          <w:t xml:space="preserve">, 2 – </w:t>
        </w:r>
        <w:proofErr w:type="spellStart"/>
        <w:r w:rsidRPr="00773EF3">
          <w:rPr>
            <w:rFonts w:asciiTheme="minorHAnsi" w:hAnsiTheme="minorHAnsi" w:cstheme="minorHAnsi"/>
          </w:rPr>
          <w:t>rahuldav</w:t>
        </w:r>
        <w:proofErr w:type="spellEnd"/>
        <w:r w:rsidRPr="00773EF3">
          <w:rPr>
            <w:rFonts w:asciiTheme="minorHAnsi" w:hAnsiTheme="minorHAnsi" w:cstheme="minorHAnsi"/>
          </w:rPr>
          <w:t xml:space="preserve">, 1 – </w:t>
        </w:r>
        <w:proofErr w:type="spellStart"/>
        <w:r w:rsidRPr="00773EF3">
          <w:rPr>
            <w:rFonts w:asciiTheme="minorHAnsi" w:hAnsiTheme="minorHAnsi" w:cstheme="minorHAnsi"/>
          </w:rPr>
          <w:t>puudulik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hindamisel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lävendit</w:t>
        </w:r>
        <w:proofErr w:type="spellEnd"/>
        <w:r w:rsidRPr="00773EF3">
          <w:rPr>
            <w:rFonts w:asciiTheme="minorHAnsi" w:hAnsiTheme="minorHAnsi" w:cstheme="minorHAnsi"/>
          </w:rPr>
          <w:t xml:space="preserve"> – </w:t>
        </w:r>
        <w:proofErr w:type="spellStart"/>
        <w:r w:rsidRPr="00773EF3">
          <w:rPr>
            <w:rFonts w:asciiTheme="minorHAnsi" w:hAnsiTheme="minorHAnsi" w:cstheme="minorHAnsi"/>
          </w:rPr>
          <w:t>kui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koondhindeks</w:t>
        </w:r>
        <w:proofErr w:type="spellEnd"/>
        <w:r w:rsidRPr="00773EF3">
          <w:rPr>
            <w:rStyle w:val="FootnoteReference"/>
            <w:rFonts w:asciiTheme="minorHAnsi" w:hAnsiTheme="minorHAnsi" w:cstheme="minorHAnsi"/>
          </w:rPr>
          <w:footnoteReference w:id="29"/>
        </w:r>
        <w:r w:rsidRPr="00773EF3">
          <w:rPr>
            <w:rFonts w:asciiTheme="minorHAnsi" w:hAnsiTheme="minorHAnsi" w:cstheme="minorHAnsi"/>
          </w:rPr>
          <w:t xml:space="preserve"> 2,5 </w:t>
        </w:r>
        <w:proofErr w:type="spellStart"/>
        <w:r w:rsidRPr="00773EF3">
          <w:rPr>
            <w:rFonts w:asciiTheme="minorHAnsi" w:hAnsiTheme="minorHAnsi" w:cstheme="minorHAnsi"/>
          </w:rPr>
          <w:t>või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vähem</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siis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seda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rahuldata</w:t>
        </w:r>
        <w:proofErr w:type="spellEnd"/>
        <w:r w:rsidRPr="00773EF3">
          <w:rPr>
            <w:rFonts w:asciiTheme="minorHAnsi" w:hAnsiTheme="minorHAnsi" w:cstheme="minorHAnsi"/>
          </w:rPr>
          <w:t>.</w:t>
        </w:r>
      </w:ins>
    </w:p>
    <w:p w14:paraId="72D5069F" w14:textId="77777777" w:rsidR="005C08F1" w:rsidRDefault="005C08F1" w:rsidP="005C08F1">
      <w:pPr>
        <w:rPr>
          <w:ins w:id="343" w:author="Liis Moor" w:date="2024-04-18T16:34:00Z"/>
          <w:rFonts w:eastAsiaTheme="majorEastAsia"/>
          <w:lang w:val="sv-FI"/>
        </w:rPr>
      </w:pPr>
    </w:p>
    <w:p w14:paraId="40B1C114" w14:textId="33B99B80" w:rsidR="00935D9B" w:rsidRPr="00935D9B" w:rsidRDefault="00935D9B" w:rsidP="00935D9B">
      <w:pPr>
        <w:pStyle w:val="Caption"/>
        <w:keepNext/>
        <w:rPr>
          <w:ins w:id="344" w:author="Liis Moor" w:date="2024-04-18T16:14:00Z"/>
          <w:rFonts w:asciiTheme="minorHAnsi" w:hAnsiTheme="minorHAnsi" w:cstheme="minorHAnsi"/>
        </w:rPr>
      </w:pPr>
      <w:proofErr w:type="spellStart"/>
      <w:ins w:id="345" w:author="Liis Moor" w:date="2024-04-18T16:34:00Z">
        <w:r w:rsidRPr="00773EF3">
          <w:rPr>
            <w:rFonts w:asciiTheme="minorHAnsi" w:hAnsiTheme="minorHAnsi" w:cstheme="minorHAnsi"/>
          </w:rPr>
          <w:t>Tabel</w:t>
        </w:r>
        <w:proofErr w:type="spellEnd"/>
        <w:r w:rsidRPr="00773EF3">
          <w:rPr>
            <w:rFonts w:asciiTheme="minorHAnsi" w:hAnsiTheme="minorHAnsi" w:cstheme="minorHAnsi"/>
          </w:rPr>
          <w:t xml:space="preserve"> 1</w:t>
        </w:r>
        <w:r>
          <w:rPr>
            <w:rFonts w:asciiTheme="minorHAnsi" w:hAnsiTheme="minorHAnsi" w:cstheme="minorHAnsi"/>
          </w:rPr>
          <w:t>2</w:t>
        </w:r>
        <w:r w:rsidRPr="00773EF3">
          <w:rPr>
            <w:rFonts w:asciiTheme="minorHAnsi" w:hAnsiTheme="minorHAnsi" w:cstheme="minorHAnsi"/>
          </w:rPr>
          <w:t xml:space="preserve">. </w:t>
        </w:r>
        <w:proofErr w:type="spellStart"/>
        <w:r>
          <w:rPr>
            <w:rFonts w:asciiTheme="minorHAnsi" w:hAnsiTheme="minorHAnsi" w:cstheme="minorHAnsi"/>
          </w:rPr>
          <w:t>Meetme</w:t>
        </w:r>
        <w:proofErr w:type="spellEnd"/>
        <w:r>
          <w:rPr>
            <w:rFonts w:asciiTheme="minorHAnsi" w:hAnsiTheme="minorHAnsi" w:cstheme="minorHAnsi"/>
          </w:rPr>
          <w:t xml:space="preserve"> “</w:t>
        </w:r>
        <w:proofErr w:type="spellStart"/>
        <w:r>
          <w:rPr>
            <w:rFonts w:asciiTheme="minorHAnsi" w:hAnsiTheme="minorHAnsi" w:cstheme="minorHAnsi"/>
          </w:rPr>
          <w:t>Sotsiaalteenuste</w:t>
        </w:r>
        <w:proofErr w:type="spellEnd"/>
        <w:r>
          <w:rPr>
            <w:rFonts w:asciiTheme="minorHAnsi" w:hAnsiTheme="minorHAnsi" w:cstheme="minorHAnsi"/>
          </w:rPr>
          <w:t xml:space="preserve"> </w:t>
        </w:r>
        <w:proofErr w:type="spellStart"/>
        <w:r>
          <w:rPr>
            <w:rFonts w:asciiTheme="minorHAnsi" w:hAnsiTheme="minorHAnsi" w:cstheme="minorHAnsi"/>
          </w:rPr>
          <w:t>arendamine</w:t>
        </w:r>
      </w:ins>
      <w:proofErr w:type="spellEnd"/>
      <w:ins w:id="346" w:author="Liis Moor" w:date="2024-04-18T16:35:00Z">
        <w:r>
          <w:rPr>
            <w:rFonts w:asciiTheme="minorHAnsi" w:hAnsiTheme="minorHAnsi" w:cstheme="minorHAnsi"/>
          </w:rPr>
          <w:t>”</w:t>
        </w:r>
      </w:ins>
      <w:ins w:id="347" w:author="Liis Moor" w:date="2024-04-18T16:34:00Z">
        <w:r w:rsidRPr="00773EF3">
          <w:rPr>
            <w:rFonts w:asciiTheme="minorHAnsi" w:hAnsiTheme="minorHAnsi" w:cstheme="minorHAnsi"/>
          </w:rPr>
          <w:t xml:space="preserve"> </w:t>
        </w:r>
        <w:proofErr w:type="spellStart"/>
        <w:r w:rsidRPr="00773EF3">
          <w:rPr>
            <w:rFonts w:asciiTheme="minorHAnsi" w:hAnsiTheme="minorHAnsi" w:cstheme="minorHAnsi"/>
          </w:rPr>
          <w:t>hindamiskriteeriumid</w:t>
        </w:r>
      </w:ins>
      <w:proofErr w:type="spellEnd"/>
    </w:p>
    <w:tbl>
      <w:tblPr>
        <w:tblStyle w:val="TableGrid"/>
        <w:tblW w:w="8642" w:type="dxa"/>
        <w:tblLayout w:type="fixed"/>
        <w:tblLook w:val="04A0" w:firstRow="1" w:lastRow="0" w:firstColumn="1" w:lastColumn="0" w:noHBand="0" w:noVBand="1"/>
      </w:tblPr>
      <w:tblGrid>
        <w:gridCol w:w="2405"/>
        <w:gridCol w:w="2977"/>
        <w:gridCol w:w="3260"/>
      </w:tblGrid>
      <w:tr w:rsidR="005C08F1" w:rsidRPr="00773EF3" w14:paraId="3E77E2EA" w14:textId="77777777" w:rsidTr="00F8276F">
        <w:trPr>
          <w:ins w:id="348" w:author="Liis Moor" w:date="2024-04-18T16:15:00Z"/>
        </w:trPr>
        <w:tc>
          <w:tcPr>
            <w:tcW w:w="8642" w:type="dxa"/>
            <w:gridSpan w:val="3"/>
            <w:shd w:val="clear" w:color="auto" w:fill="auto"/>
          </w:tcPr>
          <w:p w14:paraId="3A00743C" w14:textId="77777777" w:rsidR="005C08F1" w:rsidRPr="00773EF3" w:rsidRDefault="005C08F1" w:rsidP="00F8276F">
            <w:pPr>
              <w:rPr>
                <w:ins w:id="349" w:author="Liis Moor" w:date="2024-04-18T16:15:00Z"/>
                <w:rFonts w:asciiTheme="minorHAnsi" w:hAnsiTheme="minorHAnsi" w:cstheme="minorHAnsi"/>
                <w:b/>
                <w:bCs/>
                <w:lang w:eastAsia="et-EE"/>
              </w:rPr>
            </w:pPr>
            <w:ins w:id="350" w:author="Liis Moor" w:date="2024-04-18T16:15:00Z">
              <w:r w:rsidRPr="00773EF3">
                <w:rPr>
                  <w:rFonts w:asciiTheme="minorHAnsi" w:hAnsiTheme="minorHAnsi" w:cstheme="minorHAnsi"/>
                  <w:b/>
                  <w:bCs/>
                  <w:lang w:val="et-EE" w:eastAsia="et-EE"/>
                </w:rPr>
                <w:t>Taotluse mõjuga seotud kriteeriumid</w:t>
              </w:r>
            </w:ins>
          </w:p>
        </w:tc>
      </w:tr>
      <w:tr w:rsidR="005C08F1" w:rsidRPr="00773EF3" w14:paraId="0B909479" w14:textId="77777777" w:rsidTr="00F8276F">
        <w:trPr>
          <w:ins w:id="351" w:author="Liis Moor" w:date="2024-04-18T16:15:00Z"/>
        </w:trPr>
        <w:tc>
          <w:tcPr>
            <w:tcW w:w="2405" w:type="dxa"/>
          </w:tcPr>
          <w:p w14:paraId="1848EF92" w14:textId="77777777" w:rsidR="005C08F1" w:rsidRPr="00773EF3" w:rsidRDefault="005C08F1" w:rsidP="00F8276F">
            <w:pPr>
              <w:widowControl w:val="0"/>
              <w:jc w:val="both"/>
              <w:rPr>
                <w:ins w:id="352" w:author="Liis Moor" w:date="2024-04-18T16:15:00Z"/>
                <w:rFonts w:asciiTheme="minorHAnsi" w:hAnsiTheme="minorHAnsi" w:cstheme="minorHAnsi"/>
                <w:b/>
                <w:bCs/>
                <w:lang w:eastAsia="et-EE"/>
              </w:rPr>
            </w:pPr>
            <w:proofErr w:type="spellStart"/>
            <w:ins w:id="353" w:author="Liis Moor" w:date="2024-04-18T16:15:00Z">
              <w:r w:rsidRPr="00773EF3">
                <w:rPr>
                  <w:rFonts w:asciiTheme="minorHAnsi" w:hAnsiTheme="minorHAnsi" w:cstheme="minorHAnsi"/>
                  <w:b/>
                  <w:bCs/>
                  <w:lang w:eastAsia="et-EE"/>
                </w:rPr>
                <w:t>Hindamiskriteerium</w:t>
              </w:r>
              <w:proofErr w:type="spellEnd"/>
              <w:r w:rsidRPr="00773EF3">
                <w:rPr>
                  <w:rFonts w:asciiTheme="minorHAnsi" w:hAnsiTheme="minorHAnsi" w:cstheme="minorHAnsi"/>
                  <w:b/>
                  <w:bCs/>
                  <w:lang w:eastAsia="et-EE"/>
                </w:rPr>
                <w:t xml:space="preserve"> ja </w:t>
              </w:r>
              <w:proofErr w:type="spellStart"/>
              <w:r w:rsidRPr="00773EF3">
                <w:rPr>
                  <w:rFonts w:asciiTheme="minorHAnsi" w:hAnsiTheme="minorHAnsi" w:cstheme="minorHAnsi"/>
                  <w:b/>
                  <w:bCs/>
                  <w:lang w:eastAsia="et-EE"/>
                </w:rPr>
                <w:t>osakaal</w:t>
              </w:r>
              <w:proofErr w:type="spellEnd"/>
            </w:ins>
          </w:p>
          <w:p w14:paraId="411B6F3C" w14:textId="77777777" w:rsidR="005C08F1" w:rsidRPr="00773EF3" w:rsidRDefault="005C08F1" w:rsidP="00F8276F">
            <w:pPr>
              <w:tabs>
                <w:tab w:val="left" w:pos="966"/>
              </w:tabs>
              <w:jc w:val="both"/>
              <w:rPr>
                <w:ins w:id="354" w:author="Liis Moor" w:date="2024-04-18T16:15:00Z"/>
                <w:rFonts w:asciiTheme="minorHAnsi" w:hAnsiTheme="minorHAnsi" w:cstheme="minorHAnsi"/>
                <w:b/>
                <w:bCs/>
              </w:rPr>
            </w:pPr>
          </w:p>
        </w:tc>
        <w:tc>
          <w:tcPr>
            <w:tcW w:w="2977" w:type="dxa"/>
          </w:tcPr>
          <w:p w14:paraId="5487174E" w14:textId="77777777" w:rsidR="005C08F1" w:rsidRPr="00773EF3" w:rsidRDefault="005C08F1" w:rsidP="00F8276F">
            <w:pPr>
              <w:widowControl w:val="0"/>
              <w:jc w:val="both"/>
              <w:rPr>
                <w:ins w:id="355" w:author="Liis Moor" w:date="2024-04-18T16:15:00Z"/>
                <w:rFonts w:asciiTheme="minorHAnsi" w:hAnsiTheme="minorHAnsi" w:cstheme="minorHAnsi"/>
                <w:b/>
                <w:bCs/>
                <w:lang w:eastAsia="et-EE"/>
              </w:rPr>
            </w:pPr>
            <w:proofErr w:type="spellStart"/>
            <w:ins w:id="356" w:author="Liis Moor" w:date="2024-04-18T16:15:00Z">
              <w:r w:rsidRPr="00773EF3">
                <w:rPr>
                  <w:rFonts w:asciiTheme="minorHAnsi" w:hAnsiTheme="minorHAnsi" w:cstheme="minorHAnsi"/>
                  <w:b/>
                  <w:bCs/>
                  <w:lang w:eastAsia="et-EE"/>
                </w:rPr>
                <w:t>Kirjeldus</w:t>
              </w:r>
              <w:proofErr w:type="spellEnd"/>
            </w:ins>
          </w:p>
          <w:p w14:paraId="5D95E240" w14:textId="77777777" w:rsidR="005C08F1" w:rsidRPr="00773EF3" w:rsidRDefault="005C08F1" w:rsidP="00F8276F">
            <w:pPr>
              <w:jc w:val="both"/>
              <w:rPr>
                <w:ins w:id="357" w:author="Liis Moor" w:date="2024-04-18T16:15:00Z"/>
                <w:rFonts w:asciiTheme="minorHAnsi" w:hAnsiTheme="minorHAnsi" w:cstheme="minorHAnsi"/>
                <w:b/>
                <w:bCs/>
              </w:rPr>
            </w:pPr>
          </w:p>
        </w:tc>
        <w:tc>
          <w:tcPr>
            <w:tcW w:w="3260" w:type="dxa"/>
          </w:tcPr>
          <w:p w14:paraId="5A15A610" w14:textId="77777777" w:rsidR="005C08F1" w:rsidRPr="00773EF3" w:rsidRDefault="005C08F1" w:rsidP="00F8276F">
            <w:pPr>
              <w:jc w:val="both"/>
              <w:rPr>
                <w:ins w:id="358" w:author="Liis Moor" w:date="2024-04-18T16:15:00Z"/>
                <w:rFonts w:asciiTheme="minorHAnsi" w:hAnsiTheme="minorHAnsi" w:cstheme="minorHAnsi"/>
                <w:b/>
                <w:bCs/>
              </w:rPr>
            </w:pPr>
            <w:proofErr w:type="spellStart"/>
            <w:ins w:id="359" w:author="Liis Moor" w:date="2024-04-18T16:15:00Z">
              <w:r w:rsidRPr="00773EF3">
                <w:rPr>
                  <w:rFonts w:asciiTheme="minorHAnsi" w:hAnsiTheme="minorHAnsi" w:cstheme="minorHAnsi"/>
                  <w:b/>
                  <w:bCs/>
                  <w:lang w:eastAsia="et-EE"/>
                </w:rPr>
                <w:t>Skaala</w:t>
              </w:r>
              <w:proofErr w:type="spellEnd"/>
              <w:r w:rsidRPr="00773EF3">
                <w:rPr>
                  <w:rFonts w:asciiTheme="minorHAnsi" w:hAnsiTheme="minorHAnsi" w:cstheme="minorHAnsi"/>
                  <w:b/>
                  <w:bCs/>
                  <w:lang w:eastAsia="et-EE"/>
                </w:rPr>
                <w:t xml:space="preserve"> 1-4</w:t>
              </w:r>
            </w:ins>
          </w:p>
        </w:tc>
      </w:tr>
      <w:tr w:rsidR="005C08F1" w:rsidRPr="00773EF3" w14:paraId="4C8D720E" w14:textId="77777777" w:rsidTr="00F8276F">
        <w:trPr>
          <w:ins w:id="360" w:author="Liis Moor" w:date="2024-04-18T16:15:00Z"/>
        </w:trPr>
        <w:tc>
          <w:tcPr>
            <w:tcW w:w="2405" w:type="dxa"/>
          </w:tcPr>
          <w:p w14:paraId="2D8DC4D0" w14:textId="5C5F154C" w:rsidR="005C08F1" w:rsidRPr="00E10E5E" w:rsidRDefault="005C08F1" w:rsidP="00E10E5E">
            <w:pPr>
              <w:pBdr>
                <w:top w:val="nil"/>
                <w:left w:val="nil"/>
                <w:bottom w:val="nil"/>
                <w:right w:val="nil"/>
                <w:between w:val="nil"/>
              </w:pBdr>
              <w:ind w:right="141"/>
              <w:rPr>
                <w:ins w:id="361" w:author="Liis Moor" w:date="2024-04-18T16:17:00Z"/>
                <w:rFonts w:asciiTheme="minorHAnsi" w:hAnsiTheme="minorHAnsi" w:cstheme="minorHAnsi"/>
                <w:color w:val="000000"/>
              </w:rPr>
            </w:pPr>
            <w:ins w:id="362" w:author="Liis Moor" w:date="2024-04-18T16:17:00Z">
              <w:r>
                <w:rPr>
                  <w:rFonts w:asciiTheme="minorHAnsi" w:hAnsiTheme="minorHAnsi" w:cstheme="minorHAnsi"/>
                  <w:color w:val="000000"/>
                </w:rPr>
                <w:t xml:space="preserve">1.1. </w:t>
              </w:r>
              <w:proofErr w:type="spellStart"/>
              <w:r w:rsidRPr="00E10E5E">
                <w:rPr>
                  <w:rFonts w:asciiTheme="minorHAnsi" w:hAnsiTheme="minorHAnsi" w:cstheme="minorHAnsi"/>
                  <w:color w:val="000000"/>
                </w:rPr>
                <w:t>Projekti</w:t>
              </w:r>
              <w:proofErr w:type="spellEnd"/>
              <w:r w:rsidRPr="00E10E5E">
                <w:rPr>
                  <w:rFonts w:asciiTheme="minorHAnsi" w:hAnsiTheme="minorHAnsi" w:cstheme="minorHAnsi"/>
                  <w:color w:val="000000"/>
                </w:rPr>
                <w:t xml:space="preserve"> </w:t>
              </w:r>
              <w:proofErr w:type="spellStart"/>
              <w:r w:rsidRPr="00E10E5E">
                <w:rPr>
                  <w:rFonts w:asciiTheme="minorHAnsi" w:hAnsiTheme="minorHAnsi" w:cstheme="minorHAnsi"/>
                  <w:color w:val="000000"/>
                </w:rPr>
                <w:t>vajalikkuse</w:t>
              </w:r>
              <w:proofErr w:type="spellEnd"/>
              <w:r w:rsidRPr="00E10E5E">
                <w:rPr>
                  <w:rFonts w:asciiTheme="minorHAnsi" w:hAnsiTheme="minorHAnsi" w:cstheme="minorHAnsi"/>
                  <w:color w:val="000000"/>
                </w:rPr>
                <w:t xml:space="preserve"> </w:t>
              </w:r>
              <w:proofErr w:type="spellStart"/>
              <w:r w:rsidRPr="00E10E5E">
                <w:rPr>
                  <w:rFonts w:asciiTheme="minorHAnsi" w:hAnsiTheme="minorHAnsi" w:cstheme="minorHAnsi"/>
                  <w:color w:val="000000"/>
                </w:rPr>
                <w:t>põhjendatus</w:t>
              </w:r>
              <w:proofErr w:type="spellEnd"/>
              <w:r w:rsidRPr="00E10E5E">
                <w:rPr>
                  <w:rFonts w:asciiTheme="minorHAnsi" w:hAnsiTheme="minorHAnsi" w:cstheme="minorHAnsi"/>
                  <w:color w:val="000000"/>
                </w:rPr>
                <w:t xml:space="preserve"> ja </w:t>
              </w:r>
              <w:proofErr w:type="spellStart"/>
              <w:r w:rsidRPr="00E10E5E">
                <w:rPr>
                  <w:rFonts w:asciiTheme="minorHAnsi" w:hAnsiTheme="minorHAnsi" w:cstheme="minorHAnsi"/>
                  <w:color w:val="000000"/>
                </w:rPr>
                <w:t>mõju</w:t>
              </w:r>
              <w:proofErr w:type="spellEnd"/>
              <w:r w:rsidRPr="00E10E5E">
                <w:rPr>
                  <w:rFonts w:asciiTheme="minorHAnsi" w:hAnsiTheme="minorHAnsi" w:cstheme="minorHAnsi"/>
                  <w:color w:val="000000"/>
                </w:rPr>
                <w:t xml:space="preserve"> - 20%</w:t>
              </w:r>
            </w:ins>
          </w:p>
          <w:p w14:paraId="4888B40C" w14:textId="32C43761" w:rsidR="005C08F1" w:rsidRPr="00773EF3" w:rsidRDefault="005C08F1" w:rsidP="00F8276F">
            <w:pPr>
              <w:widowControl w:val="0"/>
              <w:rPr>
                <w:ins w:id="363" w:author="Liis Moor" w:date="2024-04-18T16:15:00Z"/>
                <w:rFonts w:asciiTheme="minorHAnsi" w:hAnsiTheme="minorHAnsi" w:cstheme="minorHAnsi"/>
                <w:lang w:eastAsia="et-EE"/>
              </w:rPr>
            </w:pPr>
          </w:p>
        </w:tc>
        <w:tc>
          <w:tcPr>
            <w:tcW w:w="2977" w:type="dxa"/>
          </w:tcPr>
          <w:p w14:paraId="3F6FFA50" w14:textId="022F8492" w:rsidR="005C08F1" w:rsidRPr="00773EF3" w:rsidRDefault="005C08F1" w:rsidP="00F8276F">
            <w:pPr>
              <w:rPr>
                <w:ins w:id="364" w:author="Liis Moor" w:date="2024-04-18T16:15:00Z"/>
                <w:rFonts w:asciiTheme="minorHAnsi" w:hAnsiTheme="minorHAnsi" w:cstheme="minorHAnsi"/>
                <w:lang w:eastAsia="et-EE"/>
              </w:rPr>
            </w:pPr>
            <w:proofErr w:type="spellStart"/>
            <w:ins w:id="365" w:author="Liis Moor" w:date="2024-04-18T16:15:00Z">
              <w:r w:rsidRPr="00773EF3">
                <w:rPr>
                  <w:rFonts w:asciiTheme="minorHAnsi" w:hAnsiTheme="minorHAnsi" w:cstheme="minorHAnsi"/>
                  <w:lang w:eastAsia="et-EE"/>
                </w:rPr>
                <w:t>Hinnatakse</w:t>
              </w:r>
              <w:proofErr w:type="spellEnd"/>
              <w:r w:rsidRPr="00773EF3">
                <w:rPr>
                  <w:rFonts w:asciiTheme="minorHAnsi" w:hAnsiTheme="minorHAnsi" w:cstheme="minorHAnsi"/>
                  <w:lang w:eastAsia="et-EE"/>
                </w:rPr>
                <w:t xml:space="preserve"> </w:t>
              </w:r>
            </w:ins>
            <w:proofErr w:type="spellStart"/>
            <w:ins w:id="366" w:author="Liis Moor" w:date="2024-04-18T16:19:00Z">
              <w:r w:rsidR="00263915" w:rsidRPr="00263915">
                <w:rPr>
                  <w:rFonts w:asciiTheme="minorHAnsi" w:hAnsiTheme="minorHAnsi" w:cstheme="minorHAnsi"/>
                  <w:lang w:eastAsia="et-EE"/>
                </w:rPr>
                <w:t>seoseid</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vajaduste</w:t>
              </w:r>
              <w:proofErr w:type="spellEnd"/>
              <w:r w:rsidR="00263915" w:rsidRPr="00263915">
                <w:rPr>
                  <w:rFonts w:asciiTheme="minorHAnsi" w:hAnsiTheme="minorHAnsi" w:cstheme="minorHAnsi"/>
                  <w:lang w:eastAsia="et-EE"/>
                </w:rPr>
                <w:t xml:space="preserve"> ja </w:t>
              </w:r>
              <w:proofErr w:type="spellStart"/>
              <w:r w:rsidR="00263915" w:rsidRPr="00263915">
                <w:rPr>
                  <w:rFonts w:asciiTheme="minorHAnsi" w:hAnsiTheme="minorHAnsi" w:cstheme="minorHAnsi"/>
                  <w:lang w:eastAsia="et-EE"/>
                </w:rPr>
                <w:t>kavandatud</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tegevuste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vahel</w:t>
              </w:r>
              <w:proofErr w:type="spellEnd"/>
              <w:r w:rsidR="00263915" w:rsidRPr="00263915">
                <w:rPr>
                  <w:rFonts w:asciiTheme="minorHAnsi" w:hAnsiTheme="minorHAnsi" w:cstheme="minorHAnsi"/>
                  <w:lang w:eastAsia="et-EE"/>
                </w:rPr>
                <w:t xml:space="preserve">. Kas </w:t>
              </w:r>
              <w:proofErr w:type="spellStart"/>
              <w:r w:rsidR="00263915" w:rsidRPr="00263915">
                <w:rPr>
                  <w:rFonts w:asciiTheme="minorHAnsi" w:hAnsiTheme="minorHAnsi" w:cstheme="minorHAnsi"/>
                  <w:lang w:eastAsia="et-EE"/>
                </w:rPr>
                <w:t>tegevus</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toob</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endaga</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kaasa</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lastRenderedPageBreak/>
                <w:t>positiivse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muutuse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meetme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sihtrühma</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jaoks</w:t>
              </w:r>
              <w:proofErr w:type="spellEnd"/>
              <w:r w:rsidR="00263915" w:rsidRPr="00263915">
                <w:rPr>
                  <w:rFonts w:asciiTheme="minorHAnsi" w:hAnsiTheme="minorHAnsi" w:cstheme="minorHAnsi"/>
                  <w:lang w:eastAsia="et-EE"/>
                </w:rPr>
                <w:t>.</w:t>
              </w:r>
            </w:ins>
          </w:p>
        </w:tc>
        <w:tc>
          <w:tcPr>
            <w:tcW w:w="3260" w:type="dxa"/>
          </w:tcPr>
          <w:p w14:paraId="45E2B39E" w14:textId="2EB84A96" w:rsidR="005C08F1" w:rsidRPr="00773EF3" w:rsidRDefault="005C08F1" w:rsidP="00F8276F">
            <w:pPr>
              <w:widowControl w:val="0"/>
              <w:rPr>
                <w:ins w:id="367" w:author="Liis Moor" w:date="2024-04-18T16:15:00Z"/>
                <w:rFonts w:asciiTheme="minorHAnsi" w:hAnsiTheme="minorHAnsi" w:cstheme="minorHAnsi"/>
                <w:color w:val="000000" w:themeColor="text1"/>
                <w:lang w:eastAsia="et-EE"/>
              </w:rPr>
            </w:pPr>
            <w:ins w:id="368" w:author="Liis Moor" w:date="2024-04-18T16:15:00Z">
              <w:r w:rsidRPr="00773EF3">
                <w:rPr>
                  <w:rFonts w:asciiTheme="minorHAnsi" w:hAnsiTheme="minorHAnsi" w:cstheme="minorHAnsi"/>
                  <w:color w:val="000000" w:themeColor="text1"/>
                  <w:lang w:eastAsia="et-EE"/>
                </w:rPr>
                <w:lastRenderedPageBreak/>
                <w:t xml:space="preserve">1 – </w:t>
              </w:r>
              <w:proofErr w:type="spellStart"/>
              <w:r w:rsidRPr="00773EF3">
                <w:rPr>
                  <w:rFonts w:asciiTheme="minorHAnsi" w:hAnsiTheme="minorHAnsi" w:cstheme="minorHAnsi"/>
                  <w:color w:val="000000" w:themeColor="text1"/>
                  <w:lang w:eastAsia="et-EE"/>
                </w:rPr>
                <w:t>Projektis</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ole </w:t>
              </w:r>
              <w:proofErr w:type="spellStart"/>
              <w:r w:rsidRPr="00773EF3">
                <w:rPr>
                  <w:rFonts w:asciiTheme="minorHAnsi" w:hAnsiTheme="minorHAnsi" w:cstheme="minorHAnsi"/>
                  <w:color w:val="000000" w:themeColor="text1"/>
                  <w:lang w:eastAsia="et-EE"/>
                </w:rPr>
                <w:t>arenguvajadusi</w:t>
              </w:r>
              <w:proofErr w:type="spellEnd"/>
              <w:r w:rsidRPr="00773EF3">
                <w:rPr>
                  <w:rFonts w:asciiTheme="minorHAnsi" w:hAnsiTheme="minorHAnsi" w:cstheme="minorHAnsi"/>
                  <w:color w:val="000000" w:themeColor="text1"/>
                  <w:lang w:eastAsia="et-EE"/>
                </w:rPr>
                <w:t>/</w:t>
              </w:r>
              <w:proofErr w:type="spellStart"/>
              <w:r w:rsidRPr="00773EF3">
                <w:rPr>
                  <w:rFonts w:asciiTheme="minorHAnsi" w:hAnsiTheme="minorHAnsi" w:cstheme="minorHAnsi"/>
                  <w:color w:val="000000" w:themeColor="text1"/>
                  <w:lang w:eastAsia="et-EE"/>
                </w:rPr>
                <w:t>kitsaskohti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lahti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mõtestatud</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too </w:t>
              </w:r>
              <w:proofErr w:type="spellStart"/>
              <w:r w:rsidRPr="00773EF3">
                <w:rPr>
                  <w:rFonts w:asciiTheme="minorHAnsi" w:hAnsiTheme="minorHAnsi" w:cstheme="minorHAnsi"/>
                  <w:color w:val="000000" w:themeColor="text1"/>
                  <w:lang w:eastAsia="et-EE"/>
                </w:rPr>
                <w:t>kaasa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positiivset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muutust</w:t>
              </w:r>
              <w:proofErr w:type="spellEnd"/>
              <w:r w:rsidRPr="00773EF3">
                <w:rPr>
                  <w:rFonts w:asciiTheme="minorHAnsi" w:hAnsiTheme="minorHAnsi" w:cstheme="minorHAnsi"/>
                  <w:color w:val="000000" w:themeColor="text1"/>
                  <w:lang w:eastAsia="et-EE"/>
                </w:rPr>
                <w:t xml:space="preserve"> </w:t>
              </w:r>
            </w:ins>
            <w:proofErr w:type="spellStart"/>
            <w:ins w:id="369" w:author="Liis Moor" w:date="2024-04-18T16:19:00Z">
              <w:r w:rsidR="00263915" w:rsidRPr="00263915">
                <w:rPr>
                  <w:rFonts w:asciiTheme="minorHAnsi" w:hAnsiTheme="minorHAnsi" w:cstheme="minorHAnsi"/>
                  <w:lang w:eastAsia="et-EE"/>
                </w:rPr>
                <w:t>meetme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sihtrühma</w:t>
              </w:r>
              <w:proofErr w:type="spellEnd"/>
              <w:r w:rsidR="00263915" w:rsidRPr="00773EF3">
                <w:rPr>
                  <w:rFonts w:asciiTheme="minorHAnsi" w:hAnsiTheme="minorHAnsi" w:cstheme="minorHAnsi"/>
                  <w:color w:val="000000" w:themeColor="text1"/>
                  <w:lang w:eastAsia="et-EE"/>
                </w:rPr>
                <w:t xml:space="preserve"> </w:t>
              </w:r>
            </w:ins>
            <w:proofErr w:type="spellStart"/>
            <w:ins w:id="370" w:author="Liis Moor" w:date="2024-04-18T16:15:00Z">
              <w:r w:rsidRPr="00773EF3">
                <w:rPr>
                  <w:rFonts w:asciiTheme="minorHAnsi" w:hAnsiTheme="minorHAnsi" w:cstheme="minorHAnsi"/>
                  <w:color w:val="000000" w:themeColor="text1"/>
                  <w:lang w:eastAsia="et-EE"/>
                </w:rPr>
                <w:t>jaoks</w:t>
              </w:r>
              <w:proofErr w:type="spellEnd"/>
            </w:ins>
          </w:p>
          <w:p w14:paraId="25118519" w14:textId="0DA33B4F" w:rsidR="005C08F1" w:rsidRPr="00773EF3" w:rsidRDefault="005C08F1" w:rsidP="00F8276F">
            <w:pPr>
              <w:widowControl w:val="0"/>
              <w:rPr>
                <w:ins w:id="371" w:author="Liis Moor" w:date="2024-04-18T16:15:00Z"/>
                <w:rFonts w:asciiTheme="minorHAnsi" w:hAnsiTheme="minorHAnsi" w:cstheme="minorHAnsi"/>
                <w:lang w:eastAsia="et-EE"/>
              </w:rPr>
            </w:pPr>
            <w:ins w:id="372" w:author="Liis Moor" w:date="2024-04-18T16:15:00Z">
              <w:r w:rsidRPr="00773EF3">
                <w:rPr>
                  <w:rFonts w:asciiTheme="minorHAnsi" w:hAnsiTheme="minorHAnsi" w:cstheme="minorHAnsi"/>
                  <w:lang w:eastAsia="et-EE"/>
                </w:rPr>
                <w:lastRenderedPageBreak/>
                <w:t xml:space="preserve">2 – </w:t>
              </w:r>
              <w:proofErr w:type="spellStart"/>
              <w:r w:rsidRPr="00773EF3">
                <w:rPr>
                  <w:rFonts w:asciiTheme="minorHAnsi" w:hAnsiTheme="minorHAnsi" w:cstheme="minorHAnsi"/>
                  <w:lang w:eastAsia="et-EE"/>
                </w:rPr>
                <w:t>Projektist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võib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aru</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saada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millist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arenguvajadust</w:t>
              </w:r>
              <w:proofErr w:type="spellEnd"/>
              <w:r w:rsidRPr="00773EF3">
                <w:rPr>
                  <w:rFonts w:asciiTheme="minorHAnsi" w:hAnsiTheme="minorHAnsi" w:cstheme="minorHAnsi"/>
                  <w:lang w:eastAsia="et-EE"/>
                </w:rPr>
                <w:t>/</w:t>
              </w:r>
              <w:proofErr w:type="spellStart"/>
              <w:r w:rsidRPr="00773EF3">
                <w:rPr>
                  <w:rFonts w:asciiTheme="minorHAnsi" w:hAnsiTheme="minorHAnsi" w:cstheme="minorHAnsi"/>
                  <w:lang w:eastAsia="et-EE"/>
                </w:rPr>
                <w:t>kitsaskohta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lahendatakse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ei</w:t>
              </w:r>
              <w:proofErr w:type="spellEnd"/>
              <w:r w:rsidRPr="00773EF3">
                <w:rPr>
                  <w:rFonts w:asciiTheme="minorHAnsi" w:hAnsiTheme="minorHAnsi" w:cstheme="minorHAnsi"/>
                  <w:lang w:eastAsia="et-EE"/>
                </w:rPr>
                <w:t xml:space="preserve"> too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olulist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positiivset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muutust</w:t>
              </w:r>
              <w:proofErr w:type="spellEnd"/>
              <w:r w:rsidRPr="00773EF3">
                <w:rPr>
                  <w:rFonts w:asciiTheme="minorHAnsi" w:hAnsiTheme="minorHAnsi" w:cstheme="minorHAnsi"/>
                  <w:lang w:eastAsia="et-EE"/>
                </w:rPr>
                <w:t xml:space="preserve"> </w:t>
              </w:r>
            </w:ins>
            <w:proofErr w:type="spellStart"/>
            <w:ins w:id="373" w:author="Liis Moor" w:date="2024-04-18T16:20:00Z">
              <w:r w:rsidR="00263915" w:rsidRPr="00263915">
                <w:rPr>
                  <w:rFonts w:asciiTheme="minorHAnsi" w:hAnsiTheme="minorHAnsi" w:cstheme="minorHAnsi"/>
                  <w:lang w:eastAsia="et-EE"/>
                </w:rPr>
                <w:t>meetme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sihtrühma</w:t>
              </w:r>
              <w:proofErr w:type="spellEnd"/>
              <w:r w:rsidR="00263915" w:rsidRPr="00773EF3">
                <w:rPr>
                  <w:rFonts w:asciiTheme="minorHAnsi" w:hAnsiTheme="minorHAnsi" w:cstheme="minorHAnsi"/>
                  <w:lang w:eastAsia="et-EE"/>
                </w:rPr>
                <w:t xml:space="preserve"> </w:t>
              </w:r>
            </w:ins>
            <w:proofErr w:type="spellStart"/>
            <w:ins w:id="374" w:author="Liis Moor" w:date="2024-04-18T16:15:00Z">
              <w:r w:rsidRPr="00773EF3">
                <w:rPr>
                  <w:rFonts w:asciiTheme="minorHAnsi" w:hAnsiTheme="minorHAnsi" w:cstheme="minorHAnsi"/>
                  <w:lang w:eastAsia="et-EE"/>
                </w:rPr>
                <w:t>jaoks</w:t>
              </w:r>
              <w:proofErr w:type="spellEnd"/>
            </w:ins>
          </w:p>
          <w:p w14:paraId="2C2BDB9C" w14:textId="061B7EDB" w:rsidR="005C08F1" w:rsidRPr="00773EF3" w:rsidRDefault="005C08F1" w:rsidP="00F8276F">
            <w:pPr>
              <w:widowControl w:val="0"/>
              <w:rPr>
                <w:ins w:id="375" w:author="Liis Moor" w:date="2024-04-18T16:15:00Z"/>
                <w:rFonts w:asciiTheme="minorHAnsi" w:hAnsiTheme="minorHAnsi" w:cstheme="minorHAnsi"/>
                <w:lang w:eastAsia="et-EE"/>
              </w:rPr>
            </w:pPr>
            <w:ins w:id="376" w:author="Liis Moor" w:date="2024-04-18T16:15:00Z">
              <w:r w:rsidRPr="00773EF3">
                <w:rPr>
                  <w:rFonts w:asciiTheme="minorHAnsi" w:hAnsiTheme="minorHAnsi" w:cstheme="minorHAnsi"/>
                  <w:lang w:eastAsia="et-EE"/>
                </w:rPr>
                <w:t xml:space="preserve">3 – </w:t>
              </w:r>
              <w:proofErr w:type="spellStart"/>
              <w:r w:rsidRPr="00773EF3">
                <w:rPr>
                  <w:rFonts w:asciiTheme="minorHAnsi" w:hAnsiTheme="minorHAnsi" w:cstheme="minorHAnsi"/>
                  <w:lang w:eastAsia="et-EE"/>
                </w:rPr>
                <w:t>Projektis</w:t>
              </w:r>
              <w:proofErr w:type="spellEnd"/>
              <w:r w:rsidRPr="00773EF3">
                <w:rPr>
                  <w:rFonts w:asciiTheme="minorHAnsi" w:hAnsiTheme="minorHAnsi" w:cstheme="minorHAnsi"/>
                  <w:lang w:eastAsia="et-EE"/>
                </w:rPr>
                <w:t xml:space="preserve"> on </w:t>
              </w:r>
              <w:proofErr w:type="spellStart"/>
              <w:r w:rsidRPr="00773EF3">
                <w:rPr>
                  <w:rFonts w:asciiTheme="minorHAnsi" w:hAnsiTheme="minorHAnsi" w:cstheme="minorHAnsi"/>
                  <w:lang w:eastAsia="et-EE"/>
                </w:rPr>
                <w:t>arenguvajadus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arusaadavalt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välja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toodud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positiivse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muutuse</w:t>
              </w:r>
              <w:proofErr w:type="spellEnd"/>
              <w:r w:rsidRPr="00773EF3">
                <w:rPr>
                  <w:rFonts w:asciiTheme="minorHAnsi" w:hAnsiTheme="minorHAnsi" w:cstheme="minorHAnsi"/>
                  <w:lang w:eastAsia="et-EE"/>
                </w:rPr>
                <w:t xml:space="preserve"> </w:t>
              </w:r>
            </w:ins>
            <w:proofErr w:type="spellStart"/>
            <w:ins w:id="377" w:author="Liis Moor" w:date="2024-04-18T16:20:00Z">
              <w:r w:rsidR="00263915" w:rsidRPr="00263915">
                <w:rPr>
                  <w:rFonts w:asciiTheme="minorHAnsi" w:hAnsiTheme="minorHAnsi" w:cstheme="minorHAnsi"/>
                  <w:lang w:eastAsia="et-EE"/>
                </w:rPr>
                <w:t>meetme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sihtrühma</w:t>
              </w:r>
              <w:proofErr w:type="spellEnd"/>
              <w:r w:rsidR="00263915" w:rsidRPr="00773EF3">
                <w:rPr>
                  <w:rFonts w:asciiTheme="minorHAnsi" w:hAnsiTheme="minorHAnsi" w:cstheme="minorHAnsi"/>
                  <w:lang w:eastAsia="et-EE"/>
                </w:rPr>
                <w:t xml:space="preserve"> </w:t>
              </w:r>
            </w:ins>
            <w:proofErr w:type="spellStart"/>
            <w:ins w:id="378" w:author="Liis Moor" w:date="2024-04-18T16:15:00Z">
              <w:r w:rsidRPr="00773EF3">
                <w:rPr>
                  <w:rFonts w:asciiTheme="minorHAnsi" w:hAnsiTheme="minorHAnsi" w:cstheme="minorHAnsi"/>
                  <w:lang w:eastAsia="et-EE"/>
                </w:rPr>
                <w:t>jaoks</w:t>
              </w:r>
              <w:proofErr w:type="spellEnd"/>
              <w:r w:rsidRPr="00773EF3">
                <w:rPr>
                  <w:rFonts w:asciiTheme="minorHAnsi" w:hAnsiTheme="minorHAnsi" w:cstheme="minorHAnsi"/>
                  <w:lang w:eastAsia="et-EE"/>
                </w:rPr>
                <w:t xml:space="preserve"> </w:t>
              </w:r>
            </w:ins>
          </w:p>
          <w:p w14:paraId="2994CD1C" w14:textId="0CFA066B" w:rsidR="005C08F1" w:rsidRPr="00773EF3" w:rsidRDefault="005C08F1" w:rsidP="00F8276F">
            <w:pPr>
              <w:widowControl w:val="0"/>
              <w:rPr>
                <w:ins w:id="379" w:author="Liis Moor" w:date="2024-04-18T16:15:00Z"/>
                <w:rFonts w:asciiTheme="minorHAnsi" w:hAnsiTheme="minorHAnsi" w:cstheme="minorHAnsi"/>
                <w:color w:val="000000" w:themeColor="text1"/>
                <w:lang w:eastAsia="et-EE"/>
              </w:rPr>
            </w:pPr>
            <w:ins w:id="380" w:author="Liis Moor" w:date="2024-04-18T16:15:00Z">
              <w:r w:rsidRPr="00773EF3">
                <w:rPr>
                  <w:rFonts w:asciiTheme="minorHAnsi" w:hAnsiTheme="minorHAnsi" w:cstheme="minorHAnsi"/>
                  <w:lang w:eastAsia="et-EE"/>
                </w:rPr>
                <w:t xml:space="preserve">4 – </w:t>
              </w:r>
              <w:proofErr w:type="spellStart"/>
              <w:r w:rsidRPr="00773EF3">
                <w:rPr>
                  <w:rFonts w:asciiTheme="minorHAnsi" w:hAnsiTheme="minorHAnsi" w:cstheme="minorHAnsi"/>
                  <w:lang w:eastAsia="et-EE"/>
                </w:rPr>
                <w:t>Projektis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arenguvajadused</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lahendused</w:t>
              </w:r>
              <w:proofErr w:type="spellEnd"/>
              <w:r w:rsidRPr="00773EF3">
                <w:rPr>
                  <w:rFonts w:asciiTheme="minorHAnsi" w:hAnsiTheme="minorHAnsi" w:cstheme="minorHAnsi"/>
                  <w:lang w:eastAsia="et-EE"/>
                </w:rPr>
                <w:t xml:space="preserve"> on </w:t>
              </w:r>
              <w:proofErr w:type="spellStart"/>
              <w:r w:rsidRPr="00773EF3">
                <w:rPr>
                  <w:rFonts w:asciiTheme="minorHAnsi" w:hAnsiTheme="minorHAnsi" w:cstheme="minorHAnsi"/>
                  <w:lang w:eastAsia="et-EE"/>
                </w:rPr>
                <w:t>selgelt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välja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toodud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toob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olulise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positiivse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muutuse</w:t>
              </w:r>
              <w:proofErr w:type="spellEnd"/>
              <w:r w:rsidRPr="00773EF3">
                <w:rPr>
                  <w:rFonts w:asciiTheme="minorHAnsi" w:hAnsiTheme="minorHAnsi" w:cstheme="minorHAnsi"/>
                  <w:lang w:eastAsia="et-EE"/>
                </w:rPr>
                <w:t xml:space="preserve"> </w:t>
              </w:r>
            </w:ins>
            <w:proofErr w:type="spellStart"/>
            <w:ins w:id="381" w:author="Liis Moor" w:date="2024-04-18T16:20:00Z">
              <w:r w:rsidR="00263915" w:rsidRPr="00263915">
                <w:rPr>
                  <w:rFonts w:asciiTheme="minorHAnsi" w:hAnsiTheme="minorHAnsi" w:cstheme="minorHAnsi"/>
                  <w:lang w:eastAsia="et-EE"/>
                </w:rPr>
                <w:t>meetme</w:t>
              </w:r>
              <w:proofErr w:type="spellEnd"/>
              <w:r w:rsidR="00263915" w:rsidRPr="00263915">
                <w:rPr>
                  <w:rFonts w:asciiTheme="minorHAnsi" w:hAnsiTheme="minorHAnsi" w:cstheme="minorHAnsi"/>
                  <w:lang w:eastAsia="et-EE"/>
                </w:rPr>
                <w:t xml:space="preserve"> </w:t>
              </w:r>
              <w:proofErr w:type="spellStart"/>
              <w:r w:rsidR="00263915" w:rsidRPr="00263915">
                <w:rPr>
                  <w:rFonts w:asciiTheme="minorHAnsi" w:hAnsiTheme="minorHAnsi" w:cstheme="minorHAnsi"/>
                  <w:lang w:eastAsia="et-EE"/>
                </w:rPr>
                <w:t>sihtrühma</w:t>
              </w:r>
              <w:proofErr w:type="spellEnd"/>
              <w:r w:rsidR="00263915" w:rsidRPr="00773EF3">
                <w:rPr>
                  <w:rFonts w:asciiTheme="minorHAnsi" w:hAnsiTheme="minorHAnsi" w:cstheme="minorHAnsi"/>
                  <w:lang w:eastAsia="et-EE"/>
                </w:rPr>
                <w:t xml:space="preserve"> </w:t>
              </w:r>
            </w:ins>
            <w:proofErr w:type="spellStart"/>
            <w:ins w:id="382" w:author="Liis Moor" w:date="2024-04-18T16:15:00Z">
              <w:r w:rsidRPr="00773EF3">
                <w:rPr>
                  <w:rFonts w:asciiTheme="minorHAnsi" w:hAnsiTheme="minorHAnsi" w:cstheme="minorHAnsi"/>
                  <w:lang w:eastAsia="et-EE"/>
                </w:rPr>
                <w:t>jaoks</w:t>
              </w:r>
              <w:proofErr w:type="spellEnd"/>
            </w:ins>
          </w:p>
        </w:tc>
      </w:tr>
      <w:tr w:rsidR="005C08F1" w:rsidRPr="00773EF3" w14:paraId="70C84259" w14:textId="77777777" w:rsidTr="00F8276F">
        <w:trPr>
          <w:ins w:id="383" w:author="Liis Moor" w:date="2024-04-18T16:15:00Z"/>
        </w:trPr>
        <w:tc>
          <w:tcPr>
            <w:tcW w:w="2405" w:type="dxa"/>
          </w:tcPr>
          <w:p w14:paraId="695D567B" w14:textId="77777777" w:rsidR="005C08F1" w:rsidRPr="00773EF3" w:rsidRDefault="005C08F1" w:rsidP="00F8276F">
            <w:pPr>
              <w:widowControl w:val="0"/>
              <w:rPr>
                <w:ins w:id="384" w:author="Liis Moor" w:date="2024-04-18T16:15:00Z"/>
                <w:rFonts w:asciiTheme="minorHAnsi" w:hAnsiTheme="minorHAnsi" w:cstheme="minorHAnsi"/>
                <w:lang w:eastAsia="et-EE"/>
              </w:rPr>
            </w:pPr>
            <w:ins w:id="385" w:author="Liis Moor" w:date="2024-04-18T16:15:00Z">
              <w:r w:rsidRPr="00773EF3">
                <w:rPr>
                  <w:rFonts w:asciiTheme="minorHAnsi" w:hAnsiTheme="minorHAnsi" w:cstheme="minorHAnsi"/>
                  <w:lang w:val="et-EE" w:eastAsia="et-EE"/>
                </w:rPr>
                <w:lastRenderedPageBreak/>
                <w:t xml:space="preserve">1.2.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sidusus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strateegia</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eesmärkidega</w:t>
              </w:r>
              <w:proofErr w:type="spellEnd"/>
              <w:r w:rsidRPr="00773EF3">
                <w:rPr>
                  <w:rFonts w:asciiTheme="minorHAnsi" w:hAnsiTheme="minorHAnsi" w:cstheme="minorHAnsi"/>
                  <w:color w:val="000000" w:themeColor="text1"/>
                  <w:lang w:eastAsia="et-EE"/>
                </w:rPr>
                <w:t xml:space="preserve"> </w:t>
              </w:r>
            </w:ins>
          </w:p>
          <w:p w14:paraId="3CCB8CE4" w14:textId="20795619" w:rsidR="005C08F1" w:rsidRPr="00773EF3" w:rsidRDefault="00263915" w:rsidP="00F8276F">
            <w:pPr>
              <w:rPr>
                <w:ins w:id="386" w:author="Liis Moor" w:date="2024-04-18T16:15:00Z"/>
                <w:rFonts w:asciiTheme="minorHAnsi" w:hAnsiTheme="minorHAnsi" w:cstheme="minorHAnsi"/>
              </w:rPr>
            </w:pPr>
            <w:ins w:id="387" w:author="Liis Moor" w:date="2024-04-18T16:20:00Z">
              <w:r>
                <w:rPr>
                  <w:rFonts w:asciiTheme="minorHAnsi" w:hAnsiTheme="minorHAnsi" w:cstheme="minorHAnsi"/>
                </w:rPr>
                <w:t>2</w:t>
              </w:r>
            </w:ins>
            <w:ins w:id="388" w:author="Liis Moor" w:date="2024-04-18T16:15:00Z">
              <w:r w:rsidR="005C08F1" w:rsidRPr="00773EF3">
                <w:rPr>
                  <w:rFonts w:asciiTheme="minorHAnsi" w:hAnsiTheme="minorHAnsi" w:cstheme="minorHAnsi"/>
                </w:rPr>
                <w:t>0%</w:t>
              </w:r>
            </w:ins>
          </w:p>
        </w:tc>
        <w:tc>
          <w:tcPr>
            <w:tcW w:w="2977" w:type="dxa"/>
          </w:tcPr>
          <w:p w14:paraId="67E8E95B" w14:textId="77777777" w:rsidR="005C08F1" w:rsidRPr="00773EF3" w:rsidRDefault="005C08F1" w:rsidP="00F8276F">
            <w:pPr>
              <w:rPr>
                <w:ins w:id="389" w:author="Liis Moor" w:date="2024-04-18T16:15:00Z"/>
                <w:rFonts w:asciiTheme="minorHAnsi" w:hAnsiTheme="minorHAnsi" w:cstheme="minorHAnsi"/>
              </w:rPr>
            </w:pPr>
            <w:proofErr w:type="spellStart"/>
            <w:ins w:id="390" w:author="Liis Moor" w:date="2024-04-18T16:15:00Z">
              <w:r w:rsidRPr="00773EF3">
                <w:rPr>
                  <w:rFonts w:asciiTheme="minorHAnsi" w:hAnsiTheme="minorHAnsi" w:cstheme="minorHAnsi"/>
                  <w:lang w:eastAsia="et-EE"/>
                </w:rPr>
                <w:t>Hinnatakse</w:t>
              </w:r>
              <w:proofErr w:type="spellEnd"/>
              <w:r w:rsidRPr="00773EF3">
                <w:rPr>
                  <w:rFonts w:asciiTheme="minorHAnsi" w:hAnsiTheme="minorHAnsi" w:cstheme="minorHAnsi"/>
                  <w:lang w:eastAsia="et-EE"/>
                </w:rPr>
                <w:t xml:space="preserve">, kas ja </w:t>
              </w:r>
              <w:proofErr w:type="spellStart"/>
              <w:r w:rsidRPr="00773EF3">
                <w:rPr>
                  <w:rFonts w:asciiTheme="minorHAnsi" w:hAnsiTheme="minorHAnsi" w:cstheme="minorHAnsi"/>
                  <w:lang w:eastAsia="et-EE"/>
                </w:rPr>
                <w:t>kuivõrd</w:t>
              </w:r>
              <w:proofErr w:type="spellEnd"/>
              <w:r w:rsidRPr="00773EF3">
                <w:rPr>
                  <w:rFonts w:asciiTheme="minorHAnsi" w:hAnsiTheme="minorHAnsi" w:cstheme="minorHAnsi"/>
                  <w:lang w:eastAsia="et-EE"/>
                </w:rPr>
                <w:t xml:space="preserve"> on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seotud</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eesmärkidega</w:t>
              </w:r>
              <w:proofErr w:type="spellEnd"/>
              <w:r w:rsidRPr="00773EF3">
                <w:rPr>
                  <w:rFonts w:asciiTheme="minorHAnsi" w:hAnsiTheme="minorHAnsi" w:cstheme="minorHAnsi"/>
                  <w:lang w:eastAsia="et-EE"/>
                </w:rPr>
                <w:t xml:space="preserve"> – kas ja mil </w:t>
              </w:r>
              <w:proofErr w:type="spellStart"/>
              <w:r w:rsidRPr="00773EF3">
                <w:rPr>
                  <w:rFonts w:asciiTheme="minorHAnsi" w:hAnsiTheme="minorHAnsi" w:cstheme="minorHAnsi"/>
                  <w:lang w:eastAsia="et-EE"/>
                </w:rPr>
                <w:t>määral</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aitab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elluviimine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nende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saavutamisele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kaasa</w:t>
              </w:r>
              <w:proofErr w:type="spellEnd"/>
            </w:ins>
          </w:p>
        </w:tc>
        <w:tc>
          <w:tcPr>
            <w:tcW w:w="3260" w:type="dxa"/>
          </w:tcPr>
          <w:p w14:paraId="6D4D42CA" w14:textId="77777777" w:rsidR="005C08F1" w:rsidRPr="00773EF3" w:rsidRDefault="005C08F1" w:rsidP="00F8276F">
            <w:pPr>
              <w:widowControl w:val="0"/>
              <w:rPr>
                <w:ins w:id="391" w:author="Liis Moor" w:date="2024-04-18T16:15:00Z"/>
                <w:rFonts w:asciiTheme="minorHAnsi" w:hAnsiTheme="minorHAnsi" w:cstheme="minorHAnsi"/>
                <w:color w:val="000000" w:themeColor="text1"/>
                <w:lang w:eastAsia="et-EE"/>
              </w:rPr>
            </w:pPr>
            <w:ins w:id="392" w:author="Liis Moor" w:date="2024-04-18T16:15:00Z">
              <w:r w:rsidRPr="00773EF3">
                <w:rPr>
                  <w:rFonts w:asciiTheme="minorHAnsi" w:hAnsiTheme="minorHAnsi" w:cstheme="minorHAnsi"/>
                  <w:color w:val="000000" w:themeColor="text1"/>
                  <w:lang w:eastAsia="et-EE"/>
                </w:rPr>
                <w:t xml:space="preserve">1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eesmärkide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ins>
          </w:p>
          <w:p w14:paraId="48082D74" w14:textId="77777777" w:rsidR="005C08F1" w:rsidRPr="00773EF3" w:rsidRDefault="005C08F1" w:rsidP="00F8276F">
            <w:pPr>
              <w:widowControl w:val="0"/>
              <w:rPr>
                <w:ins w:id="393" w:author="Liis Moor" w:date="2024-04-18T16:15:00Z"/>
                <w:rFonts w:asciiTheme="minorHAnsi" w:hAnsiTheme="minorHAnsi" w:cstheme="minorHAnsi"/>
                <w:lang w:eastAsia="et-EE"/>
              </w:rPr>
            </w:pPr>
            <w:ins w:id="394" w:author="Liis Moor" w:date="2024-04-18T16:15:00Z">
              <w:r w:rsidRPr="00773EF3">
                <w:rPr>
                  <w:rFonts w:asciiTheme="minorHAnsi" w:hAnsiTheme="minorHAnsi" w:cstheme="minorHAnsi"/>
                  <w:lang w:eastAsia="et-EE"/>
                </w:rPr>
                <w:t xml:space="preserve">2 –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ühe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ins>
          </w:p>
          <w:p w14:paraId="7CC48E88" w14:textId="77777777" w:rsidR="005C08F1" w:rsidRPr="00773EF3" w:rsidRDefault="005C08F1" w:rsidP="00F8276F">
            <w:pPr>
              <w:widowControl w:val="0"/>
              <w:rPr>
                <w:ins w:id="395" w:author="Liis Moor" w:date="2024-04-18T16:15:00Z"/>
                <w:rFonts w:asciiTheme="minorHAnsi" w:hAnsiTheme="minorHAnsi" w:cstheme="minorHAnsi"/>
                <w:lang w:eastAsia="et-EE"/>
              </w:rPr>
            </w:pPr>
            <w:ins w:id="396" w:author="Liis Moor" w:date="2024-04-18T16:15:00Z">
              <w:r w:rsidRPr="00773EF3">
                <w:rPr>
                  <w:rFonts w:asciiTheme="minorHAnsi" w:hAnsiTheme="minorHAnsi" w:cstheme="minorHAnsi"/>
                  <w:lang w:eastAsia="et-EE"/>
                </w:rPr>
                <w:t xml:space="preserve">3 –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kahe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meetme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ins>
          </w:p>
          <w:p w14:paraId="1B9CFDFB" w14:textId="77777777" w:rsidR="005C08F1" w:rsidRPr="00773EF3" w:rsidRDefault="005C08F1" w:rsidP="00F8276F">
            <w:pPr>
              <w:rPr>
                <w:ins w:id="397" w:author="Liis Moor" w:date="2024-04-18T16:15:00Z"/>
                <w:rFonts w:asciiTheme="minorHAnsi" w:hAnsiTheme="minorHAnsi" w:cstheme="minorHAnsi"/>
              </w:rPr>
            </w:pPr>
            <w:ins w:id="398" w:author="Liis Moor" w:date="2024-04-18T16:15:00Z">
              <w:r w:rsidRPr="00773EF3">
                <w:rPr>
                  <w:rFonts w:asciiTheme="minorHAnsi" w:hAnsiTheme="minorHAnsi" w:cstheme="minorHAnsi"/>
                  <w:lang w:eastAsia="et-EE"/>
                </w:rPr>
                <w:t xml:space="preserve">4 – </w:t>
              </w:r>
              <w:proofErr w:type="spellStart"/>
              <w:r w:rsidRPr="00773EF3">
                <w:rPr>
                  <w:rFonts w:asciiTheme="minorHAnsi" w:hAnsiTheme="minorHAnsi" w:cstheme="minorHAnsi"/>
                  <w:lang w:eastAsia="et-EE"/>
                </w:rPr>
                <w:t>Projekt</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panustab</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kõigi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kolme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meetme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eesmärgi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täitmisesse</w:t>
              </w:r>
              <w:proofErr w:type="spellEnd"/>
            </w:ins>
          </w:p>
        </w:tc>
      </w:tr>
      <w:tr w:rsidR="005C08F1" w:rsidRPr="00773EF3" w14:paraId="1B62864E" w14:textId="77777777" w:rsidTr="00F8276F">
        <w:trPr>
          <w:trHeight w:val="703"/>
          <w:ins w:id="399" w:author="Liis Moor" w:date="2024-04-18T16:15:00Z"/>
        </w:trPr>
        <w:tc>
          <w:tcPr>
            <w:tcW w:w="2405" w:type="dxa"/>
          </w:tcPr>
          <w:p w14:paraId="3BBA7B58" w14:textId="5C792DC3" w:rsidR="005C08F1" w:rsidRPr="00773EF3" w:rsidRDefault="005C08F1" w:rsidP="00F8276F">
            <w:pPr>
              <w:rPr>
                <w:ins w:id="400" w:author="Liis Moor" w:date="2024-04-18T16:15:00Z"/>
                <w:rFonts w:asciiTheme="minorHAnsi" w:hAnsiTheme="minorHAnsi" w:cstheme="minorHAnsi"/>
                <w:lang w:eastAsia="et-EE"/>
              </w:rPr>
            </w:pPr>
            <w:ins w:id="401" w:author="Liis Moor" w:date="2024-04-18T16:15:00Z">
              <w:r w:rsidRPr="00773EF3">
                <w:rPr>
                  <w:rFonts w:asciiTheme="minorHAnsi" w:hAnsiTheme="minorHAnsi" w:cstheme="minorHAnsi"/>
                  <w:lang w:val="et-EE" w:eastAsia="et-EE"/>
                </w:rPr>
                <w:t>1.</w:t>
              </w:r>
            </w:ins>
            <w:ins w:id="402" w:author="Liis Moor" w:date="2024-04-18T16:21:00Z">
              <w:r w:rsidR="00263915">
                <w:rPr>
                  <w:rFonts w:asciiTheme="minorHAnsi" w:hAnsiTheme="minorHAnsi" w:cstheme="minorHAnsi"/>
                  <w:lang w:val="et-EE" w:eastAsia="et-EE"/>
                </w:rPr>
                <w:t>3</w:t>
              </w:r>
            </w:ins>
            <w:ins w:id="403" w:author="Liis Moor" w:date="2024-04-18T16:15:00Z">
              <w:r w:rsidRPr="00773EF3">
                <w:rPr>
                  <w:rFonts w:asciiTheme="minorHAnsi" w:hAnsiTheme="minorHAnsi" w:cstheme="minorHAnsi"/>
                  <w:lang w:val="et-EE" w:eastAsia="et-EE"/>
                </w:rPr>
                <w:t xml:space="preserve">. </w:t>
              </w:r>
              <w:proofErr w:type="spellStart"/>
              <w:r w:rsidRPr="00773EF3">
                <w:rPr>
                  <w:rFonts w:asciiTheme="minorHAnsi" w:hAnsiTheme="minorHAnsi" w:cstheme="minorHAnsi"/>
                  <w:lang w:eastAsia="et-EE"/>
                </w:rPr>
                <w:t>Projekti</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panus</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horisontaalsete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eesmärkide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saavutamisse</w:t>
              </w:r>
              <w:proofErr w:type="spellEnd"/>
            </w:ins>
          </w:p>
          <w:p w14:paraId="7C1AB0DD" w14:textId="3D63D6C5" w:rsidR="005C08F1" w:rsidRPr="00773EF3" w:rsidRDefault="00263915" w:rsidP="00F8276F">
            <w:pPr>
              <w:rPr>
                <w:ins w:id="404" w:author="Liis Moor" w:date="2024-04-18T16:15:00Z"/>
                <w:rFonts w:asciiTheme="minorHAnsi" w:hAnsiTheme="minorHAnsi" w:cstheme="minorHAnsi"/>
                <w:color w:val="FF0000"/>
                <w:lang w:eastAsia="et-EE"/>
              </w:rPr>
            </w:pPr>
            <w:ins w:id="405" w:author="Liis Moor" w:date="2024-04-18T16:21:00Z">
              <w:r>
                <w:rPr>
                  <w:rFonts w:asciiTheme="minorHAnsi" w:hAnsiTheme="minorHAnsi" w:cstheme="minorHAnsi"/>
                  <w:color w:val="000000" w:themeColor="text1"/>
                  <w:lang w:eastAsia="et-EE"/>
                </w:rPr>
                <w:t>1</w:t>
              </w:r>
            </w:ins>
            <w:ins w:id="406" w:author="Liis Moor" w:date="2024-04-18T16:15:00Z">
              <w:r w:rsidR="005C08F1" w:rsidRPr="00773EF3">
                <w:rPr>
                  <w:rFonts w:asciiTheme="minorHAnsi" w:hAnsiTheme="minorHAnsi" w:cstheme="minorHAnsi"/>
                  <w:color w:val="000000" w:themeColor="text1"/>
                  <w:lang w:eastAsia="et-EE"/>
                </w:rPr>
                <w:t>0%</w:t>
              </w:r>
            </w:ins>
          </w:p>
        </w:tc>
        <w:tc>
          <w:tcPr>
            <w:tcW w:w="2977" w:type="dxa"/>
          </w:tcPr>
          <w:p w14:paraId="26FFFC95" w14:textId="77777777" w:rsidR="005C08F1" w:rsidRPr="00773EF3" w:rsidRDefault="005C08F1" w:rsidP="00F8276F">
            <w:pPr>
              <w:rPr>
                <w:ins w:id="407" w:author="Liis Moor" w:date="2024-04-18T16:15:00Z"/>
                <w:rFonts w:asciiTheme="minorHAnsi" w:hAnsiTheme="minorHAnsi" w:cstheme="minorHAnsi"/>
                <w:color w:val="000000" w:themeColor="text1"/>
              </w:rPr>
            </w:pPr>
            <w:proofErr w:type="spellStart"/>
            <w:ins w:id="408" w:author="Liis Moor" w:date="2024-04-18T16:15:00Z">
              <w:r w:rsidRPr="00773EF3">
                <w:rPr>
                  <w:rFonts w:asciiTheme="minorHAnsi" w:hAnsiTheme="minorHAnsi" w:cstheme="minorHAnsi"/>
                  <w:color w:val="000000" w:themeColor="text1"/>
                </w:rPr>
                <w:t>Hinnatakse</w:t>
              </w:r>
              <w:proofErr w:type="spellEnd"/>
              <w:r w:rsidRPr="00773EF3">
                <w:rPr>
                  <w:rFonts w:asciiTheme="minorHAnsi" w:hAnsiTheme="minorHAnsi" w:cstheme="minorHAnsi"/>
                  <w:color w:val="000000" w:themeColor="text1"/>
                </w:rPr>
                <w:t xml:space="preserve">, kas </w:t>
              </w:r>
              <w:proofErr w:type="spellStart"/>
              <w:r w:rsidRPr="00773EF3">
                <w:rPr>
                  <w:rFonts w:asciiTheme="minorHAnsi" w:hAnsiTheme="minorHAnsi" w:cstheme="minorHAnsi"/>
                  <w:color w:val="000000" w:themeColor="text1"/>
                </w:rPr>
                <w:t>projekt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panustab</w:t>
              </w:r>
              <w:proofErr w:type="spellEnd"/>
              <w:r w:rsidRPr="00773EF3">
                <w:rPr>
                  <w:rFonts w:asciiTheme="minorHAnsi" w:hAnsiTheme="minorHAnsi" w:cstheme="minorHAnsi"/>
                  <w:color w:val="000000" w:themeColor="text1"/>
                </w:rPr>
                <w:t>:</w:t>
              </w:r>
            </w:ins>
          </w:p>
          <w:p w14:paraId="4589A1FE" w14:textId="77777777" w:rsidR="005C08F1" w:rsidRPr="00773EF3" w:rsidRDefault="005C08F1" w:rsidP="00F8276F">
            <w:pPr>
              <w:rPr>
                <w:ins w:id="409" w:author="Liis Moor" w:date="2024-04-18T16:15:00Z"/>
                <w:rFonts w:asciiTheme="minorHAnsi" w:hAnsiTheme="minorHAnsi" w:cstheme="minorHAnsi"/>
                <w:lang w:eastAsia="et-EE"/>
              </w:rPr>
            </w:pPr>
            <w:ins w:id="410" w:author="Liis Moor" w:date="2024-04-18T16:15:00Z">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rakendamisesse</w:t>
              </w:r>
              <w:proofErr w:type="spellEnd"/>
              <w:r w:rsidRPr="00773EF3">
                <w:rPr>
                  <w:rFonts w:asciiTheme="minorHAnsi" w:hAnsiTheme="minorHAnsi" w:cstheme="minorHAnsi"/>
                  <w:lang w:eastAsia="et-EE"/>
                </w:rPr>
                <w:t>;</w:t>
              </w:r>
            </w:ins>
          </w:p>
          <w:p w14:paraId="4C185A26" w14:textId="77777777" w:rsidR="005C08F1" w:rsidRPr="00773EF3" w:rsidRDefault="005C08F1" w:rsidP="00F8276F">
            <w:pPr>
              <w:rPr>
                <w:ins w:id="411" w:author="Liis Moor" w:date="2024-04-18T16:15:00Z"/>
                <w:rFonts w:asciiTheme="minorHAnsi" w:hAnsiTheme="minorHAnsi" w:cstheme="minorHAnsi"/>
                <w:lang w:eastAsia="et-EE"/>
              </w:rPr>
            </w:pPr>
            <w:ins w:id="412" w:author="Liis Moor" w:date="2024-04-18T16:15:00Z">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innovatsiooni</w:t>
              </w:r>
              <w:proofErr w:type="spellEnd"/>
              <w:r w:rsidRPr="00773EF3">
                <w:rPr>
                  <w:rFonts w:asciiTheme="minorHAnsi" w:hAnsiTheme="minorHAnsi" w:cstheme="minorHAnsi"/>
                  <w:lang w:eastAsia="et-EE"/>
                </w:rPr>
                <w:t>;</w:t>
              </w:r>
            </w:ins>
          </w:p>
          <w:p w14:paraId="5D474B94" w14:textId="77777777" w:rsidR="005C08F1" w:rsidRPr="00773EF3" w:rsidRDefault="005C08F1" w:rsidP="00F8276F">
            <w:pPr>
              <w:rPr>
                <w:ins w:id="413" w:author="Liis Moor" w:date="2024-04-18T16:15:00Z"/>
                <w:rFonts w:asciiTheme="minorHAnsi" w:hAnsiTheme="minorHAnsi" w:cstheme="minorHAnsi"/>
                <w:lang w:eastAsia="et-EE"/>
              </w:rPr>
            </w:pPr>
            <w:ins w:id="414" w:author="Liis Moor" w:date="2024-04-18T16:15:00Z">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koostöövõrgustike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loomisesse</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arendamisesse</w:t>
              </w:r>
              <w:proofErr w:type="spellEnd"/>
            </w:ins>
          </w:p>
          <w:p w14:paraId="132B5C90" w14:textId="77777777" w:rsidR="005C08F1" w:rsidRPr="00773EF3" w:rsidRDefault="005C08F1" w:rsidP="00F8276F">
            <w:pPr>
              <w:rPr>
                <w:ins w:id="415" w:author="Liis Moor" w:date="2024-04-18T16:15:00Z"/>
                <w:rFonts w:asciiTheme="minorHAnsi" w:hAnsiTheme="minorHAnsi" w:cstheme="minorHAnsi"/>
                <w:lang w:eastAsia="et-EE"/>
              </w:rPr>
            </w:pPr>
            <w:ins w:id="416" w:author="Liis Moor" w:date="2024-04-18T16:15:00Z">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noorte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aktiivsuse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tõstmisesse</w:t>
              </w:r>
              <w:proofErr w:type="spellEnd"/>
              <w:r w:rsidRPr="00773EF3">
                <w:rPr>
                  <w:rStyle w:val="FootnoteReference"/>
                  <w:rFonts w:asciiTheme="minorHAnsi" w:hAnsiTheme="minorHAnsi" w:cstheme="minorHAnsi"/>
                  <w:lang w:eastAsia="et-EE"/>
                </w:rPr>
                <w:footnoteReference w:id="30"/>
              </w:r>
              <w:r>
                <w:rPr>
                  <w:rFonts w:asciiTheme="minorHAnsi" w:hAnsiTheme="minorHAnsi" w:cstheme="minorHAnsi"/>
                  <w:lang w:eastAsia="et-EE"/>
                </w:rPr>
                <w:t>.</w:t>
              </w:r>
            </w:ins>
          </w:p>
        </w:tc>
        <w:tc>
          <w:tcPr>
            <w:tcW w:w="3260" w:type="dxa"/>
          </w:tcPr>
          <w:p w14:paraId="018AB418" w14:textId="77777777" w:rsidR="005C08F1" w:rsidRPr="00773EF3" w:rsidRDefault="005C08F1" w:rsidP="00F8276F">
            <w:pPr>
              <w:widowControl w:val="0"/>
              <w:rPr>
                <w:ins w:id="419" w:author="Liis Moor" w:date="2024-04-18T16:15:00Z"/>
                <w:rFonts w:asciiTheme="minorHAnsi" w:hAnsiTheme="minorHAnsi" w:cstheme="minorHAnsi"/>
                <w:color w:val="000000" w:themeColor="text1"/>
                <w:lang w:eastAsia="et-EE"/>
              </w:rPr>
            </w:pPr>
            <w:ins w:id="420" w:author="Liis Moor" w:date="2024-04-18T16:15:00Z">
              <w:r w:rsidRPr="00773EF3">
                <w:rPr>
                  <w:rFonts w:asciiTheme="minorHAnsi" w:hAnsiTheme="minorHAnsi" w:cstheme="minorHAnsi"/>
                  <w:color w:val="000000" w:themeColor="text1"/>
                  <w:lang w:eastAsia="et-EE"/>
                </w:rPr>
                <w:t xml:space="preserve">1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horisontaalsete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eesmärkide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ins>
          </w:p>
          <w:p w14:paraId="412B9D8A" w14:textId="77777777" w:rsidR="005C08F1" w:rsidRPr="00773EF3" w:rsidRDefault="005C08F1" w:rsidP="00F8276F">
            <w:pPr>
              <w:widowControl w:val="0"/>
              <w:rPr>
                <w:ins w:id="421" w:author="Liis Moor" w:date="2024-04-18T16:15:00Z"/>
                <w:rFonts w:asciiTheme="minorHAnsi" w:hAnsiTheme="minorHAnsi" w:cstheme="minorHAnsi"/>
                <w:color w:val="000000" w:themeColor="text1"/>
                <w:lang w:eastAsia="et-EE"/>
              </w:rPr>
            </w:pPr>
            <w:ins w:id="422" w:author="Liis Moor" w:date="2024-04-18T16:15:00Z">
              <w:r w:rsidRPr="00773EF3">
                <w:rPr>
                  <w:rFonts w:asciiTheme="minorHAnsi" w:hAnsiTheme="minorHAnsi" w:cstheme="minorHAnsi"/>
                  <w:color w:val="000000" w:themeColor="text1"/>
                  <w:lang w:eastAsia="et-EE"/>
                </w:rPr>
                <w:t xml:space="preserve">2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ühe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ins>
          </w:p>
          <w:p w14:paraId="4147800A" w14:textId="77777777" w:rsidR="005C08F1" w:rsidRPr="00773EF3" w:rsidRDefault="005C08F1" w:rsidP="00F8276F">
            <w:pPr>
              <w:widowControl w:val="0"/>
              <w:rPr>
                <w:ins w:id="423" w:author="Liis Moor" w:date="2024-04-18T16:15:00Z"/>
                <w:rFonts w:asciiTheme="minorHAnsi" w:hAnsiTheme="minorHAnsi" w:cstheme="minorHAnsi"/>
                <w:color w:val="000000" w:themeColor="text1"/>
                <w:lang w:eastAsia="et-EE"/>
              </w:rPr>
            </w:pPr>
            <w:ins w:id="424" w:author="Liis Moor" w:date="2024-04-18T16:15:00Z">
              <w:r w:rsidRPr="00773EF3">
                <w:rPr>
                  <w:rFonts w:asciiTheme="minorHAnsi" w:hAnsiTheme="minorHAnsi" w:cstheme="minorHAnsi"/>
                  <w:color w:val="000000" w:themeColor="text1"/>
                  <w:lang w:eastAsia="et-EE"/>
                </w:rPr>
                <w:t xml:space="preserve">3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kahe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või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kolme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ins>
          </w:p>
          <w:p w14:paraId="6F07DAD1" w14:textId="77777777" w:rsidR="005C08F1" w:rsidRPr="00773EF3" w:rsidRDefault="005C08F1" w:rsidP="00F8276F">
            <w:pPr>
              <w:widowControl w:val="0"/>
              <w:rPr>
                <w:ins w:id="425" w:author="Liis Moor" w:date="2024-04-18T16:15:00Z"/>
                <w:rFonts w:asciiTheme="minorHAnsi" w:hAnsiTheme="minorHAnsi" w:cstheme="minorHAnsi"/>
                <w:color w:val="000000" w:themeColor="text1"/>
                <w:lang w:eastAsia="et-EE"/>
              </w:rPr>
            </w:pPr>
            <w:ins w:id="426" w:author="Liis Moor" w:date="2024-04-18T16:15:00Z">
              <w:r w:rsidRPr="00773EF3">
                <w:rPr>
                  <w:rFonts w:asciiTheme="minorHAnsi" w:hAnsiTheme="minorHAnsi" w:cstheme="minorHAnsi"/>
                  <w:color w:val="000000" w:themeColor="text1"/>
                  <w:lang w:eastAsia="et-EE"/>
                </w:rPr>
                <w:t xml:space="preserve">4 – </w:t>
              </w:r>
              <w:proofErr w:type="spellStart"/>
              <w:r w:rsidRPr="00773EF3">
                <w:rPr>
                  <w:rFonts w:asciiTheme="minorHAnsi" w:hAnsiTheme="minorHAnsi" w:cstheme="minorHAnsi"/>
                  <w:color w:val="000000" w:themeColor="text1"/>
                  <w:lang w:eastAsia="et-EE"/>
                </w:rPr>
                <w:t>Projekt</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panustab</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kõigi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nelja</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eesmärgi</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täitmisesse</w:t>
              </w:r>
              <w:proofErr w:type="spellEnd"/>
            </w:ins>
          </w:p>
        </w:tc>
      </w:tr>
      <w:tr w:rsidR="005C08F1" w:rsidRPr="00773EF3" w14:paraId="5A11C9E2" w14:textId="77777777" w:rsidTr="00F8276F">
        <w:trPr>
          <w:trHeight w:val="2954"/>
          <w:ins w:id="427" w:author="Liis Moor" w:date="2024-04-18T16:15:00Z"/>
        </w:trPr>
        <w:tc>
          <w:tcPr>
            <w:tcW w:w="2405" w:type="dxa"/>
          </w:tcPr>
          <w:p w14:paraId="2DC713E9" w14:textId="77777777" w:rsidR="005C08F1" w:rsidRPr="00773EF3" w:rsidRDefault="005C08F1" w:rsidP="00F8276F">
            <w:pPr>
              <w:rPr>
                <w:ins w:id="428" w:author="Liis Moor" w:date="2024-04-18T16:15:00Z"/>
                <w:rFonts w:asciiTheme="minorHAnsi" w:hAnsiTheme="minorHAnsi" w:cstheme="minorHAnsi"/>
              </w:rPr>
            </w:pPr>
            <w:ins w:id="429" w:author="Liis Moor" w:date="2024-04-18T16:15:00Z">
              <w:r w:rsidRPr="00773EF3">
                <w:rPr>
                  <w:rFonts w:asciiTheme="minorHAnsi" w:hAnsiTheme="minorHAnsi" w:cstheme="minorHAnsi"/>
                  <w:lang w:val="et-EE"/>
                </w:rPr>
                <w:lastRenderedPageBreak/>
                <w:t xml:space="preserve">1.5.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jätkusuutlikkus</w:t>
              </w:r>
              <w:proofErr w:type="spellEnd"/>
            </w:ins>
          </w:p>
          <w:p w14:paraId="4953A69D" w14:textId="77777777" w:rsidR="005C08F1" w:rsidRPr="00773EF3" w:rsidRDefault="005C08F1" w:rsidP="00F8276F">
            <w:pPr>
              <w:rPr>
                <w:ins w:id="430" w:author="Liis Moor" w:date="2024-04-18T16:15:00Z"/>
                <w:rFonts w:asciiTheme="minorHAnsi" w:hAnsiTheme="minorHAnsi" w:cstheme="minorHAnsi"/>
                <w:lang w:eastAsia="et-EE"/>
              </w:rPr>
            </w:pPr>
            <w:ins w:id="431" w:author="Liis Moor" w:date="2024-04-18T16:15:00Z">
              <w:r w:rsidRPr="00773EF3">
                <w:rPr>
                  <w:rFonts w:asciiTheme="minorHAnsi" w:hAnsiTheme="minorHAnsi" w:cstheme="minorHAnsi"/>
                </w:rPr>
                <w:t>5%</w:t>
              </w:r>
            </w:ins>
          </w:p>
        </w:tc>
        <w:tc>
          <w:tcPr>
            <w:tcW w:w="2977" w:type="dxa"/>
          </w:tcPr>
          <w:p w14:paraId="292BAE20" w14:textId="408BF9F2" w:rsidR="005C08F1" w:rsidRPr="00773EF3" w:rsidRDefault="005C08F1" w:rsidP="00F8276F">
            <w:pPr>
              <w:rPr>
                <w:ins w:id="432" w:author="Liis Moor" w:date="2024-04-18T16:15:00Z"/>
                <w:rFonts w:asciiTheme="minorHAnsi" w:hAnsiTheme="minorHAnsi" w:cstheme="minorHAnsi"/>
                <w:color w:val="000000" w:themeColor="text1"/>
              </w:rPr>
            </w:pPr>
            <w:ins w:id="433" w:author="Liis Moor" w:date="2024-04-18T16:15:00Z">
              <w:r w:rsidRPr="00773EF3">
                <w:rPr>
                  <w:rFonts w:asciiTheme="minorHAnsi" w:hAnsiTheme="minorHAnsi" w:cstheme="minorHAnsi"/>
                </w:rPr>
                <w:t xml:space="preserve">Kas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kestlikud</w:t>
              </w:r>
              <w:proofErr w:type="spellEnd"/>
              <w:r w:rsidRPr="00773EF3">
                <w:rPr>
                  <w:rFonts w:asciiTheme="minorHAnsi" w:hAnsiTheme="minorHAnsi" w:cstheme="minorHAnsi"/>
                </w:rPr>
                <w:t>,</w:t>
              </w:r>
            </w:ins>
            <w:ins w:id="434" w:author="Liis Moor" w:date="2024-04-18T16:22:00Z">
              <w:r w:rsidR="00263915">
                <w:rPr>
                  <w:rFonts w:asciiTheme="minorHAnsi" w:hAnsiTheme="minorHAnsi" w:cstheme="minorHAnsi"/>
                </w:rPr>
                <w:t xml:space="preserve"> </w:t>
              </w:r>
            </w:ins>
            <w:proofErr w:type="spellStart"/>
            <w:ins w:id="435" w:author="Liis Moor" w:date="2024-04-18T16:15:00Z">
              <w:r w:rsidRPr="00773EF3">
                <w:rPr>
                  <w:rFonts w:asciiTheme="minorHAnsi" w:hAnsiTheme="minorHAnsi" w:cstheme="minorHAnsi"/>
                </w:rPr>
                <w:t>finantsjärjepidevus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tagatud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loodud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teenus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jätkusuutlik</w:t>
              </w:r>
            </w:ins>
            <w:proofErr w:type="spellEnd"/>
            <w:ins w:id="436" w:author="Liis Moor" w:date="2024-04-18T16:27:00Z">
              <w:r w:rsidR="00263915">
                <w:rPr>
                  <w:rFonts w:asciiTheme="minorHAnsi" w:hAnsiTheme="minorHAnsi" w:cstheme="minorHAnsi"/>
                </w:rPr>
                <w:t>.</w:t>
              </w:r>
            </w:ins>
          </w:p>
        </w:tc>
        <w:tc>
          <w:tcPr>
            <w:tcW w:w="3260" w:type="dxa"/>
          </w:tcPr>
          <w:p w14:paraId="0BC3DA58" w14:textId="7E679FD5" w:rsidR="005C08F1" w:rsidRPr="00773EF3" w:rsidRDefault="005C08F1" w:rsidP="00F8276F">
            <w:pPr>
              <w:pStyle w:val="NormalWeb"/>
              <w:shd w:val="clear" w:color="auto" w:fill="FFFFFF"/>
              <w:spacing w:before="0" w:beforeAutospacing="0" w:after="0" w:afterAutospacing="0"/>
              <w:rPr>
                <w:ins w:id="437" w:author="Liis Moor" w:date="2024-04-18T16:15:00Z"/>
                <w:rFonts w:asciiTheme="minorHAnsi" w:hAnsiTheme="minorHAnsi" w:cstheme="minorHAnsi"/>
                <w:lang w:val="et-EE"/>
              </w:rPr>
            </w:pPr>
            <w:ins w:id="438" w:author="Liis Moor" w:date="2024-04-18T16:15:00Z">
              <w:r w:rsidRPr="00773EF3">
                <w:rPr>
                  <w:rFonts w:asciiTheme="minorHAnsi" w:hAnsiTheme="minorHAnsi" w:cstheme="minorHAnsi"/>
                </w:rPr>
                <w:t xml:space="preserve">1 –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lõppevad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lõpuga</w:t>
              </w:r>
              <w:proofErr w:type="spellEnd"/>
            </w:ins>
          </w:p>
          <w:p w14:paraId="739C17D7" w14:textId="77777777" w:rsidR="005C08F1" w:rsidRPr="00773EF3" w:rsidRDefault="005C08F1" w:rsidP="00F8276F">
            <w:pPr>
              <w:pStyle w:val="NormalWeb"/>
              <w:shd w:val="clear" w:color="auto" w:fill="FFFFFF"/>
              <w:spacing w:before="0" w:beforeAutospacing="0" w:after="0" w:afterAutospacing="0"/>
              <w:rPr>
                <w:ins w:id="439" w:author="Liis Moor" w:date="2024-04-18T16:15:00Z"/>
                <w:rFonts w:asciiTheme="minorHAnsi" w:hAnsiTheme="minorHAnsi" w:cstheme="minorHAnsi"/>
              </w:rPr>
            </w:pPr>
            <w:ins w:id="440" w:author="Liis Moor" w:date="2024-04-18T16:15:00Z">
              <w:r w:rsidRPr="00773EF3">
                <w:rPr>
                  <w:rFonts w:asciiTheme="minorHAnsi" w:hAnsiTheme="minorHAnsi" w:cstheme="minorHAnsi"/>
                </w:rPr>
                <w:t>2 –</w:t>
              </w:r>
              <w:r w:rsidRPr="00773EF3">
                <w:rPr>
                  <w:rFonts w:asciiTheme="minorHAnsi" w:hAnsiTheme="minorHAnsi" w:cstheme="minorHAnsi"/>
                  <w:lang w:val="et-EE"/>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vähesel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määral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kestlikud</w:t>
              </w:r>
              <w:proofErr w:type="spellEnd"/>
              <w:r w:rsidRPr="00773EF3">
                <w:rPr>
                  <w:rFonts w:asciiTheme="minorHAnsi" w:hAnsiTheme="minorHAnsi" w:cstheme="minorHAnsi"/>
                </w:rPr>
                <w:br/>
                <w:t xml:space="preserve">3 –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enamjaolt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kestlikud</w:t>
              </w:r>
              <w:proofErr w:type="spellEnd"/>
            </w:ins>
          </w:p>
          <w:p w14:paraId="464B83F3" w14:textId="75C44A90" w:rsidR="005C08F1" w:rsidRPr="00773EF3" w:rsidRDefault="005C08F1" w:rsidP="00F8276F">
            <w:pPr>
              <w:widowControl w:val="0"/>
              <w:rPr>
                <w:ins w:id="441" w:author="Liis Moor" w:date="2024-04-18T16:15:00Z"/>
                <w:rFonts w:asciiTheme="minorHAnsi" w:hAnsiTheme="minorHAnsi" w:cstheme="minorHAnsi"/>
                <w:color w:val="000000" w:themeColor="text1"/>
                <w:lang w:eastAsia="et-EE"/>
              </w:rPr>
            </w:pPr>
            <w:ins w:id="442" w:author="Liis Moor" w:date="2024-04-18T16:15:00Z">
              <w:r w:rsidRPr="00773EF3">
                <w:rPr>
                  <w:rFonts w:asciiTheme="minorHAnsi" w:hAnsiTheme="minorHAnsi" w:cstheme="minorHAnsi"/>
                </w:rPr>
                <w:t xml:space="preserve">4 –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tulemused</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jätkusuutlikud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näiteks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teenuse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osutamine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jätkub</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peale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lõppu</w:t>
              </w:r>
              <w:proofErr w:type="spellEnd"/>
              <w:r w:rsidRPr="00773EF3">
                <w:rPr>
                  <w:rFonts w:asciiTheme="minorHAnsi" w:hAnsiTheme="minorHAnsi" w:cstheme="minorHAnsi"/>
                </w:rPr>
                <w:t xml:space="preserve">). </w:t>
              </w:r>
            </w:ins>
          </w:p>
        </w:tc>
      </w:tr>
    </w:tbl>
    <w:p w14:paraId="0B09D229" w14:textId="77777777" w:rsidR="005C08F1" w:rsidRDefault="005C08F1" w:rsidP="005C08F1">
      <w:pPr>
        <w:rPr>
          <w:ins w:id="443" w:author="Liis Moor" w:date="2024-04-18T16:16:00Z"/>
          <w:rFonts w:eastAsiaTheme="majorEastAsia"/>
          <w:lang w:val="sv-FI"/>
        </w:rPr>
      </w:pPr>
    </w:p>
    <w:tbl>
      <w:tblPr>
        <w:tblStyle w:val="TableGrid"/>
        <w:tblW w:w="8642" w:type="dxa"/>
        <w:tblLook w:val="04A0" w:firstRow="1" w:lastRow="0" w:firstColumn="1" w:lastColumn="0" w:noHBand="0" w:noVBand="1"/>
      </w:tblPr>
      <w:tblGrid>
        <w:gridCol w:w="2405"/>
        <w:gridCol w:w="2977"/>
        <w:gridCol w:w="3260"/>
      </w:tblGrid>
      <w:tr w:rsidR="005C08F1" w:rsidRPr="00773EF3" w14:paraId="107DB0BB" w14:textId="77777777" w:rsidTr="00F8276F">
        <w:trPr>
          <w:ins w:id="444" w:author="Liis Moor" w:date="2024-04-18T16:16:00Z"/>
        </w:trPr>
        <w:tc>
          <w:tcPr>
            <w:tcW w:w="8642" w:type="dxa"/>
            <w:gridSpan w:val="3"/>
            <w:shd w:val="clear" w:color="auto" w:fill="auto"/>
          </w:tcPr>
          <w:p w14:paraId="1E968BCB" w14:textId="77777777" w:rsidR="005C08F1" w:rsidRPr="00773EF3" w:rsidRDefault="005C08F1" w:rsidP="00F8276F">
            <w:pPr>
              <w:rPr>
                <w:ins w:id="445" w:author="Liis Moor" w:date="2024-04-18T16:16:00Z"/>
                <w:rFonts w:asciiTheme="minorHAnsi" w:hAnsiTheme="minorHAnsi" w:cstheme="minorHAnsi"/>
                <w:b/>
                <w:bCs/>
                <w:lang w:val="et-EE" w:eastAsia="et-EE"/>
              </w:rPr>
            </w:pPr>
            <w:ins w:id="446" w:author="Liis Moor" w:date="2024-04-18T16:16:00Z">
              <w:r w:rsidRPr="00773EF3">
                <w:rPr>
                  <w:rFonts w:asciiTheme="minorHAnsi" w:hAnsiTheme="minorHAnsi" w:cstheme="minorHAnsi"/>
                  <w:b/>
                  <w:bCs/>
                  <w:lang w:val="et-EE" w:eastAsia="et-EE"/>
                </w:rPr>
                <w:t>2. Taotluse kvaliteediga seotud kriteeriumid</w:t>
              </w:r>
            </w:ins>
          </w:p>
        </w:tc>
      </w:tr>
      <w:tr w:rsidR="005C08F1" w:rsidRPr="00773EF3" w14:paraId="4041D9AA" w14:textId="77777777" w:rsidTr="00F8276F">
        <w:trPr>
          <w:ins w:id="447" w:author="Liis Moor" w:date="2024-04-18T16:16:00Z"/>
        </w:trPr>
        <w:tc>
          <w:tcPr>
            <w:tcW w:w="2405" w:type="dxa"/>
          </w:tcPr>
          <w:p w14:paraId="40F1C270" w14:textId="77777777" w:rsidR="005C08F1" w:rsidRPr="00773EF3" w:rsidRDefault="005C08F1" w:rsidP="00F8276F">
            <w:pPr>
              <w:widowControl w:val="0"/>
              <w:jc w:val="both"/>
              <w:rPr>
                <w:ins w:id="448" w:author="Liis Moor" w:date="2024-04-18T16:16:00Z"/>
                <w:rFonts w:asciiTheme="minorHAnsi" w:hAnsiTheme="minorHAnsi" w:cstheme="minorHAnsi"/>
                <w:b/>
                <w:bCs/>
                <w:lang w:eastAsia="et-EE"/>
              </w:rPr>
            </w:pPr>
            <w:proofErr w:type="spellStart"/>
            <w:ins w:id="449" w:author="Liis Moor" w:date="2024-04-18T16:16:00Z">
              <w:r w:rsidRPr="00773EF3">
                <w:rPr>
                  <w:rFonts w:asciiTheme="minorHAnsi" w:hAnsiTheme="minorHAnsi" w:cstheme="minorHAnsi"/>
                  <w:b/>
                  <w:bCs/>
                  <w:lang w:eastAsia="et-EE"/>
                </w:rPr>
                <w:t>Hindamiskriteerium</w:t>
              </w:r>
              <w:proofErr w:type="spellEnd"/>
              <w:r w:rsidRPr="00773EF3">
                <w:rPr>
                  <w:rFonts w:asciiTheme="minorHAnsi" w:hAnsiTheme="minorHAnsi" w:cstheme="minorHAnsi"/>
                  <w:b/>
                  <w:bCs/>
                  <w:lang w:eastAsia="et-EE"/>
                </w:rPr>
                <w:t xml:space="preserve"> </w:t>
              </w:r>
            </w:ins>
          </w:p>
          <w:p w14:paraId="15BD07A0" w14:textId="77777777" w:rsidR="005C08F1" w:rsidRPr="00773EF3" w:rsidRDefault="005C08F1" w:rsidP="00F8276F">
            <w:pPr>
              <w:widowControl w:val="0"/>
              <w:jc w:val="both"/>
              <w:rPr>
                <w:ins w:id="450" w:author="Liis Moor" w:date="2024-04-18T16:16:00Z"/>
                <w:rFonts w:asciiTheme="minorHAnsi" w:hAnsiTheme="minorHAnsi" w:cstheme="minorHAnsi"/>
                <w:b/>
                <w:bCs/>
                <w:lang w:eastAsia="et-EE"/>
              </w:rPr>
            </w:pPr>
            <w:ins w:id="451" w:author="Liis Moor" w:date="2024-04-18T16:16:00Z">
              <w:r w:rsidRPr="00773EF3">
                <w:rPr>
                  <w:rFonts w:asciiTheme="minorHAnsi" w:hAnsiTheme="minorHAnsi" w:cstheme="minorHAnsi"/>
                  <w:b/>
                  <w:bCs/>
                  <w:lang w:eastAsia="et-EE"/>
                </w:rPr>
                <w:t xml:space="preserve">ja </w:t>
              </w:r>
              <w:proofErr w:type="spellStart"/>
              <w:r w:rsidRPr="00773EF3">
                <w:rPr>
                  <w:rFonts w:asciiTheme="minorHAnsi" w:hAnsiTheme="minorHAnsi" w:cstheme="minorHAnsi"/>
                  <w:b/>
                  <w:bCs/>
                  <w:lang w:eastAsia="et-EE"/>
                </w:rPr>
                <w:t>osakaal</w:t>
              </w:r>
              <w:proofErr w:type="spellEnd"/>
            </w:ins>
          </w:p>
        </w:tc>
        <w:tc>
          <w:tcPr>
            <w:tcW w:w="2977" w:type="dxa"/>
          </w:tcPr>
          <w:p w14:paraId="0FDA3CCD" w14:textId="77777777" w:rsidR="005C08F1" w:rsidRPr="00773EF3" w:rsidRDefault="005C08F1" w:rsidP="00F8276F">
            <w:pPr>
              <w:widowControl w:val="0"/>
              <w:jc w:val="both"/>
              <w:rPr>
                <w:ins w:id="452" w:author="Liis Moor" w:date="2024-04-18T16:16:00Z"/>
                <w:rFonts w:asciiTheme="minorHAnsi" w:hAnsiTheme="minorHAnsi" w:cstheme="minorHAnsi"/>
                <w:b/>
                <w:bCs/>
                <w:lang w:eastAsia="et-EE"/>
              </w:rPr>
            </w:pPr>
            <w:ins w:id="453" w:author="Liis Moor" w:date="2024-04-18T16:16:00Z">
              <w:r w:rsidRPr="00773EF3">
                <w:rPr>
                  <w:rFonts w:asciiTheme="minorHAnsi" w:hAnsiTheme="minorHAnsi" w:cstheme="minorHAnsi"/>
                  <w:b/>
                  <w:bCs/>
                  <w:lang w:eastAsia="et-EE"/>
                </w:rPr>
                <w:t>2024-2027</w:t>
              </w:r>
            </w:ins>
          </w:p>
        </w:tc>
        <w:tc>
          <w:tcPr>
            <w:tcW w:w="3260" w:type="dxa"/>
          </w:tcPr>
          <w:p w14:paraId="425B3660" w14:textId="77777777" w:rsidR="005C08F1" w:rsidRPr="00773EF3" w:rsidRDefault="005C08F1" w:rsidP="00F8276F">
            <w:pPr>
              <w:jc w:val="both"/>
              <w:rPr>
                <w:ins w:id="454" w:author="Liis Moor" w:date="2024-04-18T16:16:00Z"/>
                <w:rFonts w:asciiTheme="minorHAnsi" w:hAnsiTheme="minorHAnsi" w:cstheme="minorHAnsi"/>
                <w:b/>
                <w:bCs/>
                <w:lang w:eastAsia="et-EE"/>
              </w:rPr>
            </w:pPr>
            <w:proofErr w:type="spellStart"/>
            <w:ins w:id="455" w:author="Liis Moor" w:date="2024-04-18T16:16:00Z">
              <w:r w:rsidRPr="00773EF3">
                <w:rPr>
                  <w:rFonts w:asciiTheme="minorHAnsi" w:hAnsiTheme="minorHAnsi" w:cstheme="minorHAnsi"/>
                  <w:b/>
                  <w:bCs/>
                  <w:lang w:eastAsia="et-EE"/>
                </w:rPr>
                <w:t>Skaala</w:t>
              </w:r>
              <w:proofErr w:type="spellEnd"/>
              <w:r w:rsidRPr="00773EF3">
                <w:rPr>
                  <w:rFonts w:asciiTheme="minorHAnsi" w:hAnsiTheme="minorHAnsi" w:cstheme="minorHAnsi"/>
                  <w:b/>
                  <w:bCs/>
                  <w:lang w:eastAsia="et-EE"/>
                </w:rPr>
                <w:t xml:space="preserve"> 1-4</w:t>
              </w:r>
            </w:ins>
          </w:p>
        </w:tc>
      </w:tr>
      <w:tr w:rsidR="005C08F1" w:rsidRPr="00773EF3" w14:paraId="60BC2BBB" w14:textId="77777777" w:rsidTr="00F8276F">
        <w:trPr>
          <w:trHeight w:val="699"/>
          <w:ins w:id="456" w:author="Liis Moor" w:date="2024-04-18T16:16:00Z"/>
        </w:trPr>
        <w:tc>
          <w:tcPr>
            <w:tcW w:w="2405" w:type="dxa"/>
          </w:tcPr>
          <w:p w14:paraId="394831F7" w14:textId="77777777" w:rsidR="005C08F1" w:rsidRPr="00773EF3" w:rsidRDefault="005C08F1" w:rsidP="00F8276F">
            <w:pPr>
              <w:pStyle w:val="NormalWeb"/>
              <w:spacing w:before="0" w:beforeAutospacing="0" w:after="0" w:afterAutospacing="0"/>
              <w:rPr>
                <w:ins w:id="457" w:author="Liis Moor" w:date="2024-04-18T16:16:00Z"/>
                <w:rFonts w:asciiTheme="minorHAnsi" w:hAnsiTheme="minorHAnsi" w:cstheme="minorHAnsi"/>
                <w:color w:val="000000" w:themeColor="text1"/>
              </w:rPr>
            </w:pPr>
            <w:ins w:id="458" w:author="Liis Moor" w:date="2024-04-18T16:16:00Z">
              <w:r w:rsidRPr="00773EF3">
                <w:rPr>
                  <w:rFonts w:asciiTheme="minorHAnsi" w:hAnsiTheme="minorHAnsi" w:cstheme="minorHAnsi"/>
                  <w:color w:val="000000" w:themeColor="text1"/>
                  <w:lang w:val="et-EE"/>
                </w:rPr>
                <w:t xml:space="preserve">2.1. </w:t>
              </w:r>
              <w:proofErr w:type="spellStart"/>
              <w:r w:rsidRPr="00773EF3">
                <w:rPr>
                  <w:rFonts w:asciiTheme="minorHAnsi" w:hAnsiTheme="minorHAnsi" w:cstheme="minorHAnsi"/>
                  <w:color w:val="000000" w:themeColor="text1"/>
                </w:rPr>
                <w:t>Projekti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tegevuskava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selgus</w:t>
              </w:r>
              <w:proofErr w:type="spellEnd"/>
            </w:ins>
          </w:p>
          <w:p w14:paraId="21B19717" w14:textId="7E82A602" w:rsidR="005C08F1" w:rsidRPr="00773EF3" w:rsidRDefault="005C08F1" w:rsidP="00F8276F">
            <w:pPr>
              <w:pStyle w:val="NormalWeb"/>
              <w:shd w:val="clear" w:color="auto" w:fill="FFFFFF"/>
              <w:spacing w:before="0" w:beforeAutospacing="0" w:after="0" w:afterAutospacing="0"/>
              <w:rPr>
                <w:ins w:id="459" w:author="Liis Moor" w:date="2024-04-18T16:16:00Z"/>
                <w:rFonts w:asciiTheme="minorHAnsi" w:hAnsiTheme="minorHAnsi" w:cstheme="minorHAnsi"/>
                <w:lang w:val="et-EE"/>
              </w:rPr>
            </w:pPr>
            <w:ins w:id="460" w:author="Liis Moor" w:date="2024-04-18T16:16:00Z">
              <w:r w:rsidRPr="00773EF3">
                <w:rPr>
                  <w:rFonts w:asciiTheme="minorHAnsi" w:hAnsiTheme="minorHAnsi" w:cstheme="minorHAnsi"/>
                  <w:lang w:val="et-EE"/>
                </w:rPr>
                <w:t>1</w:t>
              </w:r>
            </w:ins>
            <w:ins w:id="461" w:author="Liis Moor" w:date="2024-04-18T16:23:00Z">
              <w:r w:rsidR="00263915">
                <w:rPr>
                  <w:rFonts w:asciiTheme="minorHAnsi" w:hAnsiTheme="minorHAnsi" w:cstheme="minorHAnsi"/>
                  <w:lang w:val="et-EE"/>
                </w:rPr>
                <w:t>5</w:t>
              </w:r>
            </w:ins>
            <w:ins w:id="462" w:author="Liis Moor" w:date="2024-04-18T16:16:00Z">
              <w:r w:rsidRPr="00773EF3">
                <w:rPr>
                  <w:rFonts w:asciiTheme="minorHAnsi" w:hAnsiTheme="minorHAnsi" w:cstheme="minorHAnsi"/>
                  <w:lang w:val="et-EE"/>
                </w:rPr>
                <w:t>%</w:t>
              </w:r>
            </w:ins>
          </w:p>
        </w:tc>
        <w:tc>
          <w:tcPr>
            <w:tcW w:w="2977" w:type="dxa"/>
          </w:tcPr>
          <w:p w14:paraId="34FE1656" w14:textId="50A29E9F" w:rsidR="005C08F1" w:rsidRPr="00773EF3" w:rsidRDefault="005C08F1" w:rsidP="00F8276F">
            <w:pPr>
              <w:rPr>
                <w:ins w:id="463" w:author="Liis Moor" w:date="2024-04-18T16:16:00Z"/>
                <w:rFonts w:asciiTheme="minorHAnsi" w:hAnsiTheme="minorHAnsi" w:cstheme="minorHAnsi"/>
              </w:rPr>
            </w:pPr>
            <w:proofErr w:type="spellStart"/>
            <w:ins w:id="464" w:author="Liis Moor" w:date="2024-04-18T16:16:00Z">
              <w:r w:rsidRPr="00773EF3">
                <w:rPr>
                  <w:rFonts w:asciiTheme="minorHAnsi" w:hAnsiTheme="minorHAnsi" w:cstheme="minorHAnsi"/>
                </w:rPr>
                <w:t>Hinnatakse</w:t>
              </w:r>
              <w:proofErr w:type="spellEnd"/>
              <w:r w:rsidRPr="00773EF3">
                <w:rPr>
                  <w:rFonts w:asciiTheme="minorHAnsi" w:hAnsiTheme="minorHAnsi" w:cstheme="minorHAnsi"/>
                </w:rPr>
                <w:t xml:space="preserve">, kas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tegevuskava</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läbimõeldud</w:t>
              </w:r>
              <w:proofErr w:type="spellEnd"/>
              <w:r w:rsidRPr="00773EF3">
                <w:rPr>
                  <w:rFonts w:asciiTheme="minorHAnsi" w:hAnsiTheme="minorHAnsi" w:cstheme="minorHAnsi"/>
                </w:rPr>
                <w:t xml:space="preserve"> ja </w:t>
              </w:r>
            </w:ins>
            <w:proofErr w:type="spellStart"/>
            <w:ins w:id="465" w:author="Liis Moor" w:date="2024-04-18T16:23:00Z">
              <w:r w:rsidR="00263915">
                <w:rPr>
                  <w:rFonts w:asciiTheme="minorHAnsi" w:hAnsiTheme="minorHAnsi" w:cstheme="minorHAnsi"/>
                </w:rPr>
                <w:t>tegevused</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vajalikud</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projekti</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eesmärgi</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saavutamiseks</w:t>
              </w:r>
            </w:ins>
            <w:proofErr w:type="spellEnd"/>
            <w:ins w:id="466" w:author="Liis Moor" w:date="2024-04-18T16:27:00Z">
              <w:r w:rsidR="00263915">
                <w:rPr>
                  <w:rFonts w:asciiTheme="minorHAnsi" w:hAnsiTheme="minorHAnsi" w:cstheme="minorHAnsi"/>
                </w:rPr>
                <w:t>.</w:t>
              </w:r>
            </w:ins>
          </w:p>
        </w:tc>
        <w:tc>
          <w:tcPr>
            <w:tcW w:w="3260" w:type="dxa"/>
          </w:tcPr>
          <w:p w14:paraId="12ABB7F0" w14:textId="1EF422F6" w:rsidR="005C08F1" w:rsidRPr="00773EF3" w:rsidRDefault="005C08F1" w:rsidP="00F8276F">
            <w:pPr>
              <w:pStyle w:val="NormalWeb"/>
              <w:shd w:val="clear" w:color="auto" w:fill="FFFFFF"/>
              <w:spacing w:before="0" w:beforeAutospacing="0" w:after="0" w:afterAutospacing="0"/>
              <w:rPr>
                <w:ins w:id="467" w:author="Liis Moor" w:date="2024-04-18T16:16:00Z"/>
                <w:rFonts w:asciiTheme="minorHAnsi" w:hAnsiTheme="minorHAnsi" w:cstheme="minorHAnsi"/>
                <w:lang w:val="et-EE"/>
              </w:rPr>
            </w:pPr>
            <w:ins w:id="468" w:author="Liis Moor" w:date="2024-04-18T16:16:00Z">
              <w:r w:rsidRPr="00773EF3">
                <w:rPr>
                  <w:rFonts w:asciiTheme="minorHAnsi" w:hAnsiTheme="minorHAnsi" w:cstheme="minorHAnsi"/>
                </w:rPr>
                <w:t xml:space="preserve">1 – </w:t>
              </w:r>
            </w:ins>
            <w:proofErr w:type="spellStart"/>
            <w:ins w:id="469" w:author="Liis Moor" w:date="2024-04-18T16:25:00Z">
              <w:r w:rsidR="00263915" w:rsidRPr="00A633CB">
                <w:rPr>
                  <w:rFonts w:asciiTheme="minorHAnsi" w:hAnsiTheme="minorHAnsi" w:cstheme="minorHAnsi"/>
                </w:rPr>
                <w:t>T</w:t>
              </w:r>
              <w:r w:rsidR="00263915">
                <w:rPr>
                  <w:rFonts w:asciiTheme="minorHAnsi" w:hAnsiTheme="minorHAnsi" w:cstheme="minorHAnsi"/>
                </w:rPr>
                <w:t>egevuskava</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ei</w:t>
              </w:r>
              <w:proofErr w:type="spellEnd"/>
              <w:r w:rsidR="00263915">
                <w:rPr>
                  <w:rFonts w:asciiTheme="minorHAnsi" w:hAnsiTheme="minorHAnsi" w:cstheme="minorHAnsi"/>
                </w:rPr>
                <w:t xml:space="preserve"> ole </w:t>
              </w:r>
              <w:proofErr w:type="spellStart"/>
              <w:r w:rsidR="00263915">
                <w:rPr>
                  <w:rFonts w:asciiTheme="minorHAnsi" w:hAnsiTheme="minorHAnsi" w:cstheme="minorHAnsi"/>
                </w:rPr>
                <w:t>läbimõeldud</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kavandatud</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tegevused</w:t>
              </w:r>
              <w:proofErr w:type="spellEnd"/>
              <w:r w:rsidR="00263915">
                <w:rPr>
                  <w:rFonts w:asciiTheme="minorHAnsi" w:hAnsiTheme="minorHAnsi" w:cstheme="minorHAnsi"/>
                </w:rPr>
                <w:t xml:space="preserve"> </w:t>
              </w:r>
              <w:proofErr w:type="spellStart"/>
              <w:r w:rsidR="00263915" w:rsidRPr="00A633CB">
                <w:rPr>
                  <w:rFonts w:asciiTheme="minorHAnsi" w:hAnsiTheme="minorHAnsi" w:cstheme="minorHAnsi"/>
                </w:rPr>
                <w:t>ei</w:t>
              </w:r>
              <w:proofErr w:type="spellEnd"/>
              <w:r w:rsidR="00263915" w:rsidRPr="00A633CB">
                <w:rPr>
                  <w:rFonts w:asciiTheme="minorHAnsi" w:hAnsiTheme="minorHAnsi" w:cstheme="minorHAnsi"/>
                </w:rPr>
                <w:t xml:space="preserve"> </w:t>
              </w:r>
              <w:proofErr w:type="spellStart"/>
              <w:r w:rsidR="00263915">
                <w:rPr>
                  <w:rFonts w:asciiTheme="minorHAnsi" w:hAnsiTheme="minorHAnsi" w:cstheme="minorHAnsi"/>
                </w:rPr>
                <w:t>aita</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kaasa</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eesmärgi</w:t>
              </w:r>
              <w:proofErr w:type="spellEnd"/>
              <w:r w:rsidR="00263915">
                <w:rPr>
                  <w:rFonts w:asciiTheme="minorHAnsi" w:hAnsiTheme="minorHAnsi" w:cstheme="minorHAnsi"/>
                </w:rPr>
                <w:t xml:space="preserve"> </w:t>
              </w:r>
              <w:proofErr w:type="spellStart"/>
              <w:r w:rsidR="00263915">
                <w:rPr>
                  <w:rFonts w:asciiTheme="minorHAnsi" w:hAnsiTheme="minorHAnsi" w:cstheme="minorHAnsi"/>
                </w:rPr>
                <w:t>saavutamisele</w:t>
              </w:r>
            </w:ins>
            <w:proofErr w:type="spellEnd"/>
            <w:ins w:id="470" w:author="Liis Moor" w:date="2024-04-18T16:16:00Z">
              <w:r w:rsidRPr="00773EF3">
                <w:rPr>
                  <w:rFonts w:asciiTheme="minorHAnsi" w:hAnsiTheme="minorHAnsi" w:cstheme="minorHAnsi"/>
                </w:rPr>
                <w:br/>
                <w:t xml:space="preserve">2 – </w:t>
              </w:r>
            </w:ins>
            <w:proofErr w:type="spellStart"/>
            <w:ins w:id="471" w:author="Liis Moor" w:date="2024-04-18T16:26:00Z">
              <w:r w:rsidR="00263915">
                <w:rPr>
                  <w:rFonts w:asciiTheme="minorHAnsi" w:hAnsiTheme="minorHAnsi" w:cstheme="minorHAnsi"/>
                </w:rPr>
                <w:t>Tegevuskava</w:t>
              </w:r>
              <w:proofErr w:type="spellEnd"/>
              <w:r w:rsidR="00263915">
                <w:rPr>
                  <w:rFonts w:asciiTheme="minorHAnsi" w:hAnsiTheme="minorHAnsi" w:cstheme="minorHAnsi"/>
                </w:rPr>
                <w:t xml:space="preserve"> on</w:t>
              </w:r>
              <w:r w:rsidR="00263915" w:rsidRPr="00A633CB">
                <w:rPr>
                  <w:rFonts w:asciiTheme="minorHAnsi" w:hAnsiTheme="minorHAnsi" w:cstheme="minorHAnsi"/>
                </w:rPr>
                <w:t xml:space="preserve"> </w:t>
              </w:r>
              <w:proofErr w:type="spellStart"/>
              <w:r w:rsidR="00263915" w:rsidRPr="00A633CB">
                <w:rPr>
                  <w:rFonts w:asciiTheme="minorHAnsi" w:hAnsiTheme="minorHAnsi" w:cstheme="minorHAnsi"/>
                </w:rPr>
                <w:t>vähesel</w:t>
              </w:r>
              <w:proofErr w:type="spellEnd"/>
              <w:r w:rsidR="00263915" w:rsidRPr="00A633CB">
                <w:rPr>
                  <w:rFonts w:asciiTheme="minorHAnsi" w:hAnsiTheme="minorHAnsi" w:cstheme="minorHAnsi"/>
                </w:rPr>
                <w:t xml:space="preserve"> </w:t>
              </w:r>
              <w:proofErr w:type="spellStart"/>
              <w:r w:rsidR="00263915" w:rsidRPr="00A633CB">
                <w:rPr>
                  <w:rFonts w:asciiTheme="minorHAnsi" w:hAnsiTheme="minorHAnsi" w:cstheme="minorHAnsi"/>
                </w:rPr>
                <w:t>määral</w:t>
              </w:r>
              <w:proofErr w:type="spellEnd"/>
              <w:r w:rsidR="00263915" w:rsidRPr="00A633CB">
                <w:rPr>
                  <w:rFonts w:asciiTheme="minorHAnsi" w:hAnsiTheme="minorHAnsi" w:cstheme="minorHAnsi"/>
                </w:rPr>
                <w:t xml:space="preserve"> </w:t>
              </w:r>
              <w:proofErr w:type="spellStart"/>
              <w:r w:rsidR="00263915">
                <w:rPr>
                  <w:rFonts w:asciiTheme="minorHAnsi" w:hAnsiTheme="minorHAnsi" w:cstheme="minorHAnsi"/>
                </w:rPr>
                <w:t>läbimõeldud</w:t>
              </w:r>
              <w:proofErr w:type="spellEnd"/>
              <w:r w:rsidR="00263915">
                <w:rPr>
                  <w:rFonts w:asciiTheme="minorHAnsi" w:hAnsiTheme="minorHAnsi" w:cstheme="minorHAnsi"/>
                </w:rPr>
                <w:t xml:space="preserve"> </w:t>
              </w:r>
            </w:ins>
            <w:ins w:id="472" w:author="Liis Moor" w:date="2024-04-18T16:16:00Z">
              <w:r w:rsidRPr="00773EF3">
                <w:rPr>
                  <w:rFonts w:asciiTheme="minorHAnsi" w:hAnsiTheme="minorHAnsi" w:cstheme="minorHAnsi"/>
                </w:rPr>
                <w:br/>
                <w:t xml:space="preserve">3 – </w:t>
              </w:r>
            </w:ins>
            <w:proofErr w:type="spellStart"/>
            <w:ins w:id="473" w:author="Liis Moor" w:date="2024-04-18T16:26:00Z">
              <w:r w:rsidR="00263915">
                <w:rPr>
                  <w:rFonts w:asciiTheme="minorHAnsi" w:hAnsiTheme="minorHAnsi" w:cstheme="minorHAnsi"/>
                </w:rPr>
                <w:t>Tegevuskava</w:t>
              </w:r>
              <w:proofErr w:type="spellEnd"/>
              <w:r w:rsidR="00263915" w:rsidRPr="00A633CB">
                <w:rPr>
                  <w:rFonts w:asciiTheme="minorHAnsi" w:hAnsiTheme="minorHAnsi" w:cstheme="minorHAnsi"/>
                </w:rPr>
                <w:t xml:space="preserve"> on </w:t>
              </w:r>
              <w:proofErr w:type="spellStart"/>
              <w:r w:rsidR="00263915" w:rsidRPr="00A633CB">
                <w:rPr>
                  <w:rFonts w:asciiTheme="minorHAnsi" w:hAnsiTheme="minorHAnsi" w:cstheme="minorHAnsi"/>
                </w:rPr>
                <w:t>enamjaolt</w:t>
              </w:r>
              <w:proofErr w:type="spellEnd"/>
              <w:r w:rsidR="00263915" w:rsidRPr="00A633CB">
                <w:rPr>
                  <w:rFonts w:asciiTheme="minorHAnsi" w:hAnsiTheme="minorHAnsi" w:cstheme="minorHAnsi"/>
                </w:rPr>
                <w:t xml:space="preserve"> </w:t>
              </w:r>
              <w:r w:rsidR="00263915">
                <w:rPr>
                  <w:rFonts w:asciiTheme="minorHAnsi" w:hAnsiTheme="minorHAnsi" w:cstheme="minorHAnsi"/>
                  <w:lang w:val="et-EE"/>
                </w:rPr>
                <w:t>läbimõeldud</w:t>
              </w:r>
            </w:ins>
            <w:ins w:id="474" w:author="Liis Moor" w:date="2024-04-18T16:16:00Z">
              <w:r w:rsidRPr="00773EF3">
                <w:rPr>
                  <w:rFonts w:asciiTheme="minorHAnsi" w:hAnsiTheme="minorHAnsi" w:cstheme="minorHAnsi"/>
                </w:rPr>
                <w:br/>
                <w:t xml:space="preserve">4 – </w:t>
              </w:r>
            </w:ins>
            <w:ins w:id="475" w:author="Liis Moor" w:date="2024-04-18T16:26:00Z">
              <w:r w:rsidR="00263915">
                <w:rPr>
                  <w:rFonts w:asciiTheme="minorHAnsi" w:hAnsiTheme="minorHAnsi" w:cstheme="minorHAnsi"/>
                  <w:lang w:val="et-EE"/>
                </w:rPr>
                <w:t>Tegevuskava on läbimõeldud, kavandatud tegevused aitavad saavutada projekti eesmärgi.</w:t>
              </w:r>
            </w:ins>
          </w:p>
        </w:tc>
      </w:tr>
      <w:tr w:rsidR="005C08F1" w:rsidRPr="00773EF3" w14:paraId="604088FC" w14:textId="77777777" w:rsidTr="00F8276F">
        <w:trPr>
          <w:trHeight w:val="2159"/>
          <w:ins w:id="476" w:author="Liis Moor" w:date="2024-04-18T16:16:00Z"/>
        </w:trPr>
        <w:tc>
          <w:tcPr>
            <w:tcW w:w="2405" w:type="dxa"/>
          </w:tcPr>
          <w:p w14:paraId="2DE691F5" w14:textId="77777777" w:rsidR="005C08F1" w:rsidRPr="00773EF3" w:rsidRDefault="005C08F1" w:rsidP="00F8276F">
            <w:pPr>
              <w:rPr>
                <w:ins w:id="477" w:author="Liis Moor" w:date="2024-04-18T16:16:00Z"/>
                <w:rFonts w:asciiTheme="minorHAnsi" w:hAnsiTheme="minorHAnsi" w:cstheme="minorHAnsi"/>
              </w:rPr>
            </w:pPr>
            <w:ins w:id="478" w:author="Liis Moor" w:date="2024-04-18T16:16:00Z">
              <w:r w:rsidRPr="00773EF3">
                <w:rPr>
                  <w:rFonts w:asciiTheme="minorHAnsi" w:hAnsiTheme="minorHAnsi" w:cstheme="minorHAnsi"/>
                  <w:lang w:val="et-EE"/>
                </w:rPr>
                <w:t xml:space="preserve">2.2.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selgus</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kulude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põhjendatus</w:t>
              </w:r>
              <w:proofErr w:type="spellEnd"/>
            </w:ins>
          </w:p>
          <w:p w14:paraId="017A2280" w14:textId="57F93FF0" w:rsidR="005C08F1" w:rsidRPr="00773EF3" w:rsidRDefault="00263915" w:rsidP="00F8276F">
            <w:pPr>
              <w:rPr>
                <w:ins w:id="479" w:author="Liis Moor" w:date="2024-04-18T16:16:00Z"/>
                <w:rFonts w:asciiTheme="minorHAnsi" w:hAnsiTheme="minorHAnsi" w:cstheme="minorHAnsi"/>
              </w:rPr>
            </w:pPr>
            <w:ins w:id="480" w:author="Liis Moor" w:date="2024-04-18T16:24:00Z">
              <w:r>
                <w:rPr>
                  <w:rFonts w:asciiTheme="minorHAnsi" w:hAnsiTheme="minorHAnsi" w:cstheme="minorHAnsi"/>
                  <w:color w:val="000000" w:themeColor="text1"/>
                </w:rPr>
                <w:t>15</w:t>
              </w:r>
            </w:ins>
            <w:ins w:id="481" w:author="Liis Moor" w:date="2024-04-18T16:16:00Z">
              <w:r w:rsidR="005C08F1" w:rsidRPr="00773EF3">
                <w:rPr>
                  <w:rFonts w:asciiTheme="minorHAnsi" w:hAnsiTheme="minorHAnsi" w:cstheme="minorHAnsi"/>
                  <w:color w:val="000000" w:themeColor="text1"/>
                </w:rPr>
                <w:t>%</w:t>
              </w:r>
            </w:ins>
          </w:p>
        </w:tc>
        <w:tc>
          <w:tcPr>
            <w:tcW w:w="2977" w:type="dxa"/>
          </w:tcPr>
          <w:p w14:paraId="458A2858" w14:textId="77777777" w:rsidR="005C08F1" w:rsidRPr="00773EF3" w:rsidRDefault="005C08F1" w:rsidP="00F8276F">
            <w:pPr>
              <w:rPr>
                <w:ins w:id="482" w:author="Liis Moor" w:date="2024-04-18T16:16:00Z"/>
                <w:rFonts w:asciiTheme="minorHAnsi" w:hAnsiTheme="minorHAnsi" w:cstheme="minorHAnsi"/>
              </w:rPr>
            </w:pPr>
            <w:proofErr w:type="spellStart"/>
            <w:ins w:id="483" w:author="Liis Moor" w:date="2024-04-18T16:16:00Z">
              <w:r w:rsidRPr="00773EF3">
                <w:rPr>
                  <w:rFonts w:asciiTheme="minorHAnsi" w:hAnsiTheme="minorHAnsi" w:cstheme="minorHAnsi"/>
                </w:rPr>
                <w:t>Hinnatakse</w:t>
              </w:r>
              <w:proofErr w:type="spellEnd"/>
              <w:r w:rsidRPr="00773EF3">
                <w:rPr>
                  <w:rFonts w:asciiTheme="minorHAnsi" w:hAnsiTheme="minorHAnsi" w:cstheme="minorHAnsi"/>
                </w:rPr>
                <w:t xml:space="preserve">, kas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ins>
          </w:p>
          <w:p w14:paraId="603A9960" w14:textId="77777777" w:rsidR="005C08F1" w:rsidRPr="00773EF3" w:rsidRDefault="005C08F1" w:rsidP="00F8276F">
            <w:pPr>
              <w:rPr>
                <w:ins w:id="484" w:author="Liis Moor" w:date="2024-04-18T16:16:00Z"/>
                <w:rFonts w:asciiTheme="minorHAnsi" w:hAnsiTheme="minorHAnsi" w:cstheme="minorHAnsi"/>
              </w:rPr>
            </w:pPr>
            <w:ins w:id="485" w:author="Liis Moor" w:date="2024-04-18T16:16:00Z">
              <w:r w:rsidRPr="00773EF3">
                <w:rPr>
                  <w:rFonts w:asciiTheme="minorHAnsi" w:hAnsiTheme="minorHAnsi" w:cstheme="minorHAnsi"/>
                </w:rPr>
                <w:t>(</w:t>
              </w:r>
              <w:proofErr w:type="spellStart"/>
              <w:r w:rsidRPr="00773EF3">
                <w:rPr>
                  <w:rFonts w:asciiTheme="minorHAnsi" w:hAnsiTheme="minorHAnsi" w:cstheme="minorHAnsi"/>
                </w:rPr>
                <w:t>sh</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kooskõlas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sisuga</w:t>
              </w:r>
              <w:proofErr w:type="spellEnd"/>
              <w:r w:rsidRPr="00773EF3">
                <w:rPr>
                  <w:rFonts w:asciiTheme="minorHAnsi" w:hAnsiTheme="minorHAnsi" w:cstheme="minorHAnsi"/>
                </w:rPr>
                <w:t xml:space="preserve">) ja kas </w:t>
              </w:r>
              <w:proofErr w:type="spellStart"/>
              <w:r w:rsidRPr="00773EF3">
                <w:rPr>
                  <w:rFonts w:asciiTheme="minorHAnsi" w:hAnsiTheme="minorHAnsi" w:cstheme="minorHAnsi"/>
                </w:rPr>
                <w:t>tegevused</w:t>
              </w:r>
              <w:proofErr w:type="spellEnd"/>
              <w:r w:rsidRPr="00773EF3">
                <w:rPr>
                  <w:rFonts w:asciiTheme="minorHAnsi" w:hAnsiTheme="minorHAnsi" w:cstheme="minorHAnsi"/>
                </w:rPr>
                <w:t xml:space="preserve"> on</w:t>
              </w:r>
            </w:ins>
          </w:p>
          <w:p w14:paraId="431AE246" w14:textId="77777777" w:rsidR="005C08F1" w:rsidRPr="00773EF3" w:rsidRDefault="005C08F1" w:rsidP="00F8276F">
            <w:pPr>
              <w:rPr>
                <w:ins w:id="486" w:author="Liis Moor" w:date="2024-04-18T16:16:00Z"/>
                <w:rFonts w:asciiTheme="minorHAnsi" w:hAnsiTheme="minorHAnsi" w:cstheme="minorHAnsi"/>
              </w:rPr>
            </w:pPr>
            <w:proofErr w:type="spellStart"/>
            <w:ins w:id="487" w:author="Liis Moor" w:date="2024-04-18T16:16:00Z">
              <w:r w:rsidRPr="00773EF3">
                <w:rPr>
                  <w:rFonts w:asciiTheme="minorHAnsi" w:hAnsiTheme="minorHAnsi" w:cstheme="minorHAnsi"/>
                </w:rPr>
                <w:t>piisavalt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kuluefektiivsed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planeeritud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tulemuste</w:t>
              </w:r>
              <w:proofErr w:type="spellEnd"/>
            </w:ins>
          </w:p>
          <w:p w14:paraId="79676E91" w14:textId="0CF245A2" w:rsidR="005C08F1" w:rsidRPr="00773EF3" w:rsidRDefault="005C08F1" w:rsidP="00F8276F">
            <w:pPr>
              <w:rPr>
                <w:ins w:id="488" w:author="Liis Moor" w:date="2024-04-18T16:16:00Z"/>
                <w:rFonts w:asciiTheme="minorHAnsi" w:hAnsiTheme="minorHAnsi" w:cstheme="minorHAnsi"/>
              </w:rPr>
            </w:pPr>
            <w:proofErr w:type="spellStart"/>
            <w:ins w:id="489" w:author="Liis Moor" w:date="2024-04-18T16:16:00Z">
              <w:r w:rsidRPr="00773EF3">
                <w:rPr>
                  <w:rFonts w:asciiTheme="minorHAnsi" w:hAnsiTheme="minorHAnsi" w:cstheme="minorHAnsi"/>
                </w:rPr>
                <w:t>saavutamiseks</w:t>
              </w:r>
            </w:ins>
            <w:proofErr w:type="spellEnd"/>
            <w:ins w:id="490" w:author="Liis Moor" w:date="2024-04-18T16:27:00Z">
              <w:r w:rsidR="00263915">
                <w:rPr>
                  <w:rFonts w:asciiTheme="minorHAnsi" w:hAnsiTheme="minorHAnsi" w:cstheme="minorHAnsi"/>
                </w:rPr>
                <w:t>.</w:t>
              </w:r>
            </w:ins>
          </w:p>
        </w:tc>
        <w:tc>
          <w:tcPr>
            <w:tcW w:w="3260" w:type="dxa"/>
          </w:tcPr>
          <w:p w14:paraId="1009BA66" w14:textId="77777777" w:rsidR="005C08F1" w:rsidRPr="00773EF3" w:rsidRDefault="005C08F1" w:rsidP="00F8276F">
            <w:pPr>
              <w:rPr>
                <w:ins w:id="491" w:author="Liis Moor" w:date="2024-04-18T16:16:00Z"/>
                <w:rFonts w:asciiTheme="minorHAnsi" w:hAnsiTheme="minorHAnsi" w:cstheme="minorHAnsi"/>
              </w:rPr>
            </w:pPr>
            <w:ins w:id="492" w:author="Liis Moor" w:date="2024-04-18T16:16:00Z">
              <w:r w:rsidRPr="00773EF3">
                <w:rPr>
                  <w:rFonts w:asciiTheme="minorHAnsi" w:hAnsiTheme="minorHAnsi" w:cstheme="minorHAnsi"/>
                </w:rPr>
                <w:t xml:space="preserve">1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ole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kulud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ei</w:t>
              </w:r>
              <w:proofErr w:type="spellEnd"/>
              <w:r w:rsidRPr="00773EF3">
                <w:rPr>
                  <w:rFonts w:asciiTheme="minorHAnsi" w:hAnsiTheme="minorHAnsi" w:cstheme="minorHAnsi"/>
                </w:rPr>
                <w:t xml:space="preserve"> ole </w:t>
              </w:r>
              <w:proofErr w:type="spellStart"/>
              <w:r w:rsidRPr="00773EF3">
                <w:rPr>
                  <w:rFonts w:asciiTheme="minorHAnsi" w:hAnsiTheme="minorHAnsi" w:cstheme="minorHAnsi"/>
                </w:rPr>
                <w:t>põhjendatud</w:t>
              </w:r>
              <w:proofErr w:type="spellEnd"/>
              <w:r w:rsidRPr="00773EF3">
                <w:rPr>
                  <w:rFonts w:asciiTheme="minorHAnsi" w:hAnsiTheme="minorHAnsi" w:cstheme="minorHAnsi"/>
                </w:rPr>
                <w:br/>
                <w:t xml:space="preserve">2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vähesel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määral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br/>
                <w:t xml:space="preserve">3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enamjaolt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br/>
                <w:t xml:space="preserve">4 – </w:t>
              </w:r>
              <w:proofErr w:type="spellStart"/>
              <w:r w:rsidRPr="00773EF3">
                <w:rPr>
                  <w:rFonts w:asciiTheme="minorHAnsi" w:hAnsiTheme="minorHAnsi" w:cstheme="minorHAnsi"/>
                </w:rPr>
                <w:t>Eelarve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selge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realistlik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ning</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kulud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põhjendatud</w:t>
              </w:r>
              <w:proofErr w:type="spellEnd"/>
            </w:ins>
          </w:p>
        </w:tc>
      </w:tr>
      <w:tr w:rsidR="005C08F1" w:rsidRPr="00773EF3" w14:paraId="04AFDA42" w14:textId="77777777" w:rsidTr="00F8276F">
        <w:trPr>
          <w:ins w:id="493" w:author="Liis Moor" w:date="2024-04-18T16:16:00Z"/>
        </w:trPr>
        <w:tc>
          <w:tcPr>
            <w:tcW w:w="2405" w:type="dxa"/>
          </w:tcPr>
          <w:p w14:paraId="26D412A6" w14:textId="77777777" w:rsidR="005C08F1" w:rsidRPr="00773EF3" w:rsidRDefault="005C08F1" w:rsidP="00F8276F">
            <w:pPr>
              <w:pStyle w:val="NormalWeb"/>
              <w:shd w:val="clear" w:color="auto" w:fill="FFFFFF"/>
              <w:spacing w:before="0" w:beforeAutospacing="0" w:after="0" w:afterAutospacing="0"/>
              <w:rPr>
                <w:ins w:id="494" w:author="Liis Moor" w:date="2024-04-18T16:16:00Z"/>
                <w:rFonts w:asciiTheme="minorHAnsi" w:hAnsiTheme="minorHAnsi" w:cstheme="minorHAnsi"/>
              </w:rPr>
            </w:pPr>
            <w:ins w:id="495" w:author="Liis Moor" w:date="2024-04-18T16:16:00Z">
              <w:r w:rsidRPr="00773EF3">
                <w:rPr>
                  <w:rFonts w:asciiTheme="minorHAnsi" w:hAnsiTheme="minorHAnsi" w:cstheme="minorHAnsi"/>
                  <w:lang w:val="et-EE"/>
                </w:rPr>
                <w:t xml:space="preserve">2.3. </w:t>
              </w:r>
              <w:proofErr w:type="spellStart"/>
              <w:r w:rsidRPr="00773EF3">
                <w:rPr>
                  <w:rFonts w:asciiTheme="minorHAnsi" w:hAnsiTheme="minorHAnsi" w:cstheme="minorHAnsi"/>
                </w:rPr>
                <w:t>Taotleja</w:t>
              </w:r>
              <w:proofErr w:type="spellEnd"/>
              <w:r w:rsidRPr="00773EF3">
                <w:rPr>
                  <w:rFonts w:asciiTheme="minorHAnsi" w:hAnsiTheme="minorHAnsi" w:cstheme="minorHAnsi"/>
                </w:rPr>
                <w:t xml:space="preserve"> </w:t>
              </w:r>
              <w:r w:rsidRPr="00773EF3">
                <w:rPr>
                  <w:rFonts w:asciiTheme="minorHAnsi" w:hAnsiTheme="minorHAnsi" w:cstheme="minorHAnsi"/>
                  <w:lang w:val="et-EE"/>
                </w:rPr>
                <w:t>kogemus ja pädevus</w:t>
              </w:r>
              <w:r w:rsidRPr="00773EF3">
                <w:rPr>
                  <w:rFonts w:asciiTheme="minorHAnsi" w:hAnsiTheme="minorHAnsi" w:cstheme="minorHAnsi"/>
                </w:rPr>
                <w:t xml:space="preserve">  </w:t>
              </w:r>
            </w:ins>
          </w:p>
          <w:p w14:paraId="30DC41BF" w14:textId="02308058" w:rsidR="005C08F1" w:rsidRPr="00773EF3" w:rsidRDefault="00263915" w:rsidP="00F8276F">
            <w:pPr>
              <w:pStyle w:val="NormalWeb"/>
              <w:shd w:val="clear" w:color="auto" w:fill="FFFFFF"/>
              <w:spacing w:before="0" w:beforeAutospacing="0" w:after="0" w:afterAutospacing="0"/>
              <w:rPr>
                <w:ins w:id="496" w:author="Liis Moor" w:date="2024-04-18T16:16:00Z"/>
                <w:rFonts w:asciiTheme="minorHAnsi" w:hAnsiTheme="minorHAnsi" w:cstheme="minorHAnsi"/>
                <w:lang w:val="et-EE"/>
              </w:rPr>
            </w:pPr>
            <w:ins w:id="497" w:author="Liis Moor" w:date="2024-04-18T16:27:00Z">
              <w:r>
                <w:rPr>
                  <w:rFonts w:asciiTheme="minorHAnsi" w:hAnsiTheme="minorHAnsi" w:cstheme="minorHAnsi"/>
                  <w:lang w:val="et-EE"/>
                </w:rPr>
                <w:t>1</w:t>
              </w:r>
            </w:ins>
            <w:ins w:id="498" w:author="Liis Moor" w:date="2024-04-18T16:16:00Z">
              <w:r w:rsidR="005C08F1" w:rsidRPr="00773EF3">
                <w:rPr>
                  <w:rFonts w:asciiTheme="minorHAnsi" w:hAnsiTheme="minorHAnsi" w:cstheme="minorHAnsi"/>
                  <w:lang w:val="et-EE"/>
                </w:rPr>
                <w:t>5%</w:t>
              </w:r>
            </w:ins>
          </w:p>
        </w:tc>
        <w:tc>
          <w:tcPr>
            <w:tcW w:w="2977" w:type="dxa"/>
          </w:tcPr>
          <w:p w14:paraId="0CD31541" w14:textId="09B6C076" w:rsidR="005C08F1" w:rsidRPr="00773EF3" w:rsidRDefault="005C08F1" w:rsidP="00F8276F">
            <w:pPr>
              <w:pStyle w:val="NormalWeb"/>
              <w:shd w:val="clear" w:color="auto" w:fill="FFFFFF"/>
              <w:spacing w:before="0" w:beforeAutospacing="0" w:after="0" w:afterAutospacing="0"/>
              <w:rPr>
                <w:ins w:id="499" w:author="Liis Moor" w:date="2024-04-18T16:16:00Z"/>
                <w:rFonts w:asciiTheme="minorHAnsi" w:hAnsiTheme="minorHAnsi" w:cstheme="minorHAnsi"/>
              </w:rPr>
            </w:pPr>
            <w:ins w:id="500" w:author="Liis Moor" w:date="2024-04-18T16:16:00Z">
              <w:r w:rsidRPr="00773EF3">
                <w:rPr>
                  <w:rFonts w:asciiTheme="minorHAnsi" w:hAnsiTheme="minorHAnsi" w:cstheme="minorHAnsi"/>
                </w:rPr>
                <w:t xml:space="preserve">Kas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varasem</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kogemus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või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kvalifikatsioon</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ins>
            <w:proofErr w:type="spellEnd"/>
            <w:ins w:id="501" w:author="Liis Moor" w:date="2024-04-18T16:27:00Z">
              <w:r w:rsidR="00263915">
                <w:rPr>
                  <w:rFonts w:asciiTheme="minorHAnsi" w:hAnsiTheme="minorHAnsi" w:cstheme="minorHAnsi"/>
                </w:rPr>
                <w:t>.</w:t>
              </w:r>
            </w:ins>
          </w:p>
        </w:tc>
        <w:tc>
          <w:tcPr>
            <w:tcW w:w="3260" w:type="dxa"/>
          </w:tcPr>
          <w:p w14:paraId="18E3226D" w14:textId="2C28DE79" w:rsidR="005C08F1" w:rsidRPr="00773EF3" w:rsidRDefault="005C08F1" w:rsidP="00F8276F">
            <w:pPr>
              <w:pStyle w:val="NormalWeb"/>
              <w:shd w:val="clear" w:color="auto" w:fill="FFFFFF"/>
              <w:spacing w:before="0" w:beforeAutospacing="0" w:after="0" w:afterAutospacing="0"/>
              <w:rPr>
                <w:ins w:id="502" w:author="Liis Moor" w:date="2024-04-18T16:16:00Z"/>
                <w:rFonts w:asciiTheme="minorHAnsi" w:hAnsiTheme="minorHAnsi" w:cstheme="minorHAnsi"/>
                <w:lang w:val="et-EE"/>
              </w:rPr>
            </w:pPr>
            <w:ins w:id="503" w:author="Liis Moor" w:date="2024-04-18T16:16:00Z">
              <w:r w:rsidRPr="00773EF3">
                <w:rPr>
                  <w:rFonts w:asciiTheme="minorHAnsi" w:hAnsiTheme="minorHAnsi" w:cstheme="minorHAnsi"/>
                </w:rPr>
                <w:t xml:space="preserve">1 – </w:t>
              </w:r>
              <w:proofErr w:type="spellStart"/>
              <w:r w:rsidRPr="00773EF3">
                <w:rPr>
                  <w:rFonts w:asciiTheme="minorHAnsi" w:hAnsiTheme="minorHAnsi" w:cstheme="minorHAnsi"/>
                </w:rPr>
                <w:t>Taotleja</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võimekus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viia</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väike</w:t>
              </w:r>
              <w:proofErr w:type="spellEnd"/>
              <w:r w:rsidRPr="00773EF3">
                <w:rPr>
                  <w:rFonts w:asciiTheme="minorHAnsi" w:hAnsiTheme="minorHAnsi" w:cstheme="minorHAnsi"/>
                </w:rPr>
                <w:t xml:space="preserve"> – </w:t>
              </w:r>
              <w:proofErr w:type="spellStart"/>
              <w:r w:rsidRPr="00773EF3">
                <w:rPr>
                  <w:rFonts w:asciiTheme="minorHAnsi" w:hAnsiTheme="minorHAnsi" w:cstheme="minorHAnsi"/>
                </w:rPr>
                <w:t>varasemad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kogemused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teadmised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oskused</w:t>
              </w:r>
              <w:proofErr w:type="spellEnd"/>
              <w:r w:rsidRPr="00773EF3">
                <w:rPr>
                  <w:rFonts w:asciiTheme="minorHAnsi" w:hAnsiTheme="minorHAnsi" w:cstheme="minorHAnsi"/>
                  <w:lang w:val="et-EE"/>
                </w:rPr>
                <w:t xml:space="preserve"> </w:t>
              </w:r>
              <w:proofErr w:type="spellStart"/>
              <w:r w:rsidRPr="00773EF3">
                <w:rPr>
                  <w:rFonts w:asciiTheme="minorHAnsi" w:hAnsiTheme="minorHAnsi" w:cstheme="minorHAnsi"/>
                </w:rPr>
                <w:t>puuduvad</w:t>
              </w:r>
            </w:ins>
            <w:proofErr w:type="spellEnd"/>
            <w:ins w:id="504" w:author="Liis Moor" w:date="2024-04-18T16:28:00Z">
              <w:r w:rsidR="00263915">
                <w:rPr>
                  <w:rFonts w:asciiTheme="minorHAnsi" w:hAnsiTheme="minorHAnsi" w:cstheme="minorHAnsi"/>
                </w:rPr>
                <w:t>.</w:t>
              </w:r>
            </w:ins>
          </w:p>
          <w:p w14:paraId="5CAC71D5" w14:textId="0A76CDB0" w:rsidR="005C08F1" w:rsidRPr="00773EF3" w:rsidRDefault="005C08F1" w:rsidP="00F8276F">
            <w:pPr>
              <w:pStyle w:val="NormalWeb"/>
              <w:shd w:val="clear" w:color="auto" w:fill="FFFFFF"/>
              <w:spacing w:before="0" w:beforeAutospacing="0" w:after="0" w:afterAutospacing="0"/>
              <w:rPr>
                <w:ins w:id="505" w:author="Liis Moor" w:date="2024-04-18T16:16:00Z"/>
                <w:rFonts w:asciiTheme="minorHAnsi" w:hAnsiTheme="minorHAnsi" w:cstheme="minorHAnsi"/>
              </w:rPr>
            </w:pPr>
            <w:ins w:id="506" w:author="Liis Moor" w:date="2024-04-18T16:16:00Z">
              <w:r w:rsidRPr="00773EF3">
                <w:rPr>
                  <w:rFonts w:asciiTheme="minorHAnsi" w:hAnsiTheme="minorHAnsi" w:cstheme="minorHAnsi"/>
                </w:rPr>
                <w:t xml:space="preserve">2 –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osaline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võimekus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proofErr w:type="spellEnd"/>
              <w:r w:rsidRPr="00773EF3">
                <w:rPr>
                  <w:rFonts w:asciiTheme="minorHAnsi" w:hAnsiTheme="minorHAnsi" w:cstheme="minorHAnsi"/>
                </w:rPr>
                <w:t xml:space="preserve"> </w:t>
              </w:r>
              <w:r w:rsidRPr="00773EF3">
                <w:rPr>
                  <w:rFonts w:asciiTheme="minorHAnsi" w:hAnsiTheme="minorHAnsi" w:cstheme="minorHAnsi"/>
                </w:rPr>
                <w:br/>
                <w:t xml:space="preserve">3 –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üldiselt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võimekus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olemas</w:t>
              </w:r>
            </w:ins>
            <w:proofErr w:type="spellEnd"/>
            <w:ins w:id="507" w:author="Liis Moor" w:date="2024-04-18T16:28:00Z">
              <w:r w:rsidR="00263915">
                <w:rPr>
                  <w:rFonts w:asciiTheme="minorHAnsi" w:hAnsiTheme="minorHAnsi" w:cstheme="minorHAnsi"/>
                </w:rPr>
                <w:t>.</w:t>
              </w:r>
            </w:ins>
          </w:p>
          <w:p w14:paraId="5E97E818" w14:textId="3AC9AF9A" w:rsidR="005C08F1" w:rsidRPr="00773EF3" w:rsidRDefault="005C08F1" w:rsidP="00F8276F">
            <w:pPr>
              <w:pStyle w:val="NormalWeb"/>
              <w:shd w:val="clear" w:color="auto" w:fill="FFFFFF"/>
              <w:spacing w:before="0" w:beforeAutospacing="0" w:after="0" w:afterAutospacing="0"/>
              <w:rPr>
                <w:ins w:id="508" w:author="Liis Moor" w:date="2024-04-18T16:16:00Z"/>
                <w:rFonts w:asciiTheme="minorHAnsi" w:hAnsiTheme="minorHAnsi" w:cstheme="minorHAnsi"/>
                <w:lang w:val="et-EE"/>
              </w:rPr>
            </w:pPr>
            <w:ins w:id="509" w:author="Liis Moor" w:date="2024-04-18T16:16:00Z">
              <w:r w:rsidRPr="00773EF3">
                <w:rPr>
                  <w:rFonts w:asciiTheme="minorHAnsi" w:hAnsiTheme="minorHAnsi" w:cstheme="minorHAnsi"/>
                </w:rPr>
                <w:lastRenderedPageBreak/>
                <w:t xml:space="preserve">4 – </w:t>
              </w:r>
              <w:proofErr w:type="spellStart"/>
              <w:r w:rsidRPr="00773EF3">
                <w:rPr>
                  <w:rFonts w:asciiTheme="minorHAnsi" w:hAnsiTheme="minorHAnsi" w:cstheme="minorHAnsi"/>
                </w:rPr>
                <w:t>Taotlejal</w:t>
              </w:r>
              <w:proofErr w:type="spellEnd"/>
              <w:r w:rsidRPr="00773EF3">
                <w:rPr>
                  <w:rFonts w:asciiTheme="minorHAnsi" w:hAnsiTheme="minorHAnsi" w:cstheme="minorHAnsi"/>
                </w:rPr>
                <w:t xml:space="preserve"> ja/</w:t>
              </w:r>
              <w:proofErr w:type="spellStart"/>
              <w:r w:rsidRPr="00773EF3">
                <w:rPr>
                  <w:rFonts w:asciiTheme="minorHAnsi" w:hAnsiTheme="minorHAnsi" w:cstheme="minorHAnsi"/>
                </w:rPr>
                <w:t>või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meeskonnaliikmetel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varasem</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kogemus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elluviimisel</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olemas</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vajalikud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teadmised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oskused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projekti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tulemuslikuks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elluviimiseks</w:t>
              </w:r>
            </w:ins>
            <w:proofErr w:type="spellEnd"/>
            <w:ins w:id="510" w:author="Liis Moor" w:date="2024-04-18T16:28:00Z">
              <w:r w:rsidR="00263915">
                <w:rPr>
                  <w:rFonts w:asciiTheme="minorHAnsi" w:hAnsiTheme="minorHAnsi" w:cstheme="minorHAnsi"/>
                </w:rPr>
                <w:t>.</w:t>
              </w:r>
            </w:ins>
          </w:p>
        </w:tc>
      </w:tr>
    </w:tbl>
    <w:p w14:paraId="44760D63" w14:textId="77777777" w:rsidR="005C08F1" w:rsidRPr="005C08F1" w:rsidRDefault="005C08F1" w:rsidP="005C08F1">
      <w:pPr>
        <w:rPr>
          <w:rFonts w:eastAsiaTheme="majorEastAsia"/>
          <w:lang w:val="sv-FI"/>
        </w:rPr>
      </w:pPr>
    </w:p>
    <w:p w14:paraId="1A32F863" w14:textId="5335D15C" w:rsidR="00BA3353" w:rsidRPr="00773EF3" w:rsidRDefault="005F5C05" w:rsidP="00EE717A">
      <w:pPr>
        <w:pStyle w:val="Heading1"/>
        <w:rPr>
          <w:rFonts w:asciiTheme="minorHAnsi" w:hAnsiTheme="minorHAnsi" w:cstheme="minorHAnsi"/>
          <w:color w:val="C0504D" w:themeColor="accent2"/>
          <w:lang w:val="sv-FI"/>
        </w:rPr>
      </w:pPr>
      <w:bookmarkStart w:id="511" w:name="_Toc136438878"/>
      <w:r w:rsidRPr="00773EF3">
        <w:rPr>
          <w:rFonts w:asciiTheme="minorHAnsi" w:hAnsiTheme="minorHAnsi" w:cstheme="minorHAnsi"/>
          <w:color w:val="C0504D" w:themeColor="accent2"/>
          <w:lang w:val="sv-FI"/>
        </w:rPr>
        <w:lastRenderedPageBreak/>
        <w:t>Strateegia seire</w:t>
      </w:r>
      <w:bookmarkEnd w:id="511"/>
    </w:p>
    <w:p w14:paraId="5E0CA418" w14:textId="200674A8" w:rsidR="00CC4DA3" w:rsidRPr="00773EF3" w:rsidRDefault="00CC4DA3" w:rsidP="002F3AEC">
      <w:pPr>
        <w:pStyle w:val="Heading2"/>
        <w:rPr>
          <w:rFonts w:asciiTheme="minorHAnsi" w:hAnsiTheme="minorHAnsi" w:cstheme="minorHAnsi"/>
          <w:color w:val="C0504D" w:themeColor="accent2"/>
          <w:lang w:val="sv-FI"/>
        </w:rPr>
      </w:pPr>
      <w:bookmarkStart w:id="512" w:name="_Toc136438879"/>
      <w:r w:rsidRPr="00773EF3">
        <w:rPr>
          <w:rFonts w:asciiTheme="minorHAnsi" w:hAnsiTheme="minorHAnsi" w:cstheme="minorHAnsi"/>
          <w:color w:val="C0504D" w:themeColor="accent2"/>
          <w:lang w:val="sv-FI"/>
        </w:rPr>
        <w:t>Seire korraldus</w:t>
      </w:r>
      <w:bookmarkEnd w:id="512"/>
    </w:p>
    <w:p w14:paraId="0C262991" w14:textId="76DDB8F8" w:rsidR="008A5F9D" w:rsidRPr="005C08F1" w:rsidDel="00A865A9" w:rsidRDefault="00A865A9">
      <w:pPr>
        <w:pStyle w:val="NormalWeb"/>
        <w:jc w:val="both"/>
        <w:rPr>
          <w:del w:id="513" w:author="Liis Moor" w:date="2023-10-03T11:44:00Z"/>
          <w:rFonts w:asciiTheme="minorHAnsi" w:hAnsiTheme="minorHAnsi" w:cstheme="minorHAnsi"/>
        </w:rPr>
        <w:pPrChange w:id="514" w:author="Liis Moor" w:date="2023-10-03T11:45:00Z">
          <w:pPr>
            <w:jc w:val="both"/>
          </w:pPr>
        </w:pPrChange>
      </w:pPr>
      <w:ins w:id="515" w:author="Liis Moor" w:date="2023-10-03T11:45:00Z">
        <w:r w:rsidRPr="005C08F1">
          <w:rPr>
            <w:rFonts w:asciiTheme="minorHAnsi" w:hAnsiTheme="minorHAnsi" w:cstheme="minorHAnsi"/>
          </w:rPr>
          <w:t xml:space="preserve">KKLM </w:t>
        </w:r>
        <w:proofErr w:type="spellStart"/>
        <w:r w:rsidRPr="005C08F1">
          <w:rPr>
            <w:rFonts w:asciiTheme="minorHAnsi" w:hAnsiTheme="minorHAnsi" w:cstheme="minorHAnsi"/>
          </w:rPr>
          <w:t>kogub</w:t>
        </w:r>
        <w:proofErr w:type="spellEnd"/>
        <w:r w:rsidRPr="005C08F1">
          <w:rPr>
            <w:rFonts w:asciiTheme="minorHAnsi" w:hAnsiTheme="minorHAnsi" w:cstheme="minorHAnsi"/>
          </w:rPr>
          <w:t xml:space="preserve"> ja </w:t>
        </w:r>
        <w:proofErr w:type="spellStart"/>
        <w:r w:rsidRPr="005C08F1">
          <w:rPr>
            <w:rFonts w:asciiTheme="minorHAnsi" w:hAnsiTheme="minorHAnsi" w:cstheme="minorHAnsi"/>
          </w:rPr>
          <w:t>analüüsib</w:t>
        </w:r>
        <w:proofErr w:type="spellEnd"/>
        <w:r w:rsidRPr="005C08F1">
          <w:rPr>
            <w:rFonts w:asciiTheme="minorHAnsi" w:hAnsiTheme="minorHAnsi" w:cstheme="minorHAnsi"/>
          </w:rPr>
          <w:t xml:space="preserve"> </w:t>
        </w:r>
        <w:proofErr w:type="spellStart"/>
        <w:r w:rsidRPr="005C08F1">
          <w:rPr>
            <w:rFonts w:asciiTheme="minorHAnsi" w:hAnsiTheme="minorHAnsi" w:cstheme="minorHAnsi"/>
          </w:rPr>
          <w:t>projektide</w:t>
        </w:r>
        <w:proofErr w:type="spellEnd"/>
        <w:r w:rsidRPr="005C08F1">
          <w:rPr>
            <w:rFonts w:asciiTheme="minorHAnsi" w:hAnsiTheme="minorHAnsi" w:cstheme="minorHAnsi"/>
          </w:rPr>
          <w:t xml:space="preserve"> </w:t>
        </w:r>
        <w:proofErr w:type="spellStart"/>
        <w:r w:rsidRPr="005C08F1">
          <w:rPr>
            <w:rFonts w:asciiTheme="minorHAnsi" w:hAnsiTheme="minorHAnsi" w:cstheme="minorHAnsi"/>
          </w:rPr>
          <w:t>seireandmeid</w:t>
        </w:r>
        <w:proofErr w:type="spellEnd"/>
        <w:r w:rsidRPr="005C08F1">
          <w:rPr>
            <w:rFonts w:asciiTheme="minorHAnsi" w:hAnsiTheme="minorHAnsi" w:cstheme="minorHAnsi"/>
          </w:rPr>
          <w:t xml:space="preserve"> </w:t>
        </w:r>
        <w:proofErr w:type="spellStart"/>
        <w:r w:rsidRPr="005C08F1">
          <w:rPr>
            <w:rFonts w:asciiTheme="minorHAnsi" w:hAnsiTheme="minorHAnsi" w:cstheme="minorHAnsi"/>
          </w:rPr>
          <w:t>strateegia</w:t>
        </w:r>
        <w:proofErr w:type="spellEnd"/>
        <w:r w:rsidRPr="005C08F1">
          <w:rPr>
            <w:rFonts w:asciiTheme="minorHAnsi" w:hAnsiTheme="minorHAnsi" w:cstheme="minorHAnsi"/>
          </w:rPr>
          <w:t xml:space="preserve"> </w:t>
        </w:r>
        <w:proofErr w:type="spellStart"/>
        <w:r w:rsidRPr="005C08F1">
          <w:rPr>
            <w:rFonts w:asciiTheme="minorHAnsi" w:hAnsiTheme="minorHAnsi" w:cstheme="minorHAnsi"/>
          </w:rPr>
          <w:t>elluviimise</w:t>
        </w:r>
        <w:proofErr w:type="spellEnd"/>
        <w:r w:rsidRPr="005C08F1">
          <w:rPr>
            <w:rFonts w:asciiTheme="minorHAnsi" w:hAnsiTheme="minorHAnsi" w:cstheme="minorHAnsi"/>
          </w:rPr>
          <w:t xml:space="preserve"> </w:t>
        </w:r>
        <w:proofErr w:type="spellStart"/>
        <w:r w:rsidRPr="005C08F1">
          <w:rPr>
            <w:rFonts w:asciiTheme="minorHAnsi" w:hAnsiTheme="minorHAnsi" w:cstheme="minorHAnsi"/>
          </w:rPr>
          <w:t>mõju</w:t>
        </w:r>
        <w:proofErr w:type="spellEnd"/>
        <w:r w:rsidRPr="005C08F1">
          <w:rPr>
            <w:rFonts w:asciiTheme="minorHAnsi" w:hAnsiTheme="minorHAnsi" w:cstheme="minorHAnsi"/>
          </w:rPr>
          <w:t xml:space="preserve"> </w:t>
        </w:r>
        <w:proofErr w:type="spellStart"/>
        <w:r w:rsidRPr="005C08F1">
          <w:rPr>
            <w:rFonts w:asciiTheme="minorHAnsi" w:hAnsiTheme="minorHAnsi" w:cstheme="minorHAnsi"/>
          </w:rPr>
          <w:t>hindamiseks</w:t>
        </w:r>
        <w:proofErr w:type="spellEnd"/>
        <w:r w:rsidRPr="005C08F1">
          <w:rPr>
            <w:rFonts w:asciiTheme="minorHAnsi" w:hAnsiTheme="minorHAnsi" w:cstheme="minorHAnsi"/>
          </w:rPr>
          <w:t xml:space="preserve">. </w:t>
        </w:r>
      </w:ins>
      <w:del w:id="516" w:author="Liis Moor" w:date="2023-10-03T11:44:00Z">
        <w:r w:rsidR="005F5C05" w:rsidRPr="005C08F1" w:rsidDel="00A865A9">
          <w:rPr>
            <w:rFonts w:asciiTheme="minorHAnsi" w:hAnsiTheme="minorHAnsi" w:cstheme="minorHAnsi"/>
          </w:rPr>
          <w:delText xml:space="preserve">Strateegia seiret korraldab </w:delText>
        </w:r>
        <w:r w:rsidR="00B6303A" w:rsidRPr="005C08F1" w:rsidDel="00A865A9">
          <w:rPr>
            <w:rFonts w:asciiTheme="minorHAnsi" w:hAnsiTheme="minorHAnsi" w:cstheme="minorHAnsi"/>
          </w:rPr>
          <w:delText>KKLM</w:delText>
        </w:r>
        <w:r w:rsidR="005F5C05" w:rsidRPr="005C08F1" w:rsidDel="00A865A9">
          <w:rPr>
            <w:rFonts w:asciiTheme="minorHAnsi" w:hAnsiTheme="minorHAnsi" w:cstheme="minorHAnsi"/>
          </w:rPr>
          <w:delText xml:space="preserve"> juhatus ja tegevusi viib ellu </w:delText>
        </w:r>
        <w:r w:rsidR="00B6303A" w:rsidRPr="005C08F1" w:rsidDel="00A865A9">
          <w:rPr>
            <w:rFonts w:asciiTheme="minorHAnsi" w:hAnsiTheme="minorHAnsi" w:cstheme="minorHAnsi"/>
          </w:rPr>
          <w:delText>tegevmeeskond</w:delText>
        </w:r>
        <w:r w:rsidR="005F5C05" w:rsidRPr="005C08F1" w:rsidDel="00A865A9">
          <w:rPr>
            <w:rFonts w:asciiTheme="minorHAnsi" w:hAnsiTheme="minorHAnsi" w:cstheme="minorHAnsi"/>
          </w:rPr>
          <w:delText xml:space="preserve">. </w:delText>
        </w:r>
      </w:del>
    </w:p>
    <w:p w14:paraId="5E12E8A2" w14:textId="77777777" w:rsidR="008A5F9D" w:rsidRPr="00773EF3" w:rsidRDefault="008A5F9D" w:rsidP="00A865A9">
      <w:pPr>
        <w:pStyle w:val="NormalWeb"/>
        <w:jc w:val="both"/>
        <w:rPr>
          <w:rFonts w:asciiTheme="minorHAnsi" w:hAnsiTheme="minorHAnsi" w:cstheme="minorHAnsi"/>
        </w:rPr>
      </w:pPr>
    </w:p>
    <w:p w14:paraId="421BA6F2" w14:textId="2F15455E" w:rsidR="005F5C05" w:rsidRPr="00773EF3" w:rsidRDefault="005F5C05" w:rsidP="005F5C05">
      <w:pPr>
        <w:rPr>
          <w:rFonts w:asciiTheme="minorHAnsi" w:hAnsiTheme="minorHAnsi" w:cstheme="minorHAnsi"/>
        </w:rPr>
      </w:pPr>
      <w:proofErr w:type="spellStart"/>
      <w:r w:rsidRPr="00773EF3">
        <w:rPr>
          <w:rFonts w:asciiTheme="minorHAnsi" w:hAnsiTheme="minorHAnsi" w:cstheme="minorHAnsi"/>
        </w:rPr>
        <w:t>Eristatakse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kahte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sorti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näitajaid</w:t>
      </w:r>
      <w:proofErr w:type="spellEnd"/>
      <w:r w:rsidRPr="00773EF3">
        <w:rPr>
          <w:rFonts w:asciiTheme="minorHAnsi" w:hAnsiTheme="minorHAnsi" w:cstheme="minorHAnsi"/>
        </w:rPr>
        <w:t>:</w:t>
      </w:r>
    </w:p>
    <w:p w14:paraId="39E05BDE" w14:textId="77777777" w:rsidR="005F5C05" w:rsidRPr="00773EF3" w:rsidRDefault="005F5C05" w:rsidP="002C4F6F">
      <w:pPr>
        <w:numPr>
          <w:ilvl w:val="0"/>
          <w:numId w:val="40"/>
        </w:numPr>
        <w:pBdr>
          <w:top w:val="nil"/>
          <w:left w:val="nil"/>
          <w:bottom w:val="nil"/>
          <w:right w:val="nil"/>
          <w:between w:val="nil"/>
        </w:pBdr>
        <w:jc w:val="both"/>
        <w:rPr>
          <w:rFonts w:asciiTheme="minorHAnsi" w:hAnsiTheme="minorHAnsi" w:cstheme="minorHAnsi"/>
        </w:rPr>
      </w:pPr>
      <w:proofErr w:type="spellStart"/>
      <w:r w:rsidRPr="00773EF3">
        <w:rPr>
          <w:rFonts w:asciiTheme="minorHAnsi" w:hAnsiTheme="minorHAnsi" w:cstheme="minorHAnsi"/>
          <w:color w:val="000000"/>
        </w:rPr>
        <w:t>Tulemusnäitajad</w:t>
      </w:r>
      <w:proofErr w:type="spellEnd"/>
      <w:r w:rsidRPr="00773EF3">
        <w:rPr>
          <w:rFonts w:asciiTheme="minorHAnsi" w:hAnsiTheme="minorHAnsi" w:cstheme="minorHAnsi"/>
          <w:color w:val="000000"/>
        </w:rPr>
        <w:t xml:space="preserve">, mis </w:t>
      </w:r>
      <w:proofErr w:type="spellStart"/>
      <w:r w:rsidRPr="00773EF3">
        <w:rPr>
          <w:rFonts w:asciiTheme="minorHAnsi" w:hAnsiTheme="minorHAnsi" w:cstheme="minorHAnsi"/>
          <w:color w:val="000000"/>
        </w:rPr>
        <w:t>mõõdavad</w:t>
      </w:r>
      <w:proofErr w:type="spellEnd"/>
      <w:r w:rsidRPr="00773EF3">
        <w:rPr>
          <w:rFonts w:asciiTheme="minorHAnsi" w:hAnsiTheme="minorHAnsi" w:cstheme="minorHAnsi"/>
          <w:color w:val="000000"/>
        </w:rPr>
        <w:t xml:space="preserve"> </w:t>
      </w:r>
      <w:proofErr w:type="spellStart"/>
      <w:r w:rsidRPr="00905C60">
        <w:rPr>
          <w:rFonts w:asciiTheme="minorHAnsi" w:hAnsiTheme="minorHAnsi" w:cstheme="minorHAnsi"/>
          <w:b/>
          <w:color w:val="000000"/>
        </w:rPr>
        <w:t>eesmärkide</w:t>
      </w:r>
      <w:proofErr w:type="spellEnd"/>
      <w:r w:rsidRPr="00905C60">
        <w:rPr>
          <w:rFonts w:asciiTheme="minorHAnsi" w:hAnsiTheme="minorHAnsi" w:cstheme="minorHAnsi"/>
          <w:b/>
          <w:color w:val="000000"/>
        </w:rPr>
        <w:t xml:space="preserve"> </w:t>
      </w:r>
      <w:proofErr w:type="spellStart"/>
      <w:r w:rsidRPr="00905C60">
        <w:rPr>
          <w:rFonts w:asciiTheme="minorHAnsi" w:hAnsiTheme="minorHAnsi" w:cstheme="minorHAnsi"/>
          <w:b/>
          <w:color w:val="000000"/>
        </w:rPr>
        <w:t>täitmist</w:t>
      </w:r>
      <w:proofErr w:type="spellEnd"/>
      <w:r w:rsidRPr="00773EF3">
        <w:rPr>
          <w:rFonts w:asciiTheme="minorHAnsi" w:hAnsiTheme="minorHAnsi" w:cstheme="minorHAnsi"/>
          <w:color w:val="000000"/>
        </w:rPr>
        <w:t xml:space="preserve"> ja </w:t>
      </w:r>
      <w:proofErr w:type="spellStart"/>
      <w:r w:rsidRPr="00773EF3">
        <w:rPr>
          <w:rFonts w:asciiTheme="minorHAnsi" w:hAnsiTheme="minorHAnsi" w:cstheme="minorHAnsi"/>
          <w:color w:val="000000"/>
        </w:rPr>
        <w:t>millele</w:t>
      </w:r>
      <w:proofErr w:type="spellEnd"/>
      <w:r w:rsidRPr="00773EF3">
        <w:rPr>
          <w:rFonts w:asciiTheme="minorHAnsi" w:hAnsiTheme="minorHAnsi" w:cstheme="minorHAnsi"/>
          <w:color w:val="000000"/>
        </w:rPr>
        <w:t xml:space="preserve"> </w:t>
      </w:r>
      <w:r w:rsidRPr="00E610B0">
        <w:rPr>
          <w:rFonts w:asciiTheme="minorHAnsi" w:hAnsiTheme="minorHAnsi" w:cstheme="minorHAnsi"/>
          <w:b/>
          <w:bCs/>
          <w:color w:val="000000"/>
        </w:rPr>
        <w:t xml:space="preserve">on </w:t>
      </w:r>
      <w:proofErr w:type="spellStart"/>
      <w:r w:rsidRPr="00E610B0">
        <w:rPr>
          <w:rFonts w:asciiTheme="minorHAnsi" w:hAnsiTheme="minorHAnsi" w:cstheme="minorHAnsi"/>
          <w:b/>
          <w:bCs/>
          <w:color w:val="000000"/>
        </w:rPr>
        <w:t>seatud</w:t>
      </w:r>
      <w:proofErr w:type="spellEnd"/>
      <w:r w:rsidRPr="00E610B0">
        <w:rPr>
          <w:rFonts w:asciiTheme="minorHAnsi" w:hAnsiTheme="minorHAnsi" w:cstheme="minorHAnsi"/>
          <w:b/>
          <w:bCs/>
          <w:color w:val="000000"/>
        </w:rPr>
        <w:t xml:space="preserve"> </w:t>
      </w:r>
      <w:proofErr w:type="spellStart"/>
      <w:r w:rsidRPr="00E610B0">
        <w:rPr>
          <w:rFonts w:asciiTheme="minorHAnsi" w:hAnsiTheme="minorHAnsi" w:cstheme="minorHAnsi"/>
          <w:b/>
          <w:bCs/>
          <w:color w:val="000000"/>
        </w:rPr>
        <w:t>sihttasemed</w:t>
      </w:r>
      <w:proofErr w:type="spellEnd"/>
      <w:r w:rsidRPr="00E610B0">
        <w:rPr>
          <w:rFonts w:asciiTheme="minorHAnsi" w:hAnsiTheme="minorHAnsi" w:cstheme="minorHAnsi"/>
          <w:b/>
          <w:bCs/>
          <w:color w:val="000000"/>
        </w:rPr>
        <w:t>.</w:t>
      </w:r>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Tulemusnäitajad</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jagunevad</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omakorda</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kaheks</w:t>
      </w:r>
      <w:proofErr w:type="spellEnd"/>
      <w:r w:rsidRPr="00773EF3">
        <w:rPr>
          <w:rFonts w:asciiTheme="minorHAnsi" w:hAnsiTheme="minorHAnsi" w:cstheme="minorHAnsi"/>
          <w:color w:val="000000"/>
        </w:rPr>
        <w:t>:</w:t>
      </w:r>
    </w:p>
    <w:p w14:paraId="6F313833" w14:textId="4411D9AC" w:rsidR="005F5C05" w:rsidRPr="00773EF3" w:rsidRDefault="005F5C05" w:rsidP="002C4F6F">
      <w:pPr>
        <w:pStyle w:val="ListParagraph"/>
        <w:numPr>
          <w:ilvl w:val="0"/>
          <w:numId w:val="43"/>
        </w:numPr>
        <w:pBdr>
          <w:top w:val="nil"/>
          <w:left w:val="nil"/>
          <w:bottom w:val="nil"/>
          <w:right w:val="nil"/>
          <w:between w:val="nil"/>
        </w:pBdr>
        <w:ind w:left="993" w:hanging="284"/>
        <w:jc w:val="both"/>
        <w:rPr>
          <w:rFonts w:asciiTheme="minorHAnsi" w:hAnsiTheme="minorHAnsi" w:cstheme="minorHAnsi"/>
        </w:rPr>
      </w:pPr>
      <w:proofErr w:type="spellStart"/>
      <w:r w:rsidRPr="00773EF3">
        <w:rPr>
          <w:rFonts w:asciiTheme="minorHAnsi" w:hAnsiTheme="minorHAnsi" w:cstheme="minorHAnsi"/>
          <w:color w:val="000000"/>
        </w:rPr>
        <w:t>Kohustuslikud</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tulemusnäitajad</w:t>
      </w:r>
      <w:proofErr w:type="spellEnd"/>
      <w:r w:rsidRPr="00773EF3">
        <w:rPr>
          <w:rFonts w:asciiTheme="minorHAnsi" w:hAnsiTheme="minorHAnsi" w:cstheme="minorHAnsi"/>
          <w:color w:val="000000"/>
        </w:rPr>
        <w:t xml:space="preserve"> </w:t>
      </w:r>
      <w:r w:rsidR="00953AB7" w:rsidRPr="00773EF3">
        <w:rPr>
          <w:rFonts w:asciiTheme="minorHAnsi" w:hAnsiTheme="minorHAnsi" w:cstheme="minorHAnsi"/>
          <w:color w:val="000000"/>
        </w:rPr>
        <w:t xml:space="preserve">(EL </w:t>
      </w:r>
      <w:proofErr w:type="spellStart"/>
      <w:r w:rsidR="00953AB7" w:rsidRPr="00773EF3">
        <w:rPr>
          <w:rFonts w:asciiTheme="minorHAnsi" w:hAnsiTheme="minorHAnsi" w:cstheme="minorHAnsi"/>
          <w:color w:val="000000"/>
        </w:rPr>
        <w:t>seirenäitaja</w:t>
      </w:r>
      <w:proofErr w:type="spellEnd"/>
      <w:r w:rsidR="00953AB7" w:rsidRPr="00773EF3">
        <w:rPr>
          <w:rFonts w:asciiTheme="minorHAnsi" w:hAnsiTheme="minorHAnsi" w:cstheme="minorHAnsi"/>
          <w:color w:val="000000"/>
        </w:rPr>
        <w:t xml:space="preserve">) </w:t>
      </w:r>
      <w:r w:rsidRPr="00773EF3">
        <w:rPr>
          <w:rFonts w:asciiTheme="minorHAnsi" w:hAnsiTheme="minorHAnsi" w:cstheme="minorHAnsi"/>
          <w:color w:val="000000"/>
        </w:rPr>
        <w:t xml:space="preserve">– need </w:t>
      </w:r>
      <w:proofErr w:type="spellStart"/>
      <w:r w:rsidRPr="00773EF3">
        <w:rPr>
          <w:rFonts w:asciiTheme="minorHAnsi" w:hAnsiTheme="minorHAnsi" w:cstheme="minorHAnsi"/>
          <w:color w:val="000000"/>
        </w:rPr>
        <w:t>tulenevad</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Euroopa</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Liidu</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ühise</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põllumajanduspoliitika</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strateegiakavast</w:t>
      </w:r>
      <w:proofErr w:type="spellEnd"/>
      <w:r w:rsidRPr="00773EF3">
        <w:rPr>
          <w:rFonts w:asciiTheme="minorHAnsi" w:hAnsiTheme="minorHAnsi" w:cstheme="minorHAnsi"/>
          <w:color w:val="000000"/>
        </w:rPr>
        <w:t xml:space="preserve"> 2023–2027</w:t>
      </w:r>
      <w:r w:rsidR="00953AB7" w:rsidRPr="00773EF3">
        <w:rPr>
          <w:rFonts w:asciiTheme="minorHAnsi" w:hAnsiTheme="minorHAnsi" w:cstheme="minorHAnsi"/>
          <w:color w:val="000000"/>
        </w:rPr>
        <w:t xml:space="preserve"> </w:t>
      </w:r>
      <w:r w:rsidR="00B6303A" w:rsidRPr="00773EF3">
        <w:rPr>
          <w:rFonts w:asciiTheme="minorHAnsi" w:hAnsiTheme="minorHAnsi" w:cstheme="minorHAnsi"/>
          <w:color w:val="000000"/>
        </w:rPr>
        <w:t>(</w:t>
      </w:r>
      <w:proofErr w:type="spellStart"/>
      <w:r w:rsidR="00B6303A" w:rsidRPr="00773EF3">
        <w:rPr>
          <w:rFonts w:asciiTheme="minorHAnsi" w:hAnsiTheme="minorHAnsi" w:cstheme="minorHAnsi"/>
          <w:color w:val="000000"/>
        </w:rPr>
        <w:t>tähistatud</w:t>
      </w:r>
      <w:proofErr w:type="spellEnd"/>
      <w:r w:rsidR="00B6303A" w:rsidRPr="00773EF3">
        <w:rPr>
          <w:rFonts w:asciiTheme="minorHAnsi" w:hAnsiTheme="minorHAnsi" w:cstheme="minorHAnsi"/>
          <w:color w:val="000000"/>
        </w:rPr>
        <w:t xml:space="preserve"> </w:t>
      </w:r>
      <w:proofErr w:type="spellStart"/>
      <w:r w:rsidR="00B6303A" w:rsidRPr="00773EF3">
        <w:rPr>
          <w:rFonts w:asciiTheme="minorHAnsi" w:hAnsiTheme="minorHAnsi" w:cstheme="minorHAnsi"/>
          <w:color w:val="000000"/>
        </w:rPr>
        <w:t>lühendiga</w:t>
      </w:r>
      <w:proofErr w:type="spellEnd"/>
      <w:r w:rsidR="00B6303A" w:rsidRPr="00773EF3">
        <w:rPr>
          <w:rFonts w:asciiTheme="minorHAnsi" w:hAnsiTheme="minorHAnsi" w:cstheme="minorHAnsi"/>
          <w:color w:val="000000"/>
        </w:rPr>
        <w:t xml:space="preserve"> R…)</w:t>
      </w:r>
      <w:r w:rsidRPr="00773EF3">
        <w:rPr>
          <w:rFonts w:asciiTheme="minorHAnsi" w:hAnsiTheme="minorHAnsi" w:cstheme="minorHAnsi"/>
          <w:color w:val="000000"/>
        </w:rPr>
        <w:t>.</w:t>
      </w:r>
      <w:r w:rsidR="00953AB7" w:rsidRPr="00773EF3">
        <w:rPr>
          <w:rFonts w:asciiTheme="minorHAnsi" w:hAnsiTheme="minorHAnsi" w:cstheme="minorHAnsi"/>
          <w:color w:val="000000"/>
        </w:rPr>
        <w:t xml:space="preserve"> </w:t>
      </w:r>
      <w:proofErr w:type="spellStart"/>
      <w:r w:rsidR="00953AB7" w:rsidRPr="00773EF3">
        <w:rPr>
          <w:rFonts w:asciiTheme="minorHAnsi" w:hAnsiTheme="minorHAnsi" w:cstheme="minorHAnsi"/>
          <w:color w:val="000000"/>
        </w:rPr>
        <w:t>Igale</w:t>
      </w:r>
      <w:proofErr w:type="spellEnd"/>
      <w:r w:rsidR="00953AB7" w:rsidRPr="00773EF3">
        <w:rPr>
          <w:rFonts w:asciiTheme="minorHAnsi" w:hAnsiTheme="minorHAnsi" w:cstheme="minorHAnsi"/>
          <w:color w:val="000000"/>
        </w:rPr>
        <w:t xml:space="preserve"> </w:t>
      </w:r>
      <w:proofErr w:type="spellStart"/>
      <w:r w:rsidR="00953AB7" w:rsidRPr="00773EF3">
        <w:rPr>
          <w:rFonts w:asciiTheme="minorHAnsi" w:hAnsiTheme="minorHAnsi" w:cstheme="minorHAnsi"/>
          <w:color w:val="000000"/>
        </w:rPr>
        <w:t>meetmele</w:t>
      </w:r>
      <w:proofErr w:type="spellEnd"/>
      <w:r w:rsidR="00953AB7" w:rsidRPr="00773EF3">
        <w:rPr>
          <w:rFonts w:asciiTheme="minorHAnsi" w:hAnsiTheme="minorHAnsi" w:cstheme="minorHAnsi"/>
          <w:color w:val="000000"/>
        </w:rPr>
        <w:t xml:space="preserve"> </w:t>
      </w:r>
      <w:proofErr w:type="spellStart"/>
      <w:r w:rsidR="00953AB7" w:rsidRPr="00773EF3">
        <w:rPr>
          <w:rFonts w:asciiTheme="minorHAnsi" w:hAnsiTheme="minorHAnsi" w:cstheme="minorHAnsi"/>
          <w:color w:val="000000"/>
        </w:rPr>
        <w:t>tuli</w:t>
      </w:r>
      <w:proofErr w:type="spellEnd"/>
      <w:r w:rsidR="00953AB7" w:rsidRPr="00773EF3">
        <w:rPr>
          <w:rFonts w:asciiTheme="minorHAnsi" w:hAnsiTheme="minorHAnsi" w:cstheme="minorHAnsi"/>
          <w:color w:val="000000"/>
        </w:rPr>
        <w:t xml:space="preserve"> </w:t>
      </w:r>
      <w:proofErr w:type="spellStart"/>
      <w:r w:rsidR="00953AB7" w:rsidRPr="00773EF3">
        <w:rPr>
          <w:rFonts w:asciiTheme="minorHAnsi" w:hAnsiTheme="minorHAnsi" w:cstheme="minorHAnsi"/>
          <w:color w:val="000000"/>
        </w:rPr>
        <w:t>valida</w:t>
      </w:r>
      <w:proofErr w:type="spellEnd"/>
      <w:r w:rsidR="00953AB7" w:rsidRPr="00773EF3">
        <w:rPr>
          <w:rFonts w:asciiTheme="minorHAnsi" w:hAnsiTheme="minorHAnsi" w:cstheme="minorHAnsi"/>
          <w:color w:val="000000"/>
        </w:rPr>
        <w:t xml:space="preserve"> </w:t>
      </w:r>
      <w:proofErr w:type="spellStart"/>
      <w:r w:rsidR="00953AB7" w:rsidRPr="00773EF3">
        <w:rPr>
          <w:rFonts w:asciiTheme="minorHAnsi" w:hAnsiTheme="minorHAnsi" w:cstheme="minorHAnsi"/>
          <w:color w:val="000000"/>
        </w:rPr>
        <w:t>vähemalt</w:t>
      </w:r>
      <w:proofErr w:type="spellEnd"/>
      <w:r w:rsidR="00953AB7" w:rsidRPr="00773EF3">
        <w:rPr>
          <w:rFonts w:asciiTheme="minorHAnsi" w:hAnsiTheme="minorHAnsi" w:cstheme="minorHAnsi"/>
          <w:color w:val="000000"/>
        </w:rPr>
        <w:t xml:space="preserve"> 1 </w:t>
      </w:r>
      <w:proofErr w:type="spellStart"/>
      <w:r w:rsidR="00953AB7" w:rsidRPr="00773EF3">
        <w:rPr>
          <w:rFonts w:asciiTheme="minorHAnsi" w:hAnsiTheme="minorHAnsi" w:cstheme="minorHAnsi"/>
          <w:color w:val="000000"/>
        </w:rPr>
        <w:t>kohustuslik</w:t>
      </w:r>
      <w:proofErr w:type="spellEnd"/>
      <w:r w:rsidR="00953AB7" w:rsidRPr="00773EF3">
        <w:rPr>
          <w:rFonts w:asciiTheme="minorHAnsi" w:hAnsiTheme="minorHAnsi" w:cstheme="minorHAnsi"/>
          <w:color w:val="000000"/>
        </w:rPr>
        <w:t xml:space="preserve"> </w:t>
      </w:r>
      <w:proofErr w:type="spellStart"/>
      <w:r w:rsidR="00953AB7" w:rsidRPr="00773EF3">
        <w:rPr>
          <w:rFonts w:asciiTheme="minorHAnsi" w:hAnsiTheme="minorHAnsi" w:cstheme="minorHAnsi"/>
          <w:color w:val="000000"/>
        </w:rPr>
        <w:t>tulemusnäitaja</w:t>
      </w:r>
      <w:proofErr w:type="spellEnd"/>
      <w:r w:rsidR="00953AB7" w:rsidRPr="00773EF3">
        <w:rPr>
          <w:rFonts w:asciiTheme="minorHAnsi" w:hAnsiTheme="minorHAnsi" w:cstheme="minorHAnsi"/>
          <w:color w:val="000000"/>
        </w:rPr>
        <w:t xml:space="preserve">. </w:t>
      </w:r>
    </w:p>
    <w:p w14:paraId="4E45F396" w14:textId="3B5E8D9B" w:rsidR="005F5C05" w:rsidRPr="00773EF3" w:rsidRDefault="005F5C05" w:rsidP="002C4F6F">
      <w:pPr>
        <w:pStyle w:val="ListParagraph"/>
        <w:numPr>
          <w:ilvl w:val="0"/>
          <w:numId w:val="43"/>
        </w:numPr>
        <w:pBdr>
          <w:top w:val="nil"/>
          <w:left w:val="nil"/>
          <w:bottom w:val="nil"/>
          <w:right w:val="nil"/>
          <w:between w:val="nil"/>
        </w:pBdr>
        <w:ind w:left="993" w:hanging="284"/>
        <w:jc w:val="both"/>
        <w:rPr>
          <w:rFonts w:asciiTheme="minorHAnsi" w:hAnsiTheme="minorHAnsi" w:cstheme="minorHAnsi"/>
        </w:rPr>
      </w:pPr>
      <w:proofErr w:type="spellStart"/>
      <w:r w:rsidRPr="00773EF3">
        <w:rPr>
          <w:rFonts w:asciiTheme="minorHAnsi" w:hAnsiTheme="minorHAnsi" w:cstheme="minorHAnsi"/>
          <w:color w:val="000000"/>
        </w:rPr>
        <w:t>Tegevusrühma</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poolt</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täiendavalt</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määratletud</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näitajad</w:t>
      </w:r>
      <w:proofErr w:type="spellEnd"/>
      <w:r w:rsidR="00953AB7" w:rsidRPr="00773EF3">
        <w:rPr>
          <w:rFonts w:asciiTheme="minorHAnsi" w:hAnsiTheme="minorHAnsi" w:cstheme="minorHAnsi"/>
          <w:color w:val="000000"/>
        </w:rPr>
        <w:t xml:space="preserve"> (KKLM </w:t>
      </w:r>
      <w:proofErr w:type="spellStart"/>
      <w:r w:rsidR="00953AB7" w:rsidRPr="00773EF3">
        <w:rPr>
          <w:rFonts w:asciiTheme="minorHAnsi" w:hAnsiTheme="minorHAnsi" w:cstheme="minorHAnsi"/>
          <w:color w:val="000000"/>
        </w:rPr>
        <w:t>seirenäitaja</w:t>
      </w:r>
      <w:proofErr w:type="spellEnd"/>
      <w:r w:rsidR="00953AB7" w:rsidRPr="00773EF3">
        <w:rPr>
          <w:rFonts w:asciiTheme="minorHAnsi" w:hAnsiTheme="minorHAnsi" w:cstheme="minorHAnsi"/>
          <w:color w:val="000000"/>
        </w:rPr>
        <w:t>)</w:t>
      </w:r>
      <w:r w:rsidRPr="00773EF3">
        <w:rPr>
          <w:rFonts w:asciiTheme="minorHAnsi" w:hAnsiTheme="minorHAnsi" w:cstheme="minorHAnsi"/>
          <w:color w:val="000000"/>
        </w:rPr>
        <w:t xml:space="preserve">, mis </w:t>
      </w:r>
      <w:proofErr w:type="spellStart"/>
      <w:r w:rsidRPr="00773EF3">
        <w:rPr>
          <w:rFonts w:asciiTheme="minorHAnsi" w:hAnsiTheme="minorHAnsi" w:cstheme="minorHAnsi"/>
          <w:color w:val="000000"/>
        </w:rPr>
        <w:t>aitavad</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mõista</w:t>
      </w:r>
      <w:proofErr w:type="spellEnd"/>
      <w:r w:rsidRPr="00773EF3">
        <w:rPr>
          <w:rFonts w:asciiTheme="minorHAnsi" w:hAnsiTheme="minorHAnsi" w:cstheme="minorHAnsi"/>
          <w:color w:val="000000"/>
        </w:rPr>
        <w:t xml:space="preserve">, kas ja </w:t>
      </w:r>
      <w:proofErr w:type="spellStart"/>
      <w:r w:rsidRPr="00773EF3">
        <w:rPr>
          <w:rFonts w:asciiTheme="minorHAnsi" w:hAnsiTheme="minorHAnsi" w:cstheme="minorHAnsi"/>
          <w:color w:val="000000"/>
        </w:rPr>
        <w:t>kuivõrd</w:t>
      </w:r>
      <w:proofErr w:type="spellEnd"/>
      <w:r w:rsidRPr="00773EF3">
        <w:rPr>
          <w:rFonts w:asciiTheme="minorHAnsi" w:hAnsiTheme="minorHAnsi" w:cstheme="minorHAnsi"/>
          <w:color w:val="000000"/>
        </w:rPr>
        <w:t xml:space="preserve"> on </w:t>
      </w:r>
      <w:proofErr w:type="spellStart"/>
      <w:r w:rsidRPr="00773EF3">
        <w:rPr>
          <w:rFonts w:asciiTheme="minorHAnsi" w:hAnsiTheme="minorHAnsi" w:cstheme="minorHAnsi"/>
          <w:color w:val="000000"/>
        </w:rPr>
        <w:t>eesmärgid</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täidetud</w:t>
      </w:r>
      <w:proofErr w:type="spellEnd"/>
      <w:r w:rsidRPr="00773EF3">
        <w:rPr>
          <w:rFonts w:asciiTheme="minorHAnsi" w:hAnsiTheme="minorHAnsi" w:cstheme="minorHAnsi"/>
          <w:color w:val="000000"/>
        </w:rPr>
        <w:t>.</w:t>
      </w:r>
    </w:p>
    <w:p w14:paraId="666CFCEA" w14:textId="6832C98E" w:rsidR="00613FF8" w:rsidRPr="00773EF3" w:rsidRDefault="005F5C05" w:rsidP="002C4F6F">
      <w:pPr>
        <w:numPr>
          <w:ilvl w:val="0"/>
          <w:numId w:val="40"/>
        </w:numPr>
        <w:pBdr>
          <w:top w:val="nil"/>
          <w:left w:val="nil"/>
          <w:bottom w:val="nil"/>
          <w:right w:val="nil"/>
          <w:between w:val="nil"/>
        </w:pBdr>
        <w:spacing w:after="120"/>
        <w:jc w:val="both"/>
        <w:rPr>
          <w:rFonts w:asciiTheme="minorHAnsi" w:hAnsiTheme="minorHAnsi" w:cstheme="minorHAnsi"/>
        </w:rPr>
      </w:pPr>
      <w:proofErr w:type="spellStart"/>
      <w:r w:rsidRPr="00773EF3">
        <w:rPr>
          <w:rFonts w:asciiTheme="minorHAnsi" w:hAnsiTheme="minorHAnsi" w:cstheme="minorHAnsi"/>
          <w:color w:val="000000"/>
        </w:rPr>
        <w:t>Väljundnäitajad</w:t>
      </w:r>
      <w:proofErr w:type="spellEnd"/>
      <w:r w:rsidR="00953AB7" w:rsidRPr="00773EF3">
        <w:rPr>
          <w:rFonts w:asciiTheme="minorHAnsi" w:hAnsiTheme="minorHAnsi" w:cstheme="minorHAnsi"/>
          <w:color w:val="000000"/>
        </w:rPr>
        <w:t xml:space="preserve"> (KKLM </w:t>
      </w:r>
      <w:proofErr w:type="spellStart"/>
      <w:r w:rsidR="00953AB7" w:rsidRPr="00773EF3">
        <w:rPr>
          <w:rFonts w:asciiTheme="minorHAnsi" w:hAnsiTheme="minorHAnsi" w:cstheme="minorHAnsi"/>
          <w:color w:val="000000"/>
        </w:rPr>
        <w:t>seirenäitaja</w:t>
      </w:r>
      <w:proofErr w:type="spellEnd"/>
      <w:r w:rsidR="00953AB7" w:rsidRPr="00773EF3">
        <w:rPr>
          <w:rFonts w:asciiTheme="minorHAnsi" w:hAnsiTheme="minorHAnsi" w:cstheme="minorHAnsi"/>
          <w:color w:val="000000"/>
        </w:rPr>
        <w:t>)</w:t>
      </w:r>
      <w:r w:rsidRPr="00773EF3">
        <w:rPr>
          <w:rFonts w:asciiTheme="minorHAnsi" w:hAnsiTheme="minorHAnsi" w:cstheme="minorHAnsi"/>
          <w:color w:val="000000"/>
        </w:rPr>
        <w:t xml:space="preserve">, </w:t>
      </w:r>
      <w:del w:id="517" w:author="Liis Moor" w:date="2023-10-03T11:25:00Z">
        <w:r w:rsidRPr="00773EF3" w:rsidDel="00E610B0">
          <w:rPr>
            <w:rFonts w:asciiTheme="minorHAnsi" w:hAnsiTheme="minorHAnsi" w:cstheme="minorHAnsi"/>
            <w:color w:val="000000"/>
          </w:rPr>
          <w:delText xml:space="preserve">mis on sätestatud eraldi igale </w:delText>
        </w:r>
        <w:r w:rsidRPr="00773EF3" w:rsidDel="00E610B0">
          <w:rPr>
            <w:rFonts w:asciiTheme="minorHAnsi" w:hAnsiTheme="minorHAnsi" w:cstheme="minorHAnsi"/>
            <w:b/>
            <w:color w:val="000000"/>
          </w:rPr>
          <w:delText>meetmele</w:delText>
        </w:r>
        <w:r w:rsidRPr="00773EF3" w:rsidDel="00E610B0">
          <w:rPr>
            <w:rFonts w:asciiTheme="minorHAnsi" w:hAnsiTheme="minorHAnsi" w:cstheme="minorHAnsi"/>
            <w:color w:val="000000"/>
          </w:rPr>
          <w:delText xml:space="preserve"> ja </w:delText>
        </w:r>
      </w:del>
      <w:proofErr w:type="spellStart"/>
      <w:r w:rsidRPr="00773EF3">
        <w:rPr>
          <w:rFonts w:asciiTheme="minorHAnsi" w:hAnsiTheme="minorHAnsi" w:cstheme="minorHAnsi"/>
          <w:color w:val="000000"/>
        </w:rPr>
        <w:t>mille</w:t>
      </w:r>
      <w:proofErr w:type="spellEnd"/>
      <w:r w:rsidRPr="00773EF3">
        <w:rPr>
          <w:rFonts w:asciiTheme="minorHAnsi" w:hAnsiTheme="minorHAnsi" w:cstheme="minorHAnsi"/>
          <w:color w:val="000000"/>
        </w:rPr>
        <w:t xml:space="preserve"> </w:t>
      </w:r>
      <w:proofErr w:type="spellStart"/>
      <w:r w:rsidRPr="00773EF3">
        <w:rPr>
          <w:rFonts w:asciiTheme="minorHAnsi" w:hAnsiTheme="minorHAnsi" w:cstheme="minorHAnsi"/>
          <w:color w:val="000000"/>
        </w:rPr>
        <w:t>osas</w:t>
      </w:r>
      <w:proofErr w:type="spellEnd"/>
      <w:r w:rsidRPr="00773EF3">
        <w:rPr>
          <w:rFonts w:asciiTheme="minorHAnsi" w:hAnsiTheme="minorHAnsi" w:cstheme="minorHAnsi"/>
          <w:color w:val="000000"/>
        </w:rPr>
        <w:t xml:space="preserve"> </w:t>
      </w:r>
      <w:proofErr w:type="spellStart"/>
      <w:r w:rsidRPr="007B712B">
        <w:rPr>
          <w:rFonts w:asciiTheme="minorHAnsi" w:hAnsiTheme="minorHAnsi" w:cstheme="minorHAnsi"/>
          <w:b/>
          <w:bCs/>
          <w:color w:val="000000"/>
        </w:rPr>
        <w:t>ei</w:t>
      </w:r>
      <w:proofErr w:type="spellEnd"/>
      <w:r w:rsidRPr="007B712B">
        <w:rPr>
          <w:rFonts w:asciiTheme="minorHAnsi" w:hAnsiTheme="minorHAnsi" w:cstheme="minorHAnsi"/>
          <w:b/>
          <w:bCs/>
          <w:color w:val="000000"/>
        </w:rPr>
        <w:t xml:space="preserve"> ole </w:t>
      </w:r>
      <w:proofErr w:type="spellStart"/>
      <w:r w:rsidRPr="007B712B">
        <w:rPr>
          <w:rFonts w:asciiTheme="minorHAnsi" w:hAnsiTheme="minorHAnsi" w:cstheme="minorHAnsi"/>
          <w:b/>
          <w:bCs/>
          <w:color w:val="000000"/>
        </w:rPr>
        <w:t>määratletud</w:t>
      </w:r>
      <w:proofErr w:type="spellEnd"/>
      <w:r w:rsidRPr="007B712B">
        <w:rPr>
          <w:rFonts w:asciiTheme="minorHAnsi" w:hAnsiTheme="minorHAnsi" w:cstheme="minorHAnsi"/>
          <w:b/>
          <w:bCs/>
          <w:color w:val="000000"/>
        </w:rPr>
        <w:t xml:space="preserve"> </w:t>
      </w:r>
      <w:proofErr w:type="spellStart"/>
      <w:r w:rsidRPr="007B712B">
        <w:rPr>
          <w:rFonts w:asciiTheme="minorHAnsi" w:hAnsiTheme="minorHAnsi" w:cstheme="minorHAnsi"/>
          <w:b/>
          <w:bCs/>
          <w:color w:val="000000"/>
        </w:rPr>
        <w:t>sihttasemeid</w:t>
      </w:r>
      <w:proofErr w:type="spellEnd"/>
      <w:r w:rsidRPr="00773EF3">
        <w:rPr>
          <w:rFonts w:asciiTheme="minorHAnsi" w:hAnsiTheme="minorHAnsi" w:cstheme="minorHAnsi"/>
          <w:color w:val="000000"/>
        </w:rPr>
        <w:t xml:space="preserve">. </w:t>
      </w:r>
    </w:p>
    <w:p w14:paraId="7F18136C" w14:textId="77777777" w:rsidR="00A865A9" w:rsidRDefault="00A865A9" w:rsidP="008A5F9D">
      <w:pPr>
        <w:jc w:val="both"/>
        <w:rPr>
          <w:ins w:id="518" w:author="Liis Moor" w:date="2023-10-03T11:47:00Z"/>
          <w:rFonts w:asciiTheme="minorHAnsi" w:hAnsiTheme="minorHAnsi" w:cstheme="minorHAnsi"/>
        </w:rPr>
      </w:pPr>
    </w:p>
    <w:p w14:paraId="19008215" w14:textId="7716216F" w:rsidR="00905C60" w:rsidRDefault="00B6303A" w:rsidP="008A5F9D">
      <w:pPr>
        <w:jc w:val="both"/>
        <w:rPr>
          <w:ins w:id="519" w:author="Liis Moor" w:date="2023-10-03T12:05:00Z"/>
          <w:rFonts w:asciiTheme="minorHAnsi" w:hAnsiTheme="minorHAnsi" w:cstheme="minorHAnsi"/>
        </w:rPr>
      </w:pPr>
      <w:proofErr w:type="spellStart"/>
      <w:r w:rsidRPr="00773EF3">
        <w:rPr>
          <w:rFonts w:asciiTheme="minorHAnsi" w:hAnsiTheme="minorHAnsi" w:cstheme="minorHAnsi"/>
        </w:rPr>
        <w:t>Tulemus</w:t>
      </w:r>
      <w:proofErr w:type="spellEnd"/>
      <w:r w:rsidR="006F70BE" w:rsidRPr="00773EF3">
        <w:rPr>
          <w:rFonts w:asciiTheme="minorHAnsi" w:hAnsiTheme="minorHAnsi" w:cstheme="minorHAnsi"/>
        </w:rPr>
        <w:t>- ja</w:t>
      </w:r>
      <w:r w:rsidRPr="00773EF3">
        <w:rPr>
          <w:rFonts w:asciiTheme="minorHAnsi" w:hAnsiTheme="minorHAnsi" w:cstheme="minorHAnsi"/>
        </w:rPr>
        <w:t xml:space="preserve"> </w:t>
      </w:r>
      <w:proofErr w:type="spellStart"/>
      <w:r w:rsidRPr="00773EF3">
        <w:rPr>
          <w:rFonts w:asciiTheme="minorHAnsi" w:hAnsiTheme="minorHAnsi" w:cstheme="minorHAnsi"/>
        </w:rPr>
        <w:t>väljundnäitajaid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kogutakse</w:t>
      </w:r>
      <w:proofErr w:type="spellEnd"/>
      <w:r w:rsidRPr="00773EF3">
        <w:rPr>
          <w:rFonts w:asciiTheme="minorHAnsi" w:hAnsiTheme="minorHAnsi" w:cstheme="minorHAnsi"/>
        </w:rPr>
        <w:t xml:space="preserve"> e-P</w:t>
      </w:r>
      <w:ins w:id="520" w:author="Liis Moor" w:date="2023-10-03T12:04:00Z">
        <w:r w:rsidR="00905C60">
          <w:rPr>
            <w:rFonts w:asciiTheme="minorHAnsi" w:hAnsiTheme="minorHAnsi" w:cstheme="minorHAnsi"/>
          </w:rPr>
          <w:t>RIA</w:t>
        </w:r>
      </w:ins>
      <w:r w:rsidRPr="00773EF3">
        <w:rPr>
          <w:rFonts w:asciiTheme="minorHAnsi" w:hAnsiTheme="minorHAnsi" w:cstheme="minorHAnsi"/>
        </w:rPr>
        <w:t xml:space="preserve"> </w:t>
      </w:r>
      <w:proofErr w:type="spellStart"/>
      <w:r w:rsidRPr="00773EF3">
        <w:rPr>
          <w:rFonts w:asciiTheme="minorHAnsi" w:hAnsiTheme="minorHAnsi" w:cstheme="minorHAnsi"/>
        </w:rPr>
        <w:t>kaudu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nii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kui</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viimase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maksetaotluse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esitamisel</w:t>
      </w:r>
      <w:proofErr w:type="spellEnd"/>
      <w:r w:rsidRPr="00773EF3">
        <w:rPr>
          <w:rFonts w:asciiTheme="minorHAnsi" w:hAnsiTheme="minorHAnsi" w:cstheme="minorHAnsi"/>
        </w:rPr>
        <w:t xml:space="preserve">. </w:t>
      </w:r>
      <w:proofErr w:type="spellStart"/>
      <w:r w:rsidR="008A5F9D" w:rsidRPr="00773EF3">
        <w:rPr>
          <w:rFonts w:asciiTheme="minorHAnsi" w:hAnsiTheme="minorHAnsi" w:cstheme="minorHAnsi"/>
        </w:rPr>
        <w:t>Seireandmete</w:t>
      </w:r>
      <w:proofErr w:type="spellEnd"/>
      <w:r w:rsidR="008A5F9D" w:rsidRPr="00773EF3">
        <w:rPr>
          <w:rFonts w:asciiTheme="minorHAnsi" w:hAnsiTheme="minorHAnsi" w:cstheme="minorHAnsi"/>
        </w:rPr>
        <w:t xml:space="preserve"> </w:t>
      </w:r>
      <w:proofErr w:type="spellStart"/>
      <w:r w:rsidR="008A5F9D" w:rsidRPr="00773EF3">
        <w:rPr>
          <w:rFonts w:asciiTheme="minorHAnsi" w:hAnsiTheme="minorHAnsi" w:cstheme="minorHAnsi"/>
        </w:rPr>
        <w:t>esitamine</w:t>
      </w:r>
      <w:proofErr w:type="spellEnd"/>
      <w:r w:rsidR="008A5F9D" w:rsidRPr="00773EF3">
        <w:rPr>
          <w:rFonts w:asciiTheme="minorHAnsi" w:hAnsiTheme="minorHAnsi" w:cstheme="minorHAnsi"/>
        </w:rPr>
        <w:t xml:space="preserve"> on </w:t>
      </w:r>
      <w:proofErr w:type="spellStart"/>
      <w:r w:rsidR="008A5F9D" w:rsidRPr="00773EF3">
        <w:rPr>
          <w:rFonts w:asciiTheme="minorHAnsi" w:hAnsiTheme="minorHAnsi" w:cstheme="minorHAnsi"/>
        </w:rPr>
        <w:t>taotlejale</w:t>
      </w:r>
      <w:proofErr w:type="spellEnd"/>
      <w:r w:rsidR="008A5F9D" w:rsidRPr="00773EF3">
        <w:rPr>
          <w:rFonts w:asciiTheme="minorHAnsi" w:hAnsiTheme="minorHAnsi" w:cstheme="minorHAnsi"/>
        </w:rPr>
        <w:t xml:space="preserve"> </w:t>
      </w:r>
      <w:proofErr w:type="spellStart"/>
      <w:r w:rsidR="008A5F9D" w:rsidRPr="00773EF3">
        <w:rPr>
          <w:rFonts w:asciiTheme="minorHAnsi" w:hAnsiTheme="minorHAnsi" w:cstheme="minorHAnsi"/>
        </w:rPr>
        <w:t>kohustuslik</w:t>
      </w:r>
      <w:proofErr w:type="spellEnd"/>
      <w:r w:rsidR="008A5F9D" w:rsidRPr="00773EF3">
        <w:rPr>
          <w:rFonts w:asciiTheme="minorHAnsi" w:hAnsiTheme="minorHAnsi" w:cstheme="minorHAnsi"/>
        </w:rPr>
        <w:t xml:space="preserve">. </w:t>
      </w:r>
      <w:proofErr w:type="spellStart"/>
      <w:ins w:id="521" w:author="Liis Moor" w:date="2023-10-03T11:28:00Z">
        <w:r w:rsidR="00430CC0">
          <w:rPr>
            <w:rFonts w:asciiTheme="minorHAnsi" w:hAnsiTheme="minorHAnsi" w:cstheme="minorHAnsi"/>
          </w:rPr>
          <w:t>N</w:t>
        </w:r>
      </w:ins>
      <w:r w:rsidR="008A5F9D" w:rsidRPr="00773EF3">
        <w:rPr>
          <w:rFonts w:asciiTheme="minorHAnsi" w:hAnsiTheme="minorHAnsi" w:cstheme="minorHAnsi"/>
        </w:rPr>
        <w:t>äitajaid</w:t>
      </w:r>
      <w:proofErr w:type="spellEnd"/>
      <w:r w:rsidR="008A5F9D" w:rsidRPr="00773EF3">
        <w:rPr>
          <w:rFonts w:asciiTheme="minorHAnsi" w:hAnsiTheme="minorHAnsi" w:cstheme="minorHAnsi"/>
        </w:rPr>
        <w:t xml:space="preserve"> </w:t>
      </w:r>
      <w:proofErr w:type="spellStart"/>
      <w:r w:rsidR="008A5F9D" w:rsidRPr="00773EF3">
        <w:rPr>
          <w:rFonts w:asciiTheme="minorHAnsi" w:hAnsiTheme="minorHAnsi" w:cstheme="minorHAnsi"/>
        </w:rPr>
        <w:t>arvestatakse</w:t>
      </w:r>
      <w:proofErr w:type="spellEnd"/>
      <w:r w:rsidR="008A5F9D" w:rsidRPr="00773EF3">
        <w:rPr>
          <w:rFonts w:asciiTheme="minorHAnsi" w:hAnsiTheme="minorHAnsi" w:cstheme="minorHAnsi"/>
        </w:rPr>
        <w:t xml:space="preserve"> </w:t>
      </w:r>
      <w:proofErr w:type="spellStart"/>
      <w:r w:rsidR="008A5F9D" w:rsidRPr="00773EF3">
        <w:rPr>
          <w:rFonts w:asciiTheme="minorHAnsi" w:hAnsiTheme="minorHAnsi" w:cstheme="minorHAnsi"/>
        </w:rPr>
        <w:t>kumulatiivselt</w:t>
      </w:r>
      <w:proofErr w:type="spellEnd"/>
      <w:r w:rsidR="008A5F9D" w:rsidRPr="00773EF3">
        <w:rPr>
          <w:rFonts w:asciiTheme="minorHAnsi" w:hAnsiTheme="minorHAnsi" w:cstheme="minorHAnsi"/>
        </w:rPr>
        <w:t xml:space="preserve"> </w:t>
      </w:r>
      <w:proofErr w:type="spellStart"/>
      <w:r w:rsidR="008A5F9D" w:rsidRPr="00773EF3">
        <w:rPr>
          <w:rFonts w:asciiTheme="minorHAnsi" w:hAnsiTheme="minorHAnsi" w:cstheme="minorHAnsi"/>
        </w:rPr>
        <w:t>meetmete</w:t>
      </w:r>
      <w:proofErr w:type="spellEnd"/>
      <w:r w:rsidR="008A5F9D" w:rsidRPr="00773EF3">
        <w:rPr>
          <w:rFonts w:asciiTheme="minorHAnsi" w:hAnsiTheme="minorHAnsi" w:cstheme="minorHAnsi"/>
        </w:rPr>
        <w:t xml:space="preserve"> </w:t>
      </w:r>
      <w:proofErr w:type="spellStart"/>
      <w:r w:rsidR="008A5F9D" w:rsidRPr="00773EF3">
        <w:rPr>
          <w:rFonts w:asciiTheme="minorHAnsi" w:hAnsiTheme="minorHAnsi" w:cstheme="minorHAnsi"/>
        </w:rPr>
        <w:t>kaupa</w:t>
      </w:r>
      <w:proofErr w:type="spellEnd"/>
      <w:r w:rsidR="008A5F9D" w:rsidRPr="00773EF3">
        <w:rPr>
          <w:rFonts w:asciiTheme="minorHAnsi" w:hAnsiTheme="minorHAnsi" w:cstheme="minorHAnsi"/>
        </w:rPr>
        <w:t xml:space="preserve">. </w:t>
      </w:r>
    </w:p>
    <w:p w14:paraId="6DFB5238" w14:textId="77777777" w:rsidR="00905C60" w:rsidRDefault="00905C60" w:rsidP="008A5F9D">
      <w:pPr>
        <w:jc w:val="both"/>
        <w:rPr>
          <w:ins w:id="522" w:author="Liis Moor" w:date="2023-10-03T12:05:00Z"/>
          <w:rFonts w:asciiTheme="minorHAnsi" w:hAnsiTheme="minorHAnsi" w:cstheme="minorHAnsi"/>
        </w:rPr>
      </w:pPr>
    </w:p>
    <w:p w14:paraId="2DE35EB3" w14:textId="47780E3D" w:rsidR="00214287" w:rsidRPr="00773EF3" w:rsidRDefault="00B6303A" w:rsidP="008A5F9D">
      <w:pPr>
        <w:jc w:val="both"/>
        <w:rPr>
          <w:rFonts w:asciiTheme="minorHAnsi" w:hAnsiTheme="minorHAnsi" w:cstheme="minorHAnsi"/>
        </w:rPr>
      </w:pPr>
      <w:proofErr w:type="spellStart"/>
      <w:r w:rsidRPr="00773EF3">
        <w:rPr>
          <w:rFonts w:asciiTheme="minorHAnsi" w:hAnsiTheme="minorHAnsi" w:cstheme="minorHAnsi"/>
        </w:rPr>
        <w:t>Osad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tulemus</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väljundnäitajad</w:t>
      </w:r>
      <w:proofErr w:type="spellEnd"/>
      <w:r w:rsidRPr="00773EF3">
        <w:rPr>
          <w:rFonts w:asciiTheme="minorHAnsi" w:hAnsiTheme="minorHAnsi" w:cstheme="minorHAnsi"/>
        </w:rPr>
        <w:t xml:space="preserve"> (</w:t>
      </w:r>
      <w:proofErr w:type="spellStart"/>
      <w:r w:rsidR="008A5F9D" w:rsidRPr="00773EF3">
        <w:rPr>
          <w:rFonts w:asciiTheme="minorHAnsi" w:hAnsiTheme="minorHAnsi" w:cstheme="minorHAnsi"/>
          <w:color w:val="000000" w:themeColor="text1"/>
        </w:rPr>
        <w:t>toetatud</w:t>
      </w:r>
      <w:proofErr w:type="spellEnd"/>
      <w:r w:rsidR="008A5F9D" w:rsidRPr="00773EF3">
        <w:rPr>
          <w:rFonts w:asciiTheme="minorHAnsi" w:hAnsiTheme="minorHAnsi" w:cstheme="minorHAnsi"/>
          <w:color w:val="000000" w:themeColor="text1"/>
        </w:rPr>
        <w:t xml:space="preserve"> </w:t>
      </w:r>
      <w:proofErr w:type="spellStart"/>
      <w:r w:rsidR="008A5F9D" w:rsidRPr="00773EF3">
        <w:rPr>
          <w:rFonts w:asciiTheme="minorHAnsi" w:hAnsiTheme="minorHAnsi" w:cstheme="minorHAnsi"/>
          <w:color w:val="000000" w:themeColor="text1"/>
        </w:rPr>
        <w:t>ettevõtete</w:t>
      </w:r>
      <w:proofErr w:type="spellEnd"/>
      <w:r w:rsidR="008A5F9D" w:rsidRPr="00773EF3">
        <w:rPr>
          <w:rFonts w:asciiTheme="minorHAnsi" w:hAnsiTheme="minorHAnsi" w:cstheme="minorHAnsi"/>
          <w:color w:val="000000" w:themeColor="text1"/>
        </w:rPr>
        <w:t xml:space="preserve"> </w:t>
      </w:r>
      <w:proofErr w:type="spellStart"/>
      <w:r w:rsidR="008A5F9D" w:rsidRPr="00773EF3">
        <w:rPr>
          <w:rFonts w:asciiTheme="minorHAnsi" w:hAnsiTheme="minorHAnsi" w:cstheme="minorHAnsi"/>
          <w:color w:val="000000" w:themeColor="text1"/>
        </w:rPr>
        <w:t>sotsiaalmaksuga</w:t>
      </w:r>
      <w:proofErr w:type="spellEnd"/>
      <w:r w:rsidR="008A5F9D" w:rsidRPr="00773EF3">
        <w:rPr>
          <w:rFonts w:asciiTheme="minorHAnsi" w:hAnsiTheme="minorHAnsi" w:cstheme="minorHAnsi"/>
          <w:color w:val="000000" w:themeColor="text1"/>
        </w:rPr>
        <w:t xml:space="preserve"> </w:t>
      </w:r>
      <w:proofErr w:type="spellStart"/>
      <w:r w:rsidR="008A5F9D" w:rsidRPr="00773EF3">
        <w:rPr>
          <w:rFonts w:asciiTheme="minorHAnsi" w:hAnsiTheme="minorHAnsi" w:cstheme="minorHAnsi"/>
          <w:color w:val="000000" w:themeColor="text1"/>
        </w:rPr>
        <w:t>maksustatud</w:t>
      </w:r>
      <w:proofErr w:type="spellEnd"/>
      <w:r w:rsidR="008A5F9D" w:rsidRPr="00773EF3">
        <w:rPr>
          <w:rFonts w:asciiTheme="minorHAnsi" w:hAnsiTheme="minorHAnsi" w:cstheme="minorHAnsi"/>
          <w:color w:val="000000" w:themeColor="text1"/>
        </w:rPr>
        <w:t xml:space="preserve"> summa </w:t>
      </w:r>
      <w:proofErr w:type="spellStart"/>
      <w:r w:rsidR="008A5F9D" w:rsidRPr="00773EF3">
        <w:rPr>
          <w:rFonts w:asciiTheme="minorHAnsi" w:hAnsiTheme="minorHAnsi" w:cstheme="minorHAnsi"/>
          <w:color w:val="000000" w:themeColor="text1"/>
        </w:rPr>
        <w:t>kasv</w:t>
      </w:r>
      <w:proofErr w:type="spellEnd"/>
      <w:r w:rsidR="008A5F9D" w:rsidRPr="00773EF3">
        <w:rPr>
          <w:rFonts w:asciiTheme="minorHAnsi" w:hAnsiTheme="minorHAnsi" w:cstheme="minorHAnsi"/>
          <w:color w:val="000000" w:themeColor="text1"/>
          <w:lang w:val="et-EE"/>
        </w:rPr>
        <w:t xml:space="preserve"> töötaja kohta ja toetatud ettevõtete lisandväärtuse kasv töötaja kohta</w:t>
      </w:r>
      <w:r w:rsidRPr="00773EF3">
        <w:rPr>
          <w:rFonts w:asciiTheme="minorHAnsi" w:hAnsiTheme="minorHAnsi" w:cstheme="minorHAnsi"/>
        </w:rPr>
        <w:t xml:space="preserve">) </w:t>
      </w:r>
      <w:proofErr w:type="spellStart"/>
      <w:r w:rsidRPr="00773EF3">
        <w:rPr>
          <w:rFonts w:asciiTheme="minorHAnsi" w:hAnsiTheme="minorHAnsi" w:cstheme="minorHAnsi"/>
        </w:rPr>
        <w:t>vajavad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täiendava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informatsiooni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kogumist</w:t>
      </w:r>
      <w:proofErr w:type="spellEnd"/>
      <w:r w:rsidRPr="00773EF3">
        <w:rPr>
          <w:rFonts w:asciiTheme="minorHAnsi" w:hAnsiTheme="minorHAnsi" w:cstheme="minorHAnsi"/>
        </w:rPr>
        <w:t xml:space="preserve"> 2</w:t>
      </w:r>
      <w:r w:rsidR="00F46138" w:rsidRPr="00773EF3">
        <w:rPr>
          <w:rFonts w:asciiTheme="minorHAnsi" w:hAnsiTheme="minorHAnsi" w:cstheme="minorHAnsi"/>
        </w:rPr>
        <w:t>-3</w:t>
      </w:r>
      <w:r w:rsidRPr="00773EF3">
        <w:rPr>
          <w:rFonts w:asciiTheme="minorHAnsi" w:hAnsiTheme="minorHAnsi" w:cstheme="minorHAnsi"/>
        </w:rPr>
        <w:t xml:space="preserve"> </w:t>
      </w:r>
      <w:proofErr w:type="spellStart"/>
      <w:r w:rsidRPr="00773EF3">
        <w:rPr>
          <w:rFonts w:asciiTheme="minorHAnsi" w:hAnsiTheme="minorHAnsi" w:cstheme="minorHAnsi"/>
        </w:rPr>
        <w:t>aastat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pärast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viimase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maksetaotluse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tegemist</w:t>
      </w:r>
      <w:proofErr w:type="spellEnd"/>
      <w:r w:rsidRPr="00773EF3">
        <w:rPr>
          <w:rFonts w:asciiTheme="minorHAnsi" w:hAnsiTheme="minorHAnsi" w:cstheme="minorHAnsi"/>
        </w:rPr>
        <w:t xml:space="preserve">. </w:t>
      </w:r>
      <w:proofErr w:type="spellStart"/>
      <w:r w:rsidR="006F70BE" w:rsidRPr="004009B0">
        <w:rPr>
          <w:rFonts w:asciiTheme="minorHAnsi" w:hAnsiTheme="minorHAnsi" w:cstheme="minorHAnsi"/>
        </w:rPr>
        <w:t>Informatsiooni</w:t>
      </w:r>
      <w:proofErr w:type="spellEnd"/>
      <w:r w:rsidR="006F70BE" w:rsidRPr="004009B0">
        <w:rPr>
          <w:rFonts w:asciiTheme="minorHAnsi" w:hAnsiTheme="minorHAnsi" w:cstheme="minorHAnsi"/>
        </w:rPr>
        <w:t xml:space="preserve"> </w:t>
      </w:r>
      <w:proofErr w:type="spellStart"/>
      <w:r w:rsidR="006F70BE" w:rsidRPr="004009B0">
        <w:rPr>
          <w:rFonts w:asciiTheme="minorHAnsi" w:hAnsiTheme="minorHAnsi" w:cstheme="minorHAnsi"/>
        </w:rPr>
        <w:t>kogumise</w:t>
      </w:r>
      <w:proofErr w:type="spellEnd"/>
      <w:r w:rsidRPr="004009B0">
        <w:rPr>
          <w:rFonts w:asciiTheme="minorHAnsi" w:hAnsiTheme="minorHAnsi" w:cstheme="minorHAnsi"/>
        </w:rPr>
        <w:t xml:space="preserve"> </w:t>
      </w:r>
      <w:proofErr w:type="spellStart"/>
      <w:r w:rsidRPr="004009B0">
        <w:rPr>
          <w:rFonts w:asciiTheme="minorHAnsi" w:hAnsiTheme="minorHAnsi" w:cstheme="minorHAnsi"/>
        </w:rPr>
        <w:t>eest</w:t>
      </w:r>
      <w:proofErr w:type="spellEnd"/>
      <w:r w:rsidRPr="004009B0">
        <w:rPr>
          <w:rFonts w:asciiTheme="minorHAnsi" w:hAnsiTheme="minorHAnsi" w:cstheme="minorHAnsi"/>
        </w:rPr>
        <w:t xml:space="preserve"> </w:t>
      </w:r>
      <w:proofErr w:type="spellStart"/>
      <w:r w:rsidRPr="004009B0">
        <w:rPr>
          <w:rFonts w:asciiTheme="minorHAnsi" w:hAnsiTheme="minorHAnsi" w:cstheme="minorHAnsi"/>
        </w:rPr>
        <w:t>vastutab</w:t>
      </w:r>
      <w:proofErr w:type="spellEnd"/>
      <w:r w:rsidRPr="004009B0">
        <w:rPr>
          <w:rFonts w:asciiTheme="minorHAnsi" w:hAnsiTheme="minorHAnsi" w:cstheme="minorHAnsi"/>
        </w:rPr>
        <w:t xml:space="preserve"> </w:t>
      </w:r>
      <w:r w:rsidR="008A5F9D" w:rsidRPr="004009B0">
        <w:rPr>
          <w:rFonts w:asciiTheme="minorHAnsi" w:hAnsiTheme="minorHAnsi" w:cstheme="minorHAnsi"/>
        </w:rPr>
        <w:t>KKLM.</w:t>
      </w:r>
      <w:r w:rsidR="008A5F9D" w:rsidRPr="00773EF3">
        <w:rPr>
          <w:rFonts w:asciiTheme="minorHAnsi" w:hAnsiTheme="minorHAnsi" w:cstheme="minorHAnsi"/>
        </w:rPr>
        <w:t xml:space="preserve"> </w:t>
      </w:r>
    </w:p>
    <w:p w14:paraId="724152EA" w14:textId="77777777" w:rsidR="005F5C05" w:rsidRPr="00773EF3" w:rsidRDefault="005F5C05" w:rsidP="005F5C05">
      <w:pPr>
        <w:rPr>
          <w:rFonts w:asciiTheme="minorHAnsi" w:hAnsiTheme="minorHAnsi" w:cstheme="minorHAnsi"/>
        </w:rPr>
      </w:pPr>
    </w:p>
    <w:p w14:paraId="01BA7CC5" w14:textId="3A72C417" w:rsidR="009B5025" w:rsidRPr="00773EF3" w:rsidRDefault="009B5025" w:rsidP="009B5025">
      <w:pPr>
        <w:pStyle w:val="Caption"/>
        <w:keepNext/>
        <w:rPr>
          <w:rFonts w:asciiTheme="minorHAnsi" w:hAnsiTheme="minorHAnsi" w:cstheme="minorHAnsi"/>
        </w:rPr>
      </w:pPr>
      <w:proofErr w:type="spellStart"/>
      <w:r w:rsidRPr="00773EF3">
        <w:rPr>
          <w:rFonts w:asciiTheme="minorHAnsi" w:hAnsiTheme="minorHAnsi" w:cstheme="minorHAnsi"/>
        </w:rPr>
        <w:t>Tabel</w:t>
      </w:r>
      <w:proofErr w:type="spellEnd"/>
      <w:r w:rsidR="001C053F" w:rsidRPr="00773EF3">
        <w:rPr>
          <w:rFonts w:asciiTheme="minorHAnsi" w:hAnsiTheme="minorHAnsi" w:cstheme="minorHAnsi"/>
        </w:rPr>
        <w:t xml:space="preserve"> 1</w:t>
      </w:r>
      <w:ins w:id="523" w:author="Liis Moor" w:date="2024-04-18T16:35:00Z">
        <w:r w:rsidR="00935D9B">
          <w:rPr>
            <w:rFonts w:asciiTheme="minorHAnsi" w:hAnsiTheme="minorHAnsi" w:cstheme="minorHAnsi"/>
          </w:rPr>
          <w:t>3</w:t>
        </w:r>
      </w:ins>
      <w:del w:id="524" w:author="Liis Moor" w:date="2024-04-18T16:35:00Z">
        <w:r w:rsidR="00412EF8" w:rsidRPr="00773EF3" w:rsidDel="00935D9B">
          <w:rPr>
            <w:rFonts w:asciiTheme="minorHAnsi" w:hAnsiTheme="minorHAnsi" w:cstheme="minorHAnsi"/>
          </w:rPr>
          <w:delText>2</w:delText>
        </w:r>
      </w:del>
      <w:r w:rsidRPr="00773EF3">
        <w:rPr>
          <w:rFonts w:asciiTheme="minorHAnsi" w:hAnsiTheme="minorHAnsi" w:cstheme="minorHAnsi"/>
        </w:rPr>
        <w:t xml:space="preserve">. </w:t>
      </w:r>
      <w:proofErr w:type="spellStart"/>
      <w:r w:rsidRPr="00773EF3">
        <w:rPr>
          <w:rFonts w:asciiTheme="minorHAnsi" w:hAnsiTheme="minorHAnsi" w:cstheme="minorHAnsi"/>
        </w:rPr>
        <w:t>Meede</w:t>
      </w:r>
      <w:proofErr w:type="spellEnd"/>
      <w:r w:rsidRPr="00773EF3">
        <w:rPr>
          <w:rFonts w:asciiTheme="minorHAnsi" w:hAnsiTheme="minorHAnsi" w:cstheme="minorHAnsi"/>
        </w:rPr>
        <w:t xml:space="preserve"> 1 </w:t>
      </w:r>
      <w:proofErr w:type="spellStart"/>
      <w:r w:rsidRPr="00773EF3">
        <w:rPr>
          <w:rFonts w:asciiTheme="minorHAnsi" w:hAnsiTheme="minorHAnsi" w:cstheme="minorHAnsi"/>
        </w:rPr>
        <w:t>tulemus</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väljundnäitajad</w:t>
      </w:r>
      <w:proofErr w:type="spellEnd"/>
    </w:p>
    <w:tbl>
      <w:tblPr>
        <w:tblStyle w:val="TableGrid"/>
        <w:tblW w:w="0" w:type="auto"/>
        <w:tblLook w:val="04A0" w:firstRow="1" w:lastRow="0" w:firstColumn="1" w:lastColumn="0" w:noHBand="0" w:noVBand="1"/>
      </w:tblPr>
      <w:tblGrid>
        <w:gridCol w:w="2377"/>
        <w:gridCol w:w="2634"/>
        <w:gridCol w:w="1935"/>
        <w:gridCol w:w="1584"/>
      </w:tblGrid>
      <w:tr w:rsidR="004D39FF" w:rsidRPr="00773EF3" w14:paraId="383F3883" w14:textId="77777777" w:rsidTr="00930DFA">
        <w:tc>
          <w:tcPr>
            <w:tcW w:w="2396" w:type="dxa"/>
            <w:vMerge w:val="restart"/>
          </w:tcPr>
          <w:p w14:paraId="18F1443B" w14:textId="3F739398" w:rsidR="006317F1" w:rsidRPr="00773EF3" w:rsidRDefault="007243C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T</w:t>
            </w:r>
            <w:r w:rsidR="006317F1" w:rsidRPr="00773EF3">
              <w:rPr>
                <w:rFonts w:asciiTheme="minorHAnsi" w:hAnsiTheme="minorHAnsi" w:cstheme="minorHAnsi"/>
                <w:color w:val="000000" w:themeColor="text1"/>
                <w:lang w:val="et-EE"/>
              </w:rPr>
              <w:t>öökohti loov projekt</w:t>
            </w:r>
            <w:r w:rsidRPr="00773EF3">
              <w:rPr>
                <w:rFonts w:asciiTheme="minorHAnsi" w:hAnsiTheme="minorHAnsi" w:cstheme="minorHAnsi"/>
                <w:color w:val="000000" w:themeColor="text1"/>
                <w:lang w:val="et-EE"/>
              </w:rPr>
              <w:t xml:space="preserve"> (R</w:t>
            </w:r>
            <w:r w:rsidR="004D39FF" w:rsidRPr="00773EF3">
              <w:rPr>
                <w:rFonts w:asciiTheme="minorHAnsi" w:hAnsiTheme="minorHAnsi" w:cstheme="minorHAnsi"/>
                <w:color w:val="000000" w:themeColor="text1"/>
                <w:lang w:val="et-EE"/>
              </w:rPr>
              <w:t>.</w:t>
            </w:r>
            <w:r w:rsidRPr="00773EF3">
              <w:rPr>
                <w:rFonts w:asciiTheme="minorHAnsi" w:hAnsiTheme="minorHAnsi" w:cstheme="minorHAnsi"/>
                <w:color w:val="000000" w:themeColor="text1"/>
                <w:lang w:val="et-EE"/>
              </w:rPr>
              <w:t>37)</w:t>
            </w:r>
            <w:ins w:id="525" w:author="Liis Moor" w:date="2023-10-03T11:21:00Z">
              <w:r w:rsidR="00E610B0">
                <w:rPr>
                  <w:rFonts w:asciiTheme="minorHAnsi" w:hAnsiTheme="minorHAnsi" w:cstheme="minorHAnsi"/>
                  <w:color w:val="000000" w:themeColor="text1"/>
                  <w:lang w:val="et-EE"/>
                </w:rPr>
                <w:t>, s</w:t>
              </w:r>
            </w:ins>
            <w:ins w:id="526" w:author="Liis Moor" w:date="2023-10-03T11:20:00Z">
              <w:r w:rsidR="00E610B0">
                <w:rPr>
                  <w:rFonts w:asciiTheme="minorHAnsi" w:hAnsiTheme="minorHAnsi" w:cstheme="minorHAnsi"/>
                  <w:color w:val="000000" w:themeColor="text1"/>
                  <w:lang w:val="et-EE"/>
                </w:rPr>
                <w:t>ihttase: 20</w:t>
              </w:r>
            </w:ins>
          </w:p>
        </w:tc>
        <w:tc>
          <w:tcPr>
            <w:tcW w:w="2543" w:type="dxa"/>
          </w:tcPr>
          <w:p w14:paraId="7AD348A6"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Kas projektiga luuakse uusi töökohti? JAH/EI? Kui jah siis mitu</w:t>
            </w:r>
          </w:p>
        </w:tc>
        <w:tc>
          <w:tcPr>
            <w:tcW w:w="1951" w:type="dxa"/>
          </w:tcPr>
          <w:p w14:paraId="1696F182"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640" w:type="dxa"/>
          </w:tcPr>
          <w:p w14:paraId="37BBBC9A" w14:textId="24F5971D" w:rsidR="006317F1" w:rsidRPr="00773EF3" w:rsidRDefault="00953AB7"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EL </w:t>
            </w:r>
            <w:r w:rsidR="006317F1" w:rsidRPr="00773EF3">
              <w:rPr>
                <w:rFonts w:asciiTheme="minorHAnsi" w:hAnsiTheme="minorHAnsi" w:cstheme="minorHAnsi"/>
                <w:color w:val="000000" w:themeColor="text1"/>
                <w:lang w:val="et-EE"/>
              </w:rPr>
              <w:t>seirenäitaja</w:t>
            </w:r>
          </w:p>
        </w:tc>
      </w:tr>
      <w:tr w:rsidR="004D39FF" w:rsidRPr="00773EF3" w14:paraId="5F279EAD" w14:textId="77777777" w:rsidTr="00930DFA">
        <w:tc>
          <w:tcPr>
            <w:tcW w:w="2396" w:type="dxa"/>
            <w:vMerge/>
          </w:tcPr>
          <w:p w14:paraId="6C67C7E3" w14:textId="77777777" w:rsidR="006317F1" w:rsidRPr="00773EF3" w:rsidRDefault="006317F1" w:rsidP="00462301">
            <w:pPr>
              <w:rPr>
                <w:rFonts w:asciiTheme="minorHAnsi" w:hAnsiTheme="minorHAnsi" w:cstheme="minorHAnsi"/>
                <w:color w:val="000000" w:themeColor="text1"/>
                <w:lang w:val="et-EE"/>
              </w:rPr>
            </w:pPr>
          </w:p>
        </w:tc>
        <w:tc>
          <w:tcPr>
            <w:tcW w:w="2543" w:type="dxa"/>
          </w:tcPr>
          <w:p w14:paraId="646C488C"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Kas projektiga loodi uusi töökohti? JAH/EI? Kui jah siis mitu</w:t>
            </w:r>
          </w:p>
        </w:tc>
        <w:tc>
          <w:tcPr>
            <w:tcW w:w="1951" w:type="dxa"/>
          </w:tcPr>
          <w:p w14:paraId="29281115"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640" w:type="dxa"/>
          </w:tcPr>
          <w:p w14:paraId="01240D87" w14:textId="0FE7DFD9" w:rsidR="006317F1" w:rsidRPr="00773EF3" w:rsidRDefault="00953AB7"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EL</w:t>
            </w:r>
            <w:r w:rsidR="006317F1" w:rsidRPr="00773EF3">
              <w:rPr>
                <w:rFonts w:asciiTheme="minorHAnsi" w:hAnsiTheme="minorHAnsi" w:cstheme="minorHAnsi"/>
                <w:color w:val="000000" w:themeColor="text1"/>
                <w:lang w:val="et-EE"/>
              </w:rPr>
              <w:t xml:space="preserve"> seirenäitaja</w:t>
            </w:r>
          </w:p>
        </w:tc>
      </w:tr>
      <w:tr w:rsidR="004D39FF" w:rsidRPr="00773EF3" w14:paraId="4EF6CF59" w14:textId="77777777" w:rsidTr="00930DFA">
        <w:tc>
          <w:tcPr>
            <w:tcW w:w="2396" w:type="dxa"/>
            <w:vMerge w:val="restart"/>
          </w:tcPr>
          <w:p w14:paraId="0DFF3A41"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Töökohti säilitav projekt</w:t>
            </w:r>
          </w:p>
        </w:tc>
        <w:tc>
          <w:tcPr>
            <w:tcW w:w="2543" w:type="dxa"/>
          </w:tcPr>
          <w:p w14:paraId="136A81AB"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töökohta projekti tulemusel säilitatakse?</w:t>
            </w:r>
          </w:p>
        </w:tc>
        <w:tc>
          <w:tcPr>
            <w:tcW w:w="1951" w:type="dxa"/>
          </w:tcPr>
          <w:p w14:paraId="77FD3D7B"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640" w:type="dxa"/>
          </w:tcPr>
          <w:p w14:paraId="492C9902"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0ED25F62" w14:textId="77777777" w:rsidTr="00930DFA">
        <w:tc>
          <w:tcPr>
            <w:tcW w:w="2396" w:type="dxa"/>
            <w:vMerge/>
          </w:tcPr>
          <w:p w14:paraId="6D7D5934" w14:textId="77777777" w:rsidR="006317F1" w:rsidRPr="00773EF3" w:rsidRDefault="006317F1" w:rsidP="00462301">
            <w:pPr>
              <w:rPr>
                <w:rFonts w:asciiTheme="minorHAnsi" w:hAnsiTheme="minorHAnsi" w:cstheme="minorHAnsi"/>
                <w:color w:val="000000" w:themeColor="text1"/>
                <w:lang w:val="et-EE"/>
              </w:rPr>
            </w:pPr>
          </w:p>
        </w:tc>
        <w:tc>
          <w:tcPr>
            <w:tcW w:w="2543" w:type="dxa"/>
          </w:tcPr>
          <w:p w14:paraId="7CD411DA"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töökohta projekti tulemusel säilitati?</w:t>
            </w:r>
          </w:p>
        </w:tc>
        <w:tc>
          <w:tcPr>
            <w:tcW w:w="1951" w:type="dxa"/>
          </w:tcPr>
          <w:p w14:paraId="6EBDE309" w14:textId="5B47F72A" w:rsidR="00044113" w:rsidRPr="00773EF3" w:rsidRDefault="004D39FF"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640" w:type="dxa"/>
          </w:tcPr>
          <w:p w14:paraId="05BBC071"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747755FD" w14:textId="77777777" w:rsidTr="00930DFA">
        <w:tc>
          <w:tcPr>
            <w:tcW w:w="2396" w:type="dxa"/>
          </w:tcPr>
          <w:p w14:paraId="37A1EC26" w14:textId="4E20A256" w:rsidR="006317F1" w:rsidRPr="00773EF3" w:rsidRDefault="004D39FF"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w:t>
            </w:r>
            <w:r w:rsidR="006317F1" w:rsidRPr="00773EF3">
              <w:rPr>
                <w:rFonts w:asciiTheme="minorHAnsi" w:hAnsiTheme="minorHAnsi" w:cstheme="minorHAnsi"/>
                <w:color w:val="000000" w:themeColor="text1"/>
                <w:lang w:val="et-EE"/>
              </w:rPr>
              <w:t>eskkonnakestlikkust ning kliimamuutuste leevendamise ja nendega kohanemise eesmärkide saavutamist toetav projekt</w:t>
            </w:r>
            <w:r w:rsidRPr="00773EF3">
              <w:rPr>
                <w:rFonts w:asciiTheme="minorHAnsi" w:hAnsiTheme="minorHAnsi" w:cstheme="minorHAnsi"/>
                <w:color w:val="000000" w:themeColor="text1"/>
                <w:lang w:val="et-EE"/>
              </w:rPr>
              <w:t xml:space="preserve"> (R.27)</w:t>
            </w:r>
            <w:ins w:id="527" w:author="Liis Moor" w:date="2023-10-03T11:21:00Z">
              <w:r w:rsidR="00E610B0">
                <w:rPr>
                  <w:rFonts w:asciiTheme="minorHAnsi" w:hAnsiTheme="minorHAnsi" w:cstheme="minorHAnsi"/>
                  <w:color w:val="000000" w:themeColor="text1"/>
                  <w:lang w:val="et-EE"/>
                </w:rPr>
                <w:t>, sihttase: 10</w:t>
              </w:r>
            </w:ins>
          </w:p>
        </w:tc>
        <w:tc>
          <w:tcPr>
            <w:tcW w:w="2543" w:type="dxa"/>
          </w:tcPr>
          <w:p w14:paraId="59ED3476"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Kas tegemist on keskkonnakestliku ning kliimamuutuste leevendamise projektiga? JAH/EI</w:t>
            </w:r>
          </w:p>
        </w:tc>
        <w:tc>
          <w:tcPr>
            <w:tcW w:w="1951" w:type="dxa"/>
          </w:tcPr>
          <w:p w14:paraId="7C0277B8"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640" w:type="dxa"/>
          </w:tcPr>
          <w:p w14:paraId="05B7BA6B" w14:textId="18C91F88" w:rsidR="006317F1" w:rsidRPr="00773EF3" w:rsidRDefault="00953AB7"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EL </w:t>
            </w:r>
            <w:r w:rsidR="006317F1" w:rsidRPr="00773EF3">
              <w:rPr>
                <w:rFonts w:asciiTheme="minorHAnsi" w:hAnsiTheme="minorHAnsi" w:cstheme="minorHAnsi"/>
                <w:color w:val="000000" w:themeColor="text1"/>
                <w:lang w:val="et-EE"/>
              </w:rPr>
              <w:t>seirenäitaja</w:t>
            </w:r>
          </w:p>
        </w:tc>
      </w:tr>
      <w:tr w:rsidR="004D39FF" w:rsidRPr="00773EF3" w14:paraId="7F9B4198" w14:textId="77777777" w:rsidTr="00930DFA">
        <w:tc>
          <w:tcPr>
            <w:tcW w:w="2396" w:type="dxa"/>
          </w:tcPr>
          <w:p w14:paraId="212AB0D1" w14:textId="77777777" w:rsidR="006317F1" w:rsidRPr="00773EF3" w:rsidRDefault="006317F1" w:rsidP="00462301">
            <w:pPr>
              <w:rPr>
                <w:rFonts w:asciiTheme="minorHAnsi" w:hAnsiTheme="minorHAnsi" w:cstheme="minorHAnsi"/>
                <w:color w:val="000000" w:themeColor="text1"/>
                <w:lang w:val="sv-FI"/>
              </w:rPr>
            </w:pPr>
            <w:r w:rsidRPr="00773EF3">
              <w:rPr>
                <w:rFonts w:asciiTheme="minorHAnsi" w:hAnsiTheme="minorHAnsi" w:cstheme="minorHAnsi"/>
                <w:color w:val="000000" w:themeColor="text1"/>
                <w:position w:val="-1"/>
                <w:lang w:val="sv-FI"/>
              </w:rPr>
              <w:lastRenderedPageBreak/>
              <w:t xml:space="preserve">Innovatiivsete lahenduste arv </w:t>
            </w:r>
          </w:p>
        </w:tc>
        <w:tc>
          <w:tcPr>
            <w:tcW w:w="2543" w:type="dxa"/>
          </w:tcPr>
          <w:p w14:paraId="7DCDF699" w14:textId="77777777" w:rsidR="006317F1" w:rsidRPr="00773EF3" w:rsidRDefault="006317F1"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Kas projektiga luuakse innovaatilisi lahendusi? JAH/EI</w:t>
            </w:r>
          </w:p>
        </w:tc>
        <w:tc>
          <w:tcPr>
            <w:tcW w:w="1951" w:type="dxa"/>
          </w:tcPr>
          <w:p w14:paraId="617A4005" w14:textId="77777777" w:rsidR="006317F1" w:rsidRPr="00773EF3" w:rsidRDefault="006317F1"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Kogutakse toetustaotlusega</w:t>
            </w:r>
          </w:p>
        </w:tc>
        <w:tc>
          <w:tcPr>
            <w:tcW w:w="1640" w:type="dxa"/>
          </w:tcPr>
          <w:p w14:paraId="29F6E426"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2026A7C7" w14:textId="77777777" w:rsidTr="00930DFA">
        <w:tc>
          <w:tcPr>
            <w:tcW w:w="2396" w:type="dxa"/>
          </w:tcPr>
          <w:p w14:paraId="0230627A" w14:textId="77777777" w:rsidR="006317F1" w:rsidRPr="00773EF3" w:rsidRDefault="006317F1" w:rsidP="00462301">
            <w:pPr>
              <w:rPr>
                <w:rFonts w:asciiTheme="minorHAnsi" w:hAnsiTheme="minorHAnsi" w:cstheme="minorHAnsi"/>
                <w:color w:val="000000" w:themeColor="text1"/>
                <w:position w:val="-1"/>
                <w:lang w:val="sv-FI"/>
              </w:rPr>
            </w:pPr>
            <w:r w:rsidRPr="00773EF3">
              <w:rPr>
                <w:rFonts w:asciiTheme="minorHAnsi" w:hAnsiTheme="minorHAnsi" w:cstheme="minorHAnsi"/>
                <w:color w:val="000000" w:themeColor="text1"/>
                <w:position w:val="-1"/>
                <w:lang w:val="sv-FI"/>
              </w:rPr>
              <w:t>Noorte aktiivsuse tõstmisele suunatud projektide arv</w:t>
            </w:r>
          </w:p>
        </w:tc>
        <w:tc>
          <w:tcPr>
            <w:tcW w:w="2543" w:type="dxa"/>
          </w:tcPr>
          <w:p w14:paraId="153E9859" w14:textId="77777777" w:rsidR="006317F1" w:rsidRPr="00773EF3" w:rsidRDefault="006317F1"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 xml:space="preserve">Kas projekt on suunatud noorte </w:t>
            </w:r>
            <w:proofErr w:type="spellStart"/>
            <w:r w:rsidRPr="00773EF3">
              <w:rPr>
                <w:rFonts w:asciiTheme="minorHAnsi" w:hAnsiTheme="minorHAnsi" w:cstheme="minorHAnsi"/>
                <w:color w:val="000000" w:themeColor="text1"/>
                <w:lang w:val="et-EE"/>
              </w:rPr>
              <w:t>aktiivuse</w:t>
            </w:r>
            <w:proofErr w:type="spellEnd"/>
            <w:r w:rsidRPr="00773EF3">
              <w:rPr>
                <w:rFonts w:asciiTheme="minorHAnsi" w:hAnsiTheme="minorHAnsi" w:cstheme="minorHAnsi"/>
                <w:color w:val="000000" w:themeColor="text1"/>
                <w:lang w:val="et-EE"/>
              </w:rPr>
              <w:t xml:space="preserve"> tõstmisele? JAH/EI</w:t>
            </w:r>
          </w:p>
        </w:tc>
        <w:tc>
          <w:tcPr>
            <w:tcW w:w="1951" w:type="dxa"/>
          </w:tcPr>
          <w:p w14:paraId="1D674064"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640" w:type="dxa"/>
          </w:tcPr>
          <w:p w14:paraId="1D1DED55"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36F00E44" w14:textId="77777777" w:rsidTr="00930DFA">
        <w:tc>
          <w:tcPr>
            <w:tcW w:w="2396" w:type="dxa"/>
          </w:tcPr>
          <w:p w14:paraId="05FF453A" w14:textId="77777777" w:rsidR="006317F1" w:rsidRPr="00773EF3" w:rsidRDefault="006317F1" w:rsidP="00462301">
            <w:pPr>
              <w:rPr>
                <w:rFonts w:asciiTheme="minorHAnsi" w:hAnsiTheme="minorHAnsi" w:cstheme="minorHAnsi"/>
                <w:color w:val="000000" w:themeColor="text1"/>
                <w:position w:val="-1"/>
                <w:lang w:val="et-EE"/>
              </w:rPr>
            </w:pPr>
            <w:r w:rsidRPr="00773EF3">
              <w:rPr>
                <w:rFonts w:asciiTheme="minorHAnsi" w:hAnsiTheme="minorHAnsi" w:cstheme="minorHAnsi"/>
                <w:color w:val="000000" w:themeColor="text1"/>
                <w:lang w:val="et-EE" w:eastAsia="et-EE"/>
              </w:rPr>
              <w:t>K</w:t>
            </w:r>
            <w:proofErr w:type="spellStart"/>
            <w:r w:rsidRPr="00773EF3">
              <w:rPr>
                <w:rFonts w:asciiTheme="minorHAnsi" w:hAnsiTheme="minorHAnsi" w:cstheme="minorHAnsi"/>
                <w:color w:val="000000" w:themeColor="text1"/>
                <w:lang w:eastAsia="et-EE"/>
              </w:rPr>
              <w:t>oostöövõrgustike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loomisesse</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arendamise</w:t>
            </w:r>
            <w:r w:rsidRPr="00773EF3">
              <w:rPr>
                <w:rFonts w:asciiTheme="minorHAnsi" w:hAnsiTheme="minorHAnsi" w:cstheme="minorHAnsi"/>
                <w:color w:val="000000" w:themeColor="text1"/>
                <w:lang w:val="et-EE" w:eastAsia="et-EE"/>
              </w:rPr>
              <w:t>le</w:t>
            </w:r>
            <w:proofErr w:type="spellEnd"/>
            <w:r w:rsidRPr="00773EF3">
              <w:rPr>
                <w:rFonts w:asciiTheme="minorHAnsi" w:hAnsiTheme="minorHAnsi" w:cstheme="minorHAnsi"/>
                <w:color w:val="000000" w:themeColor="text1"/>
                <w:lang w:val="et-EE" w:eastAsia="et-EE"/>
              </w:rPr>
              <w:t xml:space="preserve"> suunatud projektide arv</w:t>
            </w:r>
          </w:p>
        </w:tc>
        <w:tc>
          <w:tcPr>
            <w:tcW w:w="2543" w:type="dxa"/>
          </w:tcPr>
          <w:p w14:paraId="2D0F83EF" w14:textId="77777777" w:rsidR="006317F1" w:rsidRPr="00773EF3" w:rsidRDefault="006317F1"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eastAsia="et-EE"/>
              </w:rPr>
              <w:t>Kas projekt on suunatud k</w:t>
            </w:r>
            <w:proofErr w:type="spellStart"/>
            <w:r w:rsidRPr="00773EF3">
              <w:rPr>
                <w:rFonts w:asciiTheme="minorHAnsi" w:hAnsiTheme="minorHAnsi" w:cstheme="minorHAnsi"/>
                <w:color w:val="000000" w:themeColor="text1"/>
                <w:lang w:eastAsia="et-EE"/>
              </w:rPr>
              <w:t>oostöövõrgustike</w:t>
            </w:r>
            <w:proofErr w:type="spellEnd"/>
            <w:r w:rsidRPr="00773EF3">
              <w:rPr>
                <w:rFonts w:asciiTheme="minorHAnsi" w:hAnsiTheme="minorHAnsi" w:cstheme="minorHAnsi"/>
                <w:color w:val="000000" w:themeColor="text1"/>
                <w:lang w:eastAsia="et-EE"/>
              </w:rPr>
              <w:t xml:space="preserve"> </w:t>
            </w:r>
            <w:proofErr w:type="spellStart"/>
            <w:r w:rsidRPr="00773EF3">
              <w:rPr>
                <w:rFonts w:asciiTheme="minorHAnsi" w:hAnsiTheme="minorHAnsi" w:cstheme="minorHAnsi"/>
                <w:color w:val="000000" w:themeColor="text1"/>
                <w:lang w:eastAsia="et-EE"/>
              </w:rPr>
              <w:t>loomise</w:t>
            </w:r>
            <w:r w:rsidRPr="00773EF3">
              <w:rPr>
                <w:rFonts w:asciiTheme="minorHAnsi" w:hAnsiTheme="minorHAnsi" w:cstheme="minorHAnsi"/>
                <w:color w:val="000000" w:themeColor="text1"/>
                <w:lang w:val="et-EE" w:eastAsia="et-EE"/>
              </w:rPr>
              <w:t>le</w:t>
            </w:r>
            <w:proofErr w:type="spellEnd"/>
            <w:r w:rsidRPr="00773EF3">
              <w:rPr>
                <w:rFonts w:asciiTheme="minorHAnsi" w:hAnsiTheme="minorHAnsi" w:cstheme="minorHAnsi"/>
                <w:color w:val="000000" w:themeColor="text1"/>
                <w:lang w:eastAsia="et-EE"/>
              </w:rPr>
              <w:t xml:space="preserve"> ja </w:t>
            </w:r>
            <w:proofErr w:type="spellStart"/>
            <w:r w:rsidRPr="00773EF3">
              <w:rPr>
                <w:rFonts w:asciiTheme="minorHAnsi" w:hAnsiTheme="minorHAnsi" w:cstheme="minorHAnsi"/>
                <w:color w:val="000000" w:themeColor="text1"/>
                <w:lang w:eastAsia="et-EE"/>
              </w:rPr>
              <w:t>arendamise</w:t>
            </w:r>
            <w:r w:rsidRPr="00773EF3">
              <w:rPr>
                <w:rFonts w:asciiTheme="minorHAnsi" w:hAnsiTheme="minorHAnsi" w:cstheme="minorHAnsi"/>
                <w:color w:val="000000" w:themeColor="text1"/>
                <w:lang w:val="et-EE" w:eastAsia="et-EE"/>
              </w:rPr>
              <w:t>le</w:t>
            </w:r>
            <w:proofErr w:type="spellEnd"/>
            <w:r w:rsidRPr="00773EF3">
              <w:rPr>
                <w:rFonts w:asciiTheme="minorHAnsi" w:hAnsiTheme="minorHAnsi" w:cstheme="minorHAnsi"/>
                <w:color w:val="000000" w:themeColor="text1"/>
                <w:lang w:val="et-EE" w:eastAsia="et-EE"/>
              </w:rPr>
              <w:t xml:space="preserve">? </w:t>
            </w:r>
            <w:r w:rsidRPr="00773EF3">
              <w:rPr>
                <w:rFonts w:asciiTheme="minorHAnsi" w:hAnsiTheme="minorHAnsi" w:cstheme="minorHAnsi"/>
                <w:color w:val="000000" w:themeColor="text1"/>
                <w:lang w:val="et-EE"/>
              </w:rPr>
              <w:t>JAH/EI</w:t>
            </w:r>
          </w:p>
        </w:tc>
        <w:tc>
          <w:tcPr>
            <w:tcW w:w="1951" w:type="dxa"/>
          </w:tcPr>
          <w:p w14:paraId="474534B3"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640" w:type="dxa"/>
          </w:tcPr>
          <w:p w14:paraId="45039ECE"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6B87D0C6" w14:textId="77777777" w:rsidTr="00930DFA">
        <w:tc>
          <w:tcPr>
            <w:tcW w:w="2396" w:type="dxa"/>
            <w:vMerge w:val="restart"/>
          </w:tcPr>
          <w:p w14:paraId="5DDD6DB5" w14:textId="6CDC32C9" w:rsidR="006317F1" w:rsidRPr="00773EF3" w:rsidRDefault="006317F1" w:rsidP="00462301">
            <w:pPr>
              <w:rPr>
                <w:rFonts w:asciiTheme="minorHAnsi" w:hAnsiTheme="minorHAnsi" w:cstheme="minorHAnsi"/>
                <w:color w:val="000000" w:themeColor="text1"/>
                <w:position w:val="-1"/>
                <w:lang w:val="et-EE"/>
              </w:rPr>
            </w:pPr>
            <w:proofErr w:type="spellStart"/>
            <w:r w:rsidRPr="00773EF3">
              <w:rPr>
                <w:rFonts w:asciiTheme="minorHAnsi" w:hAnsiTheme="minorHAnsi" w:cstheme="minorHAnsi"/>
                <w:color w:val="000000" w:themeColor="text1"/>
              </w:rPr>
              <w:t>Toetatud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ettevõtete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sotsiaalmaksuga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maksustatud</w:t>
            </w:r>
            <w:proofErr w:type="spellEnd"/>
            <w:r w:rsidRPr="00773EF3">
              <w:rPr>
                <w:rFonts w:asciiTheme="minorHAnsi" w:hAnsiTheme="minorHAnsi" w:cstheme="minorHAnsi"/>
                <w:color w:val="000000" w:themeColor="text1"/>
              </w:rPr>
              <w:t xml:space="preserve"> summa </w:t>
            </w:r>
            <w:proofErr w:type="spellStart"/>
            <w:r w:rsidRPr="00773EF3">
              <w:rPr>
                <w:rFonts w:asciiTheme="minorHAnsi" w:hAnsiTheme="minorHAnsi" w:cstheme="minorHAnsi"/>
                <w:color w:val="000000" w:themeColor="text1"/>
              </w:rPr>
              <w:t>kasv</w:t>
            </w:r>
            <w:proofErr w:type="spellEnd"/>
            <w:r w:rsidRPr="00773EF3">
              <w:rPr>
                <w:rFonts w:asciiTheme="minorHAnsi" w:hAnsiTheme="minorHAnsi" w:cstheme="minorHAnsi"/>
                <w:color w:val="000000" w:themeColor="text1"/>
                <w:lang w:val="et-EE"/>
              </w:rPr>
              <w:t>/töötaja kohta</w:t>
            </w:r>
            <w:ins w:id="528" w:author="Liis Moor" w:date="2023-10-03T11:21:00Z">
              <w:r w:rsidR="00E610B0">
                <w:rPr>
                  <w:rFonts w:asciiTheme="minorHAnsi" w:hAnsiTheme="minorHAnsi" w:cstheme="minorHAnsi"/>
                  <w:color w:val="000000" w:themeColor="text1"/>
                  <w:lang w:val="et-EE"/>
                </w:rPr>
                <w:t>, sihttase:</w:t>
              </w:r>
            </w:ins>
            <w:ins w:id="529" w:author="Liis Moor" w:date="2023-10-03T11:22:00Z">
              <w:r w:rsidR="00E610B0">
                <w:rPr>
                  <w:rFonts w:asciiTheme="minorHAnsi" w:hAnsiTheme="minorHAnsi" w:cstheme="minorHAnsi"/>
                  <w:color w:val="000000" w:themeColor="text1"/>
                  <w:lang w:val="et-EE"/>
                </w:rPr>
                <w:t xml:space="preserve"> </w:t>
              </w:r>
            </w:ins>
            <w:ins w:id="530" w:author="Liis Moor" w:date="2023-10-03T11:21:00Z">
              <w:r w:rsidR="00E610B0">
                <w:rPr>
                  <w:rFonts w:asciiTheme="minorHAnsi" w:hAnsiTheme="minorHAnsi" w:cstheme="minorHAnsi"/>
                  <w:color w:val="000000" w:themeColor="text1"/>
                  <w:lang w:val="et-EE"/>
                </w:rPr>
                <w:t>10%</w:t>
              </w:r>
            </w:ins>
          </w:p>
          <w:p w14:paraId="12C6ABC6" w14:textId="77777777" w:rsidR="006317F1" w:rsidRPr="00773EF3" w:rsidRDefault="006317F1" w:rsidP="00462301">
            <w:pPr>
              <w:rPr>
                <w:rFonts w:asciiTheme="minorHAnsi" w:hAnsiTheme="minorHAnsi" w:cstheme="minorHAnsi"/>
                <w:color w:val="000000" w:themeColor="text1"/>
                <w:position w:val="-1"/>
                <w:lang w:val="sv-FI"/>
              </w:rPr>
            </w:pPr>
          </w:p>
        </w:tc>
        <w:tc>
          <w:tcPr>
            <w:tcW w:w="2543" w:type="dxa"/>
          </w:tcPr>
          <w:p w14:paraId="6AB8776F"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Taotlemisele eelneva majandusaasta </w:t>
            </w:r>
            <w:proofErr w:type="spellStart"/>
            <w:r w:rsidRPr="00773EF3">
              <w:rPr>
                <w:rFonts w:asciiTheme="minorHAnsi" w:hAnsiTheme="minorHAnsi" w:cstheme="minorHAnsi"/>
                <w:color w:val="000000" w:themeColor="text1"/>
              </w:rPr>
              <w:t>sotsiaalmaksuga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maksustatud</w:t>
            </w:r>
            <w:proofErr w:type="spellEnd"/>
            <w:r w:rsidRPr="00773EF3">
              <w:rPr>
                <w:rFonts w:asciiTheme="minorHAnsi" w:hAnsiTheme="minorHAnsi" w:cstheme="minorHAnsi"/>
                <w:color w:val="000000" w:themeColor="text1"/>
              </w:rPr>
              <w:t xml:space="preserve"> summa</w:t>
            </w:r>
            <w:r w:rsidRPr="00773EF3">
              <w:rPr>
                <w:rFonts w:asciiTheme="minorHAnsi" w:hAnsiTheme="minorHAnsi" w:cstheme="minorHAnsi"/>
                <w:color w:val="000000" w:themeColor="text1"/>
                <w:lang w:val="et-EE"/>
              </w:rPr>
              <w:t xml:space="preserve"> töötaja kohta</w:t>
            </w:r>
          </w:p>
        </w:tc>
        <w:tc>
          <w:tcPr>
            <w:tcW w:w="1951" w:type="dxa"/>
          </w:tcPr>
          <w:p w14:paraId="41CAD97B"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640" w:type="dxa"/>
          </w:tcPr>
          <w:p w14:paraId="1E061CB3"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402233FB" w14:textId="77777777" w:rsidTr="00930DFA">
        <w:trPr>
          <w:trHeight w:val="69"/>
        </w:trPr>
        <w:tc>
          <w:tcPr>
            <w:tcW w:w="2396" w:type="dxa"/>
            <w:vMerge/>
          </w:tcPr>
          <w:p w14:paraId="54611C49" w14:textId="77777777" w:rsidR="006317F1" w:rsidRPr="00773EF3" w:rsidRDefault="006317F1" w:rsidP="00462301">
            <w:pPr>
              <w:rPr>
                <w:rFonts w:asciiTheme="minorHAnsi" w:hAnsiTheme="minorHAnsi" w:cstheme="minorHAnsi"/>
                <w:color w:val="000000" w:themeColor="text1"/>
                <w:position w:val="-1"/>
                <w:lang w:val="et-EE"/>
              </w:rPr>
            </w:pPr>
          </w:p>
        </w:tc>
        <w:tc>
          <w:tcPr>
            <w:tcW w:w="2543" w:type="dxa"/>
          </w:tcPr>
          <w:p w14:paraId="540FD1C7" w14:textId="714905FA" w:rsidR="006317F1" w:rsidRPr="00773EF3" w:rsidRDefault="004D39FF" w:rsidP="00462301">
            <w:pPr>
              <w:rPr>
                <w:rFonts w:asciiTheme="minorHAnsi" w:hAnsiTheme="minorHAnsi" w:cstheme="minorHAnsi"/>
                <w:color w:val="000000" w:themeColor="text1"/>
                <w:lang w:val="et-EE"/>
              </w:rPr>
            </w:pPr>
            <w:proofErr w:type="spellStart"/>
            <w:r w:rsidRPr="00773EF3">
              <w:rPr>
                <w:rFonts w:asciiTheme="minorHAnsi" w:hAnsiTheme="minorHAnsi" w:cstheme="minorHAnsi"/>
                <w:color w:val="000000" w:themeColor="text1"/>
              </w:rPr>
              <w:t>S</w:t>
            </w:r>
            <w:r w:rsidR="006317F1" w:rsidRPr="00773EF3">
              <w:rPr>
                <w:rFonts w:asciiTheme="minorHAnsi" w:hAnsiTheme="minorHAnsi" w:cstheme="minorHAnsi"/>
                <w:color w:val="000000" w:themeColor="text1"/>
              </w:rPr>
              <w:t>otsiaalmaksuga</w:t>
            </w:r>
            <w:proofErr w:type="spellEnd"/>
            <w:r w:rsidR="006317F1" w:rsidRPr="00773EF3">
              <w:rPr>
                <w:rFonts w:asciiTheme="minorHAnsi" w:hAnsiTheme="minorHAnsi" w:cstheme="minorHAnsi"/>
                <w:color w:val="000000" w:themeColor="text1"/>
              </w:rPr>
              <w:t xml:space="preserve"> </w:t>
            </w:r>
            <w:proofErr w:type="spellStart"/>
            <w:r w:rsidR="006317F1" w:rsidRPr="00773EF3">
              <w:rPr>
                <w:rFonts w:asciiTheme="minorHAnsi" w:hAnsiTheme="minorHAnsi" w:cstheme="minorHAnsi"/>
                <w:color w:val="000000" w:themeColor="text1"/>
              </w:rPr>
              <w:t>maksustatud</w:t>
            </w:r>
            <w:proofErr w:type="spellEnd"/>
            <w:r w:rsidR="006317F1" w:rsidRPr="00773EF3">
              <w:rPr>
                <w:rFonts w:asciiTheme="minorHAnsi" w:hAnsiTheme="minorHAnsi" w:cstheme="minorHAnsi"/>
                <w:color w:val="000000" w:themeColor="text1"/>
              </w:rPr>
              <w:t xml:space="preserve"> summa</w:t>
            </w:r>
            <w:r w:rsidR="006317F1" w:rsidRPr="00773EF3">
              <w:rPr>
                <w:rFonts w:asciiTheme="minorHAnsi" w:hAnsiTheme="minorHAnsi" w:cstheme="minorHAnsi"/>
                <w:color w:val="000000" w:themeColor="text1"/>
                <w:lang w:val="et-EE"/>
              </w:rPr>
              <w:t xml:space="preserve"> töötaja kohta</w:t>
            </w:r>
            <w:r w:rsidRPr="00773EF3">
              <w:rPr>
                <w:rFonts w:asciiTheme="minorHAnsi" w:hAnsiTheme="minorHAnsi" w:cstheme="minorHAnsi"/>
                <w:color w:val="000000" w:themeColor="text1"/>
                <w:lang w:val="et-EE"/>
              </w:rPr>
              <w:t xml:space="preserve"> 2 aastat pärast viimast maksetaotlust</w:t>
            </w:r>
          </w:p>
        </w:tc>
        <w:tc>
          <w:tcPr>
            <w:tcW w:w="1951" w:type="dxa"/>
          </w:tcPr>
          <w:p w14:paraId="762A272C" w14:textId="77777777" w:rsidR="008A5F9D" w:rsidRPr="00773EF3" w:rsidRDefault="008A5F9D" w:rsidP="008A5F9D">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Kogutakse </w:t>
            </w:r>
          </w:p>
          <w:p w14:paraId="7DEFA5DE" w14:textId="7B3AB057" w:rsidR="00044113" w:rsidRPr="00773EF3" w:rsidRDefault="008A5F9D" w:rsidP="008A5F9D">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2</w:t>
            </w:r>
            <w:r w:rsidR="004D39FF" w:rsidRPr="00773EF3">
              <w:rPr>
                <w:rFonts w:asciiTheme="minorHAnsi" w:hAnsiTheme="minorHAnsi" w:cstheme="minorHAnsi"/>
                <w:color w:val="000000" w:themeColor="text1"/>
                <w:lang w:val="et-EE"/>
              </w:rPr>
              <w:t>-3</w:t>
            </w:r>
            <w:r w:rsidRPr="00773EF3">
              <w:rPr>
                <w:rFonts w:asciiTheme="minorHAnsi" w:hAnsiTheme="minorHAnsi" w:cstheme="minorHAnsi"/>
                <w:color w:val="000000" w:themeColor="text1"/>
                <w:lang w:val="et-EE"/>
              </w:rPr>
              <w:t xml:space="preserve"> aastat pärast viimase maksetaotluse esitamist</w:t>
            </w:r>
            <w:r w:rsidR="00906161" w:rsidRPr="00773EF3">
              <w:rPr>
                <w:rFonts w:asciiTheme="minorHAnsi" w:hAnsiTheme="minorHAnsi" w:cstheme="minorHAnsi"/>
                <w:color w:val="000000" w:themeColor="text1"/>
                <w:lang w:val="et-EE"/>
              </w:rPr>
              <w:t>, eelmise lõppenud majandusaasta kohta</w:t>
            </w:r>
          </w:p>
        </w:tc>
        <w:tc>
          <w:tcPr>
            <w:tcW w:w="1640" w:type="dxa"/>
          </w:tcPr>
          <w:p w14:paraId="6DBB2909" w14:textId="77777777" w:rsidR="006317F1" w:rsidRPr="00773EF3" w:rsidRDefault="006317F1"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5D6FBB45" w14:textId="77777777" w:rsidTr="00930DFA">
        <w:trPr>
          <w:trHeight w:val="69"/>
        </w:trPr>
        <w:tc>
          <w:tcPr>
            <w:tcW w:w="2396" w:type="dxa"/>
            <w:vMerge w:val="restart"/>
          </w:tcPr>
          <w:p w14:paraId="7B310BCE" w14:textId="7A7A2AE9" w:rsidR="009B5025" w:rsidRPr="00773EF3" w:rsidRDefault="009B5025" w:rsidP="009B5025">
            <w:pPr>
              <w:rPr>
                <w:rFonts w:asciiTheme="minorHAnsi" w:hAnsiTheme="minorHAnsi" w:cstheme="minorHAnsi"/>
                <w:color w:val="000000" w:themeColor="text1"/>
                <w:position w:val="-1"/>
                <w:lang w:val="et-EE"/>
              </w:rPr>
            </w:pPr>
            <w:proofErr w:type="spellStart"/>
            <w:r w:rsidRPr="00773EF3">
              <w:rPr>
                <w:rFonts w:asciiTheme="minorHAnsi" w:hAnsiTheme="minorHAnsi" w:cstheme="minorHAnsi"/>
              </w:rPr>
              <w:t>Toet</w:t>
            </w:r>
            <w:r w:rsidR="008A5F9D" w:rsidRPr="00773EF3">
              <w:rPr>
                <w:rFonts w:asciiTheme="minorHAnsi" w:hAnsiTheme="minorHAnsi" w:cstheme="minorHAnsi"/>
              </w:rPr>
              <w:t>atud</w:t>
            </w:r>
            <w:proofErr w:type="spellEnd"/>
            <w:r w:rsidR="008A5F9D" w:rsidRPr="00773EF3">
              <w:rPr>
                <w:rFonts w:asciiTheme="minorHAnsi" w:hAnsiTheme="minorHAnsi" w:cstheme="minorHAnsi"/>
              </w:rPr>
              <w:t xml:space="preserve"> </w:t>
            </w:r>
            <w:proofErr w:type="spellStart"/>
            <w:r w:rsidRPr="00773EF3">
              <w:rPr>
                <w:rFonts w:asciiTheme="minorHAnsi" w:hAnsiTheme="minorHAnsi" w:cstheme="minorHAnsi"/>
              </w:rPr>
              <w:t>ettevõtete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lisandväärtuse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kasv</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töötaja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kohta</w:t>
            </w:r>
            <w:proofErr w:type="spellEnd"/>
            <w:r w:rsidR="00B5086D" w:rsidRPr="00773EF3">
              <w:rPr>
                <w:rStyle w:val="FootnoteReference"/>
                <w:rFonts w:asciiTheme="minorHAnsi" w:hAnsiTheme="minorHAnsi" w:cstheme="minorHAnsi"/>
              </w:rPr>
              <w:footnoteReference w:id="31"/>
            </w:r>
          </w:p>
        </w:tc>
        <w:tc>
          <w:tcPr>
            <w:tcW w:w="2543" w:type="dxa"/>
          </w:tcPr>
          <w:p w14:paraId="239EE60F"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Ettevõtte taotlemisele eelneva majandusaasta l</w:t>
            </w:r>
            <w:proofErr w:type="spellStart"/>
            <w:r w:rsidRPr="00773EF3">
              <w:rPr>
                <w:rFonts w:asciiTheme="minorHAnsi" w:hAnsiTheme="minorHAnsi" w:cstheme="minorHAnsi"/>
              </w:rPr>
              <w:t>isandväärtus</w:t>
            </w:r>
            <w:proofErr w:type="spellEnd"/>
            <w:r w:rsidRPr="00773EF3">
              <w:rPr>
                <w:rFonts w:asciiTheme="minorHAnsi" w:hAnsiTheme="minorHAnsi" w:cstheme="minorHAnsi"/>
              </w:rPr>
              <w:t xml:space="preserve"> </w:t>
            </w:r>
            <w:r w:rsidRPr="00773EF3">
              <w:rPr>
                <w:rFonts w:asciiTheme="minorHAnsi" w:hAnsiTheme="minorHAnsi" w:cstheme="minorHAnsi"/>
                <w:color w:val="000000" w:themeColor="text1"/>
                <w:lang w:val="et-EE"/>
              </w:rPr>
              <w:t>töötaja kohta</w:t>
            </w:r>
          </w:p>
        </w:tc>
        <w:tc>
          <w:tcPr>
            <w:tcW w:w="1951" w:type="dxa"/>
          </w:tcPr>
          <w:p w14:paraId="21EC899E" w14:textId="76B44E8A"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640" w:type="dxa"/>
          </w:tcPr>
          <w:p w14:paraId="0A6846C5" w14:textId="3D1177EB"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600CF206" w14:textId="77777777" w:rsidTr="00930DFA">
        <w:trPr>
          <w:trHeight w:val="69"/>
        </w:trPr>
        <w:tc>
          <w:tcPr>
            <w:tcW w:w="2396" w:type="dxa"/>
            <w:vMerge/>
          </w:tcPr>
          <w:p w14:paraId="22703FC1" w14:textId="77777777" w:rsidR="009B5025" w:rsidRPr="00773EF3" w:rsidRDefault="009B5025" w:rsidP="009B5025">
            <w:pPr>
              <w:rPr>
                <w:rFonts w:asciiTheme="minorHAnsi" w:hAnsiTheme="minorHAnsi" w:cstheme="minorHAnsi"/>
                <w:color w:val="000000" w:themeColor="text1"/>
                <w:position w:val="-1"/>
                <w:lang w:val="et-EE"/>
              </w:rPr>
            </w:pPr>
          </w:p>
        </w:tc>
        <w:tc>
          <w:tcPr>
            <w:tcW w:w="2543" w:type="dxa"/>
          </w:tcPr>
          <w:p w14:paraId="474A81FD" w14:textId="2D8AEE74" w:rsidR="004D39FF" w:rsidRPr="00773EF3" w:rsidRDefault="009B5025" w:rsidP="004D39FF">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Ettevõtte </w:t>
            </w:r>
          </w:p>
          <w:p w14:paraId="1069AD91" w14:textId="5786FE2F"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l</w:t>
            </w:r>
            <w:proofErr w:type="spellStart"/>
            <w:r w:rsidRPr="00773EF3">
              <w:rPr>
                <w:rFonts w:asciiTheme="minorHAnsi" w:hAnsiTheme="minorHAnsi" w:cstheme="minorHAnsi"/>
              </w:rPr>
              <w:t>isandväärtus</w:t>
            </w:r>
            <w:proofErr w:type="spellEnd"/>
            <w:r w:rsidRPr="00773EF3">
              <w:rPr>
                <w:rFonts w:asciiTheme="minorHAnsi" w:hAnsiTheme="minorHAnsi" w:cstheme="minorHAnsi"/>
              </w:rPr>
              <w:t xml:space="preserve"> </w:t>
            </w:r>
            <w:r w:rsidRPr="00773EF3">
              <w:rPr>
                <w:rFonts w:asciiTheme="minorHAnsi" w:hAnsiTheme="minorHAnsi" w:cstheme="minorHAnsi"/>
                <w:color w:val="000000" w:themeColor="text1"/>
                <w:lang w:val="et-EE"/>
              </w:rPr>
              <w:t>töötaja kohta</w:t>
            </w:r>
            <w:r w:rsidR="004D39FF" w:rsidRPr="00773EF3">
              <w:rPr>
                <w:rFonts w:asciiTheme="minorHAnsi" w:hAnsiTheme="minorHAnsi" w:cstheme="minorHAnsi"/>
                <w:color w:val="000000" w:themeColor="text1"/>
                <w:lang w:val="et-EE"/>
              </w:rPr>
              <w:t xml:space="preserve"> 2 aastat pärast viimast maksetaotlust</w:t>
            </w:r>
          </w:p>
        </w:tc>
        <w:tc>
          <w:tcPr>
            <w:tcW w:w="1951" w:type="dxa"/>
          </w:tcPr>
          <w:p w14:paraId="033A5B8B" w14:textId="77777777" w:rsidR="008A5F9D" w:rsidRPr="00773EF3" w:rsidRDefault="008A5F9D" w:rsidP="008A5F9D">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Kogutakse </w:t>
            </w:r>
          </w:p>
          <w:p w14:paraId="4134414F" w14:textId="0EC38134" w:rsidR="00044113" w:rsidRPr="00773EF3" w:rsidRDefault="008A5F9D" w:rsidP="008A5F9D">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2</w:t>
            </w:r>
            <w:r w:rsidR="004D39FF" w:rsidRPr="00773EF3">
              <w:rPr>
                <w:rFonts w:asciiTheme="minorHAnsi" w:hAnsiTheme="minorHAnsi" w:cstheme="minorHAnsi"/>
                <w:color w:val="000000" w:themeColor="text1"/>
                <w:lang w:val="et-EE"/>
              </w:rPr>
              <w:t>-3</w:t>
            </w:r>
            <w:r w:rsidRPr="00773EF3">
              <w:rPr>
                <w:rFonts w:asciiTheme="minorHAnsi" w:hAnsiTheme="minorHAnsi" w:cstheme="minorHAnsi"/>
                <w:color w:val="000000" w:themeColor="text1"/>
                <w:lang w:val="et-EE"/>
              </w:rPr>
              <w:t xml:space="preserve"> aastat pärast viimase maksetaotluse esitamist</w:t>
            </w:r>
            <w:r w:rsidR="004D39FF" w:rsidRPr="00773EF3">
              <w:rPr>
                <w:rFonts w:asciiTheme="minorHAnsi" w:hAnsiTheme="minorHAnsi" w:cstheme="minorHAnsi"/>
                <w:color w:val="000000" w:themeColor="text1"/>
                <w:lang w:val="et-EE"/>
              </w:rPr>
              <w:t>, eelmise lõppenud majandus</w:t>
            </w:r>
            <w:r w:rsidR="00906161" w:rsidRPr="00773EF3">
              <w:rPr>
                <w:rFonts w:asciiTheme="minorHAnsi" w:hAnsiTheme="minorHAnsi" w:cstheme="minorHAnsi"/>
                <w:color w:val="000000" w:themeColor="text1"/>
                <w:lang w:val="et-EE"/>
              </w:rPr>
              <w:t>aasta kohta</w:t>
            </w:r>
          </w:p>
        </w:tc>
        <w:tc>
          <w:tcPr>
            <w:tcW w:w="1640" w:type="dxa"/>
          </w:tcPr>
          <w:p w14:paraId="0CBA3EEE" w14:textId="623254C0"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372ED45B" w14:textId="77777777" w:rsidTr="00930DFA">
        <w:trPr>
          <w:trHeight w:val="69"/>
        </w:trPr>
        <w:tc>
          <w:tcPr>
            <w:tcW w:w="2396" w:type="dxa"/>
            <w:vMerge w:val="restart"/>
          </w:tcPr>
          <w:p w14:paraId="6BADA78B" w14:textId="77777777" w:rsidR="009B5025" w:rsidRPr="00773EF3" w:rsidRDefault="009B5025" w:rsidP="009B5025">
            <w:pPr>
              <w:rPr>
                <w:rFonts w:asciiTheme="minorHAnsi" w:hAnsiTheme="minorHAnsi" w:cstheme="minorHAnsi"/>
                <w:color w:val="000000" w:themeColor="text1"/>
                <w:position w:val="-1"/>
                <w:lang w:val="et-EE"/>
              </w:rPr>
            </w:pPr>
            <w:r w:rsidRPr="00773EF3">
              <w:rPr>
                <w:rFonts w:asciiTheme="minorHAnsi" w:hAnsiTheme="minorHAnsi" w:cstheme="minorHAnsi"/>
                <w:color w:val="000000" w:themeColor="text1"/>
                <w:position w:val="-1"/>
                <w:lang w:val="et-EE"/>
              </w:rPr>
              <w:t>Uute/parendatud teenuste sh kogukonnateenuste arv</w:t>
            </w:r>
          </w:p>
        </w:tc>
        <w:tc>
          <w:tcPr>
            <w:tcW w:w="2543" w:type="dxa"/>
          </w:tcPr>
          <w:p w14:paraId="000177C3" w14:textId="6913632F"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F70B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ndatud teenust projekti tulemusel luuakse?</w:t>
            </w:r>
          </w:p>
        </w:tc>
        <w:tc>
          <w:tcPr>
            <w:tcW w:w="1951" w:type="dxa"/>
          </w:tcPr>
          <w:p w14:paraId="535C157B"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640" w:type="dxa"/>
          </w:tcPr>
          <w:p w14:paraId="0EB0FEE2"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4B77DBEA" w14:textId="77777777" w:rsidTr="00930DFA">
        <w:trPr>
          <w:trHeight w:val="69"/>
        </w:trPr>
        <w:tc>
          <w:tcPr>
            <w:tcW w:w="2396" w:type="dxa"/>
            <w:vMerge/>
          </w:tcPr>
          <w:p w14:paraId="1A958000" w14:textId="77777777" w:rsidR="009B5025" w:rsidRPr="00773EF3" w:rsidRDefault="009B5025" w:rsidP="009B5025">
            <w:pPr>
              <w:rPr>
                <w:rFonts w:asciiTheme="minorHAnsi" w:hAnsiTheme="minorHAnsi" w:cstheme="minorHAnsi"/>
                <w:color w:val="000000" w:themeColor="text1"/>
                <w:position w:val="-1"/>
                <w:lang w:val="et-EE"/>
              </w:rPr>
            </w:pPr>
          </w:p>
        </w:tc>
        <w:tc>
          <w:tcPr>
            <w:tcW w:w="2543" w:type="dxa"/>
          </w:tcPr>
          <w:p w14:paraId="745C4AC7" w14:textId="1534F34A"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F70B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ndatud teenust projekti tulemusel loodi?</w:t>
            </w:r>
          </w:p>
        </w:tc>
        <w:tc>
          <w:tcPr>
            <w:tcW w:w="1951" w:type="dxa"/>
          </w:tcPr>
          <w:p w14:paraId="13AD98C6"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640" w:type="dxa"/>
          </w:tcPr>
          <w:p w14:paraId="05CAADBD"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26CFFF6F" w14:textId="77777777" w:rsidTr="00930DFA">
        <w:trPr>
          <w:trHeight w:val="69"/>
        </w:trPr>
        <w:tc>
          <w:tcPr>
            <w:tcW w:w="2396" w:type="dxa"/>
            <w:vMerge w:val="restart"/>
          </w:tcPr>
          <w:p w14:paraId="503C78F2" w14:textId="77777777" w:rsidR="009B5025" w:rsidRPr="00773EF3" w:rsidRDefault="009B5025" w:rsidP="009B5025">
            <w:pPr>
              <w:tabs>
                <w:tab w:val="left" w:pos="460"/>
              </w:tabs>
              <w:ind w:right="164"/>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Uut</w:t>
            </w:r>
            <w:r w:rsidRPr="00773EF3">
              <w:rPr>
                <w:rFonts w:asciiTheme="minorHAnsi" w:hAnsiTheme="minorHAnsi" w:cstheme="minorHAnsi"/>
                <w:color w:val="000000" w:themeColor="text1"/>
                <w:spacing w:val="-1"/>
              </w:rPr>
              <w:t>e</w:t>
            </w:r>
            <w:proofErr w:type="spellEnd"/>
            <w:r w:rsidRPr="00773EF3">
              <w:rPr>
                <w:rFonts w:asciiTheme="minorHAnsi" w:hAnsiTheme="minorHAnsi" w:cstheme="minorHAnsi"/>
                <w:color w:val="000000" w:themeColor="text1"/>
              </w:rPr>
              <w:t>/</w:t>
            </w:r>
            <w:proofErr w:type="spellStart"/>
            <w:r w:rsidRPr="00773EF3">
              <w:rPr>
                <w:rFonts w:asciiTheme="minorHAnsi" w:hAnsiTheme="minorHAnsi" w:cstheme="minorHAnsi"/>
                <w:color w:val="000000" w:themeColor="text1"/>
              </w:rPr>
              <w:t>pa</w:t>
            </w:r>
            <w:r w:rsidRPr="00773EF3">
              <w:rPr>
                <w:rFonts w:asciiTheme="minorHAnsi" w:hAnsiTheme="minorHAnsi" w:cstheme="minorHAnsi"/>
                <w:color w:val="000000" w:themeColor="text1"/>
                <w:spacing w:val="-1"/>
              </w:rPr>
              <w:t>re</w:t>
            </w:r>
            <w:r w:rsidRPr="00773EF3">
              <w:rPr>
                <w:rFonts w:asciiTheme="minorHAnsi" w:hAnsiTheme="minorHAnsi" w:cstheme="minorHAnsi"/>
                <w:color w:val="000000" w:themeColor="text1"/>
              </w:rPr>
              <w:t>n</w:t>
            </w:r>
            <w:r w:rsidRPr="00773EF3">
              <w:rPr>
                <w:rFonts w:asciiTheme="minorHAnsi" w:hAnsiTheme="minorHAnsi" w:cstheme="minorHAnsi"/>
                <w:color w:val="000000" w:themeColor="text1"/>
                <w:spacing w:val="2"/>
              </w:rPr>
              <w:t>d</w:t>
            </w:r>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kohalikul</w:t>
            </w:r>
            <w:proofErr w:type="spellEnd"/>
            <w:r w:rsidRPr="00773EF3">
              <w:rPr>
                <w:rFonts w:asciiTheme="minorHAnsi" w:hAnsiTheme="minorHAnsi" w:cstheme="minorHAnsi"/>
                <w:color w:val="000000" w:themeColor="text1"/>
                <w:spacing w:val="1"/>
                <w:lang w:val="et-EE"/>
              </w:rPr>
              <w:t xml:space="preserve"> </w:t>
            </w:r>
            <w:r w:rsidRPr="00773EF3">
              <w:rPr>
                <w:rFonts w:asciiTheme="minorHAnsi" w:hAnsiTheme="minorHAnsi" w:cstheme="minorHAnsi"/>
                <w:color w:val="000000" w:themeColor="text1"/>
                <w:spacing w:val="1"/>
                <w:lang w:val="et-EE"/>
              </w:rPr>
              <w:lastRenderedPageBreak/>
              <w:t xml:space="preserve">eripäral/ressursil baseeruvate </w:t>
            </w:r>
            <w:proofErr w:type="spellStart"/>
            <w:r w:rsidRPr="00773EF3">
              <w:rPr>
                <w:rFonts w:asciiTheme="minorHAnsi" w:hAnsiTheme="minorHAnsi" w:cstheme="minorHAnsi"/>
                <w:color w:val="000000" w:themeColor="text1"/>
                <w:spacing w:val="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rv</w:t>
            </w:r>
            <w:proofErr w:type="spellEnd"/>
          </w:p>
        </w:tc>
        <w:tc>
          <w:tcPr>
            <w:tcW w:w="2543" w:type="dxa"/>
          </w:tcPr>
          <w:p w14:paraId="3AF8CD0E" w14:textId="09FBF6D3"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lastRenderedPageBreak/>
              <w:t>Mitu uut/par</w:t>
            </w:r>
            <w:r w:rsidR="006F70B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 xml:space="preserve">ndatud kohalikul eripäral </w:t>
            </w:r>
            <w:r w:rsidRPr="00773EF3">
              <w:rPr>
                <w:rFonts w:asciiTheme="minorHAnsi" w:hAnsiTheme="minorHAnsi" w:cstheme="minorHAnsi"/>
                <w:color w:val="000000" w:themeColor="text1"/>
                <w:lang w:val="et-EE"/>
              </w:rPr>
              <w:lastRenderedPageBreak/>
              <w:t>baseeruvat teenust projekti tulemusel luuakse?</w:t>
            </w:r>
          </w:p>
        </w:tc>
        <w:tc>
          <w:tcPr>
            <w:tcW w:w="1951" w:type="dxa"/>
          </w:tcPr>
          <w:p w14:paraId="75DF7690"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lastRenderedPageBreak/>
              <w:t>Kogutakse toetustaotlusega</w:t>
            </w:r>
          </w:p>
        </w:tc>
        <w:tc>
          <w:tcPr>
            <w:tcW w:w="1640" w:type="dxa"/>
          </w:tcPr>
          <w:p w14:paraId="18D46268"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05C415EF" w14:textId="77777777" w:rsidTr="00930DFA">
        <w:trPr>
          <w:trHeight w:val="69"/>
        </w:trPr>
        <w:tc>
          <w:tcPr>
            <w:tcW w:w="2396" w:type="dxa"/>
            <w:vMerge/>
          </w:tcPr>
          <w:p w14:paraId="1486FC06" w14:textId="77777777" w:rsidR="009B5025" w:rsidRPr="00773EF3" w:rsidRDefault="009B5025" w:rsidP="009B5025">
            <w:pPr>
              <w:tabs>
                <w:tab w:val="left" w:pos="460"/>
              </w:tabs>
              <w:ind w:right="164"/>
              <w:rPr>
                <w:rFonts w:asciiTheme="minorHAnsi" w:hAnsiTheme="minorHAnsi" w:cstheme="minorHAnsi"/>
                <w:color w:val="000000" w:themeColor="text1"/>
              </w:rPr>
            </w:pPr>
          </w:p>
        </w:tc>
        <w:tc>
          <w:tcPr>
            <w:tcW w:w="2543" w:type="dxa"/>
          </w:tcPr>
          <w:p w14:paraId="197F3C96" w14:textId="7422CFA6"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F70B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ndatud kohalikul eripäral baseeruvat teenust projekti tulemusel loodi?</w:t>
            </w:r>
          </w:p>
        </w:tc>
        <w:tc>
          <w:tcPr>
            <w:tcW w:w="1951" w:type="dxa"/>
          </w:tcPr>
          <w:p w14:paraId="41440821"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640" w:type="dxa"/>
          </w:tcPr>
          <w:p w14:paraId="69F8B852"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4081E12F" w14:textId="77777777" w:rsidTr="00930DFA">
        <w:trPr>
          <w:trHeight w:val="69"/>
        </w:trPr>
        <w:tc>
          <w:tcPr>
            <w:tcW w:w="2396" w:type="dxa"/>
            <w:vMerge w:val="restart"/>
          </w:tcPr>
          <w:p w14:paraId="4E8A13C4" w14:textId="77777777" w:rsidR="009B5025" w:rsidRPr="00773EF3" w:rsidRDefault="009B5025" w:rsidP="009B5025">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Uut</w:t>
            </w:r>
            <w:r w:rsidRPr="00773EF3">
              <w:rPr>
                <w:rFonts w:asciiTheme="minorHAnsi" w:hAnsiTheme="minorHAnsi" w:cstheme="minorHAnsi"/>
                <w:color w:val="000000" w:themeColor="text1"/>
                <w:spacing w:val="-1"/>
              </w:rPr>
              <w:t>e</w:t>
            </w:r>
            <w:proofErr w:type="spellEnd"/>
            <w:r w:rsidRPr="00773EF3">
              <w:rPr>
                <w:rFonts w:asciiTheme="minorHAnsi" w:hAnsiTheme="minorHAnsi" w:cstheme="minorHAnsi"/>
                <w:color w:val="000000" w:themeColor="text1"/>
              </w:rPr>
              <w:t>/</w:t>
            </w:r>
            <w:proofErr w:type="spellStart"/>
            <w:r w:rsidRPr="00773EF3">
              <w:rPr>
                <w:rFonts w:asciiTheme="minorHAnsi" w:hAnsiTheme="minorHAnsi" w:cstheme="minorHAnsi"/>
                <w:color w:val="000000" w:themeColor="text1"/>
              </w:rPr>
              <w:t>pa</w:t>
            </w:r>
            <w:r w:rsidRPr="00773EF3">
              <w:rPr>
                <w:rFonts w:asciiTheme="minorHAnsi" w:hAnsiTheme="minorHAnsi" w:cstheme="minorHAnsi"/>
                <w:color w:val="000000" w:themeColor="text1"/>
                <w:spacing w:val="-1"/>
              </w:rPr>
              <w:t>re</w:t>
            </w:r>
            <w:r w:rsidRPr="00773EF3">
              <w:rPr>
                <w:rFonts w:asciiTheme="minorHAnsi" w:hAnsiTheme="minorHAnsi" w:cstheme="minorHAnsi"/>
                <w:color w:val="000000" w:themeColor="text1"/>
              </w:rPr>
              <w:t>n</w:t>
            </w:r>
            <w:r w:rsidRPr="00773EF3">
              <w:rPr>
                <w:rFonts w:asciiTheme="minorHAnsi" w:hAnsiTheme="minorHAnsi" w:cstheme="minorHAnsi"/>
                <w:color w:val="000000" w:themeColor="text1"/>
                <w:spacing w:val="2"/>
              </w:rPr>
              <w:t>d</w:t>
            </w:r>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tud</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spacing w:val="1"/>
              </w:rPr>
              <w:t>t</w:t>
            </w:r>
            <w:r w:rsidRPr="00773EF3">
              <w:rPr>
                <w:rFonts w:asciiTheme="minorHAnsi" w:hAnsiTheme="minorHAnsi" w:cstheme="minorHAnsi"/>
                <w:color w:val="000000" w:themeColor="text1"/>
                <w:spacing w:val="-1"/>
                <w:lang w:val="et-EE"/>
              </w:rPr>
              <w:t>oodete</w:t>
            </w:r>
            <w:r w:rsidRPr="00773EF3">
              <w:rPr>
                <w:rFonts w:asciiTheme="minorHAnsi" w:hAnsiTheme="minorHAnsi" w:cstheme="minorHAnsi"/>
                <w:color w:val="000000" w:themeColor="text1"/>
                <w:spacing w:val="-1"/>
              </w:rPr>
              <w:t xml:space="preserve"> </w:t>
            </w:r>
            <w:proofErr w:type="spellStart"/>
            <w:r w:rsidRPr="00773EF3">
              <w:rPr>
                <w:rFonts w:asciiTheme="minorHAnsi" w:hAnsiTheme="minorHAnsi" w:cstheme="minorHAnsi"/>
                <w:color w:val="000000" w:themeColor="text1"/>
                <w:spacing w:val="1"/>
              </w:rPr>
              <w:t>a</w:t>
            </w:r>
            <w:r w:rsidRPr="00773EF3">
              <w:rPr>
                <w:rFonts w:asciiTheme="minorHAnsi" w:hAnsiTheme="minorHAnsi" w:cstheme="minorHAnsi"/>
                <w:color w:val="000000" w:themeColor="text1"/>
              </w:rPr>
              <w:t>rv</w:t>
            </w:r>
            <w:proofErr w:type="spellEnd"/>
          </w:p>
          <w:p w14:paraId="22252AE9" w14:textId="77777777" w:rsidR="009B5025" w:rsidRPr="00773EF3" w:rsidRDefault="009B5025" w:rsidP="009B5025">
            <w:pPr>
              <w:jc w:val="right"/>
              <w:rPr>
                <w:rFonts w:asciiTheme="minorHAnsi" w:hAnsiTheme="minorHAnsi" w:cstheme="minorHAnsi"/>
                <w:color w:val="000000" w:themeColor="text1"/>
              </w:rPr>
            </w:pPr>
          </w:p>
        </w:tc>
        <w:tc>
          <w:tcPr>
            <w:tcW w:w="2543" w:type="dxa"/>
          </w:tcPr>
          <w:p w14:paraId="06EBE4EB" w14:textId="7B334CB5"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B54C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ndatud toodet projekti tulemusel luuakse?</w:t>
            </w:r>
          </w:p>
        </w:tc>
        <w:tc>
          <w:tcPr>
            <w:tcW w:w="1951" w:type="dxa"/>
          </w:tcPr>
          <w:p w14:paraId="22B9CEA9"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640" w:type="dxa"/>
          </w:tcPr>
          <w:p w14:paraId="4D39E137"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107D52FC" w14:textId="77777777" w:rsidTr="00930DFA">
        <w:trPr>
          <w:trHeight w:val="69"/>
        </w:trPr>
        <w:tc>
          <w:tcPr>
            <w:tcW w:w="2396" w:type="dxa"/>
            <w:vMerge/>
          </w:tcPr>
          <w:p w14:paraId="51A8989F" w14:textId="77777777" w:rsidR="009B5025" w:rsidRPr="00773EF3" w:rsidRDefault="009B5025" w:rsidP="009B5025">
            <w:pPr>
              <w:jc w:val="right"/>
              <w:rPr>
                <w:rFonts w:asciiTheme="minorHAnsi" w:hAnsiTheme="minorHAnsi" w:cstheme="minorHAnsi"/>
                <w:color w:val="000000" w:themeColor="text1"/>
                <w:position w:val="-1"/>
                <w:lang w:val="et-EE"/>
              </w:rPr>
            </w:pPr>
          </w:p>
        </w:tc>
        <w:tc>
          <w:tcPr>
            <w:tcW w:w="2543" w:type="dxa"/>
          </w:tcPr>
          <w:p w14:paraId="4BF3EFB7" w14:textId="3D9BC256"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B54C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ndatud toodet projekti tulemusel loodi?</w:t>
            </w:r>
          </w:p>
        </w:tc>
        <w:tc>
          <w:tcPr>
            <w:tcW w:w="1951" w:type="dxa"/>
          </w:tcPr>
          <w:p w14:paraId="68402528"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640" w:type="dxa"/>
          </w:tcPr>
          <w:p w14:paraId="7FDE5C06"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5450205A" w14:textId="77777777" w:rsidTr="00930DFA">
        <w:trPr>
          <w:trHeight w:val="69"/>
        </w:trPr>
        <w:tc>
          <w:tcPr>
            <w:tcW w:w="2396" w:type="dxa"/>
            <w:vMerge w:val="restart"/>
          </w:tcPr>
          <w:p w14:paraId="32E54A51" w14:textId="77777777" w:rsidR="009B5025" w:rsidRPr="00773EF3" w:rsidRDefault="009B5025" w:rsidP="009B5025">
            <w:pPr>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Uute</w:t>
            </w:r>
            <w:proofErr w:type="spellEnd"/>
            <w:r w:rsidRPr="00773EF3">
              <w:rPr>
                <w:rFonts w:asciiTheme="minorHAnsi" w:hAnsiTheme="minorHAnsi" w:cstheme="minorHAnsi"/>
                <w:color w:val="000000" w:themeColor="text1"/>
              </w:rPr>
              <w:t>/</w:t>
            </w:r>
            <w:proofErr w:type="spellStart"/>
            <w:r w:rsidRPr="00773EF3">
              <w:rPr>
                <w:rFonts w:asciiTheme="minorHAnsi" w:hAnsiTheme="minorHAnsi" w:cstheme="minorHAnsi"/>
                <w:color w:val="000000" w:themeColor="text1"/>
              </w:rPr>
              <w:t>parendatud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kohalikul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ressursil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baseeruvate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toodete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w:t>
            </w:r>
            <w:proofErr w:type="spellEnd"/>
          </w:p>
        </w:tc>
        <w:tc>
          <w:tcPr>
            <w:tcW w:w="2543" w:type="dxa"/>
          </w:tcPr>
          <w:p w14:paraId="2160C4D1" w14:textId="6283E0B6"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B54C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ndatud kohalikul ressursil baseeruvat toodet projekti tulemusel luuakse?</w:t>
            </w:r>
          </w:p>
        </w:tc>
        <w:tc>
          <w:tcPr>
            <w:tcW w:w="1951" w:type="dxa"/>
          </w:tcPr>
          <w:p w14:paraId="186B5308"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640" w:type="dxa"/>
          </w:tcPr>
          <w:p w14:paraId="685D09DC"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6AE3AF8E" w14:textId="77777777" w:rsidTr="00930DFA">
        <w:trPr>
          <w:trHeight w:val="69"/>
        </w:trPr>
        <w:tc>
          <w:tcPr>
            <w:tcW w:w="2396" w:type="dxa"/>
            <w:vMerge/>
          </w:tcPr>
          <w:p w14:paraId="20F5F7F6" w14:textId="77777777" w:rsidR="009B5025" w:rsidRPr="00773EF3" w:rsidRDefault="009B5025" w:rsidP="009B5025">
            <w:pPr>
              <w:rPr>
                <w:rFonts w:asciiTheme="minorHAnsi" w:hAnsiTheme="minorHAnsi" w:cstheme="minorHAnsi"/>
                <w:color w:val="000000" w:themeColor="text1"/>
              </w:rPr>
            </w:pPr>
          </w:p>
        </w:tc>
        <w:tc>
          <w:tcPr>
            <w:tcW w:w="2543" w:type="dxa"/>
          </w:tcPr>
          <w:p w14:paraId="173654FD" w14:textId="45775296"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uut/par</w:t>
            </w:r>
            <w:r w:rsidR="006B54CE"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lang w:val="et-EE"/>
              </w:rPr>
              <w:t>ndatud kohalikul ressursil baseeruvat toodet projekti tulemusel loodi?</w:t>
            </w:r>
          </w:p>
        </w:tc>
        <w:tc>
          <w:tcPr>
            <w:tcW w:w="1951" w:type="dxa"/>
          </w:tcPr>
          <w:p w14:paraId="1A671F5E"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640" w:type="dxa"/>
          </w:tcPr>
          <w:p w14:paraId="012B0822"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78C0CA07" w14:textId="77777777" w:rsidTr="00930DFA">
        <w:trPr>
          <w:trHeight w:val="69"/>
        </w:trPr>
        <w:tc>
          <w:tcPr>
            <w:tcW w:w="2396" w:type="dxa"/>
            <w:vMerge w:val="restart"/>
          </w:tcPr>
          <w:p w14:paraId="3BD2C510"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Korrastatud/rajatud taristuobjektide arv</w:t>
            </w:r>
          </w:p>
        </w:tc>
        <w:tc>
          <w:tcPr>
            <w:tcW w:w="2543" w:type="dxa"/>
          </w:tcPr>
          <w:p w14:paraId="1FDEBA2D"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taristuobjekti projekti käigus rajatakse/korrastatakse?</w:t>
            </w:r>
          </w:p>
        </w:tc>
        <w:tc>
          <w:tcPr>
            <w:tcW w:w="1951" w:type="dxa"/>
          </w:tcPr>
          <w:p w14:paraId="3E990F23"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640" w:type="dxa"/>
          </w:tcPr>
          <w:p w14:paraId="10E693CD"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32B6EA4F" w14:textId="77777777" w:rsidTr="00930DFA">
        <w:trPr>
          <w:trHeight w:val="69"/>
        </w:trPr>
        <w:tc>
          <w:tcPr>
            <w:tcW w:w="2396" w:type="dxa"/>
            <w:vMerge/>
          </w:tcPr>
          <w:p w14:paraId="17137557" w14:textId="77777777" w:rsidR="009B5025" w:rsidRPr="00773EF3" w:rsidRDefault="009B5025" w:rsidP="009B5025">
            <w:pPr>
              <w:rPr>
                <w:rFonts w:asciiTheme="minorHAnsi" w:hAnsiTheme="minorHAnsi" w:cstheme="minorHAnsi"/>
                <w:color w:val="000000" w:themeColor="text1"/>
                <w:lang w:val="et-EE"/>
              </w:rPr>
            </w:pPr>
          </w:p>
        </w:tc>
        <w:tc>
          <w:tcPr>
            <w:tcW w:w="2543" w:type="dxa"/>
          </w:tcPr>
          <w:p w14:paraId="60895BC0"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taristuobjekti projekti käigus rajati/korrastati?</w:t>
            </w:r>
          </w:p>
        </w:tc>
        <w:tc>
          <w:tcPr>
            <w:tcW w:w="1951" w:type="dxa"/>
          </w:tcPr>
          <w:p w14:paraId="1091CA17"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640" w:type="dxa"/>
          </w:tcPr>
          <w:p w14:paraId="44029911"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2DA56932" w14:textId="77777777" w:rsidTr="00930DFA">
        <w:trPr>
          <w:trHeight w:val="69"/>
        </w:trPr>
        <w:tc>
          <w:tcPr>
            <w:tcW w:w="2396" w:type="dxa"/>
            <w:vMerge w:val="restart"/>
          </w:tcPr>
          <w:p w14:paraId="2E4796F7" w14:textId="3CB96723" w:rsidR="009B5025" w:rsidRPr="00773EF3" w:rsidRDefault="009B5025" w:rsidP="009B5025">
            <w:pPr>
              <w:rPr>
                <w:rFonts w:asciiTheme="minorHAnsi" w:hAnsiTheme="minorHAnsi" w:cstheme="minorHAnsi"/>
                <w:color w:val="000000" w:themeColor="text1"/>
                <w:position w:val="-1"/>
                <w:lang w:val="et-EE"/>
              </w:rPr>
            </w:pPr>
            <w:r w:rsidRPr="00773EF3">
              <w:rPr>
                <w:rFonts w:asciiTheme="minorHAnsi" w:hAnsiTheme="minorHAnsi" w:cstheme="minorHAnsi"/>
                <w:color w:val="000000" w:themeColor="text1"/>
                <w:position w:val="-1"/>
                <w:lang w:val="et-EE"/>
              </w:rPr>
              <w:t>Ühistegevustes osalenute arv</w:t>
            </w:r>
            <w:r w:rsidR="001C099D" w:rsidRPr="00773EF3">
              <w:rPr>
                <w:rFonts w:asciiTheme="minorHAnsi" w:hAnsiTheme="minorHAnsi" w:cstheme="minorHAnsi"/>
                <w:color w:val="000000" w:themeColor="text1"/>
                <w:position w:val="-1"/>
                <w:lang w:val="et-EE"/>
              </w:rPr>
              <w:t xml:space="preserve"> (kogutakse ühistegevuste puhul)</w:t>
            </w:r>
          </w:p>
          <w:p w14:paraId="0B775966" w14:textId="77777777" w:rsidR="009B5025" w:rsidRPr="00773EF3" w:rsidRDefault="009B5025" w:rsidP="009B5025">
            <w:pPr>
              <w:rPr>
                <w:rFonts w:asciiTheme="minorHAnsi" w:hAnsiTheme="minorHAnsi" w:cstheme="minorHAnsi"/>
                <w:color w:val="000000" w:themeColor="text1"/>
                <w:position w:val="-1"/>
                <w:lang w:val="et-EE"/>
              </w:rPr>
            </w:pPr>
          </w:p>
        </w:tc>
        <w:tc>
          <w:tcPr>
            <w:tcW w:w="2543" w:type="dxa"/>
          </w:tcPr>
          <w:p w14:paraId="7CAD6575"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inimest projekti tegevustes osaleb?</w:t>
            </w:r>
          </w:p>
        </w:tc>
        <w:tc>
          <w:tcPr>
            <w:tcW w:w="1951" w:type="dxa"/>
          </w:tcPr>
          <w:p w14:paraId="231A3DAE"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640" w:type="dxa"/>
          </w:tcPr>
          <w:p w14:paraId="40BCFF92"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4D39FF" w:rsidRPr="00773EF3" w14:paraId="34A4912E" w14:textId="77777777" w:rsidTr="00930DFA">
        <w:trPr>
          <w:trHeight w:val="69"/>
        </w:trPr>
        <w:tc>
          <w:tcPr>
            <w:tcW w:w="2396" w:type="dxa"/>
            <w:vMerge/>
          </w:tcPr>
          <w:p w14:paraId="3DC15EE2" w14:textId="77777777" w:rsidR="009B5025" w:rsidRPr="00773EF3" w:rsidRDefault="009B5025" w:rsidP="009B5025">
            <w:pPr>
              <w:rPr>
                <w:rFonts w:asciiTheme="minorHAnsi" w:hAnsiTheme="minorHAnsi" w:cstheme="minorHAnsi"/>
                <w:color w:val="000000" w:themeColor="text1"/>
              </w:rPr>
            </w:pPr>
          </w:p>
        </w:tc>
        <w:tc>
          <w:tcPr>
            <w:tcW w:w="2543" w:type="dxa"/>
          </w:tcPr>
          <w:p w14:paraId="3E61D506"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inimest osales projekti tegevustes?</w:t>
            </w:r>
          </w:p>
        </w:tc>
        <w:tc>
          <w:tcPr>
            <w:tcW w:w="1951" w:type="dxa"/>
          </w:tcPr>
          <w:p w14:paraId="4A36279D"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viimase maksetaotlusega</w:t>
            </w:r>
          </w:p>
        </w:tc>
        <w:tc>
          <w:tcPr>
            <w:tcW w:w="1640" w:type="dxa"/>
          </w:tcPr>
          <w:p w14:paraId="1A9A831C" w14:textId="77777777" w:rsidR="009B5025" w:rsidRPr="00773EF3" w:rsidRDefault="009B5025" w:rsidP="009B5025">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bl>
    <w:p w14:paraId="5A2D7DC5" w14:textId="77777777" w:rsidR="00CB3296" w:rsidRPr="00773EF3" w:rsidRDefault="00CB3296" w:rsidP="004B655A">
      <w:pPr>
        <w:pStyle w:val="Caption"/>
        <w:keepNext/>
        <w:rPr>
          <w:rFonts w:asciiTheme="minorHAnsi" w:hAnsiTheme="minorHAnsi" w:cstheme="minorHAnsi"/>
        </w:rPr>
      </w:pPr>
    </w:p>
    <w:p w14:paraId="3EA36E9F" w14:textId="0600B669" w:rsidR="004B655A" w:rsidRPr="00773EF3" w:rsidRDefault="004B655A" w:rsidP="004B655A">
      <w:pPr>
        <w:pStyle w:val="Caption"/>
        <w:keepNext/>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1</w:t>
      </w:r>
      <w:ins w:id="531" w:author="Liis Moor" w:date="2024-04-18T16:35:00Z">
        <w:r w:rsidR="00935D9B">
          <w:rPr>
            <w:rFonts w:asciiTheme="minorHAnsi" w:hAnsiTheme="minorHAnsi" w:cstheme="minorHAnsi"/>
          </w:rPr>
          <w:t>4</w:t>
        </w:r>
      </w:ins>
      <w:del w:id="532" w:author="Liis Moor" w:date="2024-04-18T16:35:00Z">
        <w:r w:rsidR="00412EF8" w:rsidRPr="00773EF3" w:rsidDel="00935D9B">
          <w:rPr>
            <w:rFonts w:asciiTheme="minorHAnsi" w:hAnsiTheme="minorHAnsi" w:cstheme="minorHAnsi"/>
          </w:rPr>
          <w:delText>3</w:delText>
        </w:r>
      </w:del>
      <w:r w:rsidRPr="00773EF3">
        <w:rPr>
          <w:rFonts w:asciiTheme="minorHAnsi" w:hAnsiTheme="minorHAnsi" w:cstheme="minorHAnsi"/>
        </w:rPr>
        <w:t xml:space="preserve">. </w:t>
      </w:r>
      <w:proofErr w:type="spellStart"/>
      <w:r w:rsidRPr="00773EF3">
        <w:rPr>
          <w:rFonts w:asciiTheme="minorHAnsi" w:hAnsiTheme="minorHAnsi" w:cstheme="minorHAnsi"/>
        </w:rPr>
        <w:t>Meede</w:t>
      </w:r>
      <w:proofErr w:type="spellEnd"/>
      <w:r w:rsidRPr="00773EF3">
        <w:rPr>
          <w:rFonts w:asciiTheme="minorHAnsi" w:hAnsiTheme="minorHAnsi" w:cstheme="minorHAnsi"/>
        </w:rPr>
        <w:t xml:space="preserve"> 2 </w:t>
      </w:r>
      <w:proofErr w:type="spellStart"/>
      <w:r w:rsidRPr="00773EF3">
        <w:rPr>
          <w:rFonts w:asciiTheme="minorHAnsi" w:hAnsiTheme="minorHAnsi" w:cstheme="minorHAnsi"/>
        </w:rPr>
        <w:t>tulemus</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väljundnäitajad</w:t>
      </w:r>
      <w:proofErr w:type="spellEnd"/>
    </w:p>
    <w:tbl>
      <w:tblPr>
        <w:tblStyle w:val="TableGrid"/>
        <w:tblW w:w="0" w:type="auto"/>
        <w:tblLook w:val="04A0" w:firstRow="1" w:lastRow="0" w:firstColumn="1" w:lastColumn="0" w:noHBand="0" w:noVBand="1"/>
      </w:tblPr>
      <w:tblGrid>
        <w:gridCol w:w="2405"/>
        <w:gridCol w:w="2552"/>
        <w:gridCol w:w="1984"/>
        <w:gridCol w:w="1589"/>
      </w:tblGrid>
      <w:tr w:rsidR="004B655A" w:rsidRPr="00773EF3" w14:paraId="31592095" w14:textId="77777777" w:rsidTr="004B655A">
        <w:tc>
          <w:tcPr>
            <w:tcW w:w="2405" w:type="dxa"/>
          </w:tcPr>
          <w:p w14:paraId="20806BD2" w14:textId="0A9BDAFF"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L804: keskkonnakestlikkust ning kliimamuutuste leevendamise ja nendega kohanemise eesmärkide saavutamist toetav projekt</w:t>
            </w:r>
            <w:ins w:id="533" w:author="Liis Moor" w:date="2023-10-03T11:23:00Z">
              <w:r w:rsidR="00E610B0">
                <w:rPr>
                  <w:rFonts w:asciiTheme="minorHAnsi" w:hAnsiTheme="minorHAnsi" w:cstheme="minorHAnsi"/>
                  <w:color w:val="000000" w:themeColor="text1"/>
                  <w:lang w:val="et-EE"/>
                </w:rPr>
                <w:t>, sihttase: 5</w:t>
              </w:r>
            </w:ins>
          </w:p>
        </w:tc>
        <w:tc>
          <w:tcPr>
            <w:tcW w:w="2552" w:type="dxa"/>
          </w:tcPr>
          <w:p w14:paraId="79B51075"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Kas tegemist on keskkonnakestliku ning kliimamuutuste leevendamise projektiga? JAH/EI</w:t>
            </w:r>
          </w:p>
        </w:tc>
        <w:tc>
          <w:tcPr>
            <w:tcW w:w="1984" w:type="dxa"/>
          </w:tcPr>
          <w:p w14:paraId="3245490C"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2710249B"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KOM seirenäitaja</w:t>
            </w:r>
          </w:p>
        </w:tc>
      </w:tr>
      <w:tr w:rsidR="004B655A" w:rsidRPr="00773EF3" w14:paraId="65DDA2A2" w14:textId="77777777" w:rsidTr="004B655A">
        <w:tc>
          <w:tcPr>
            <w:tcW w:w="2405" w:type="dxa"/>
          </w:tcPr>
          <w:p w14:paraId="4343B88A"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position w:val="-1"/>
                <w:lang w:val="sv-FI"/>
              </w:rPr>
              <w:lastRenderedPageBreak/>
              <w:t xml:space="preserve">Innovatiivsete lahenduste arv </w:t>
            </w:r>
          </w:p>
        </w:tc>
        <w:tc>
          <w:tcPr>
            <w:tcW w:w="2552" w:type="dxa"/>
          </w:tcPr>
          <w:p w14:paraId="180B59C1"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Kas projektiga luuakse innovaatilisi lahendusi? JAH/EI</w:t>
            </w:r>
          </w:p>
        </w:tc>
        <w:tc>
          <w:tcPr>
            <w:tcW w:w="1984" w:type="dxa"/>
          </w:tcPr>
          <w:p w14:paraId="067F0FDE"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53906774"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48140EF8" w14:textId="77777777" w:rsidTr="004B655A">
        <w:tc>
          <w:tcPr>
            <w:tcW w:w="2405" w:type="dxa"/>
          </w:tcPr>
          <w:p w14:paraId="02B5045C"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position w:val="-1"/>
                <w:lang w:val="sv-FI"/>
              </w:rPr>
              <w:t>Noorte aktiivsuse tõstmisele suunatud projektide arv</w:t>
            </w:r>
          </w:p>
        </w:tc>
        <w:tc>
          <w:tcPr>
            <w:tcW w:w="2552" w:type="dxa"/>
          </w:tcPr>
          <w:p w14:paraId="7574F949"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 xml:space="preserve">Kas projekt on suunatud noorte </w:t>
            </w:r>
            <w:proofErr w:type="spellStart"/>
            <w:r w:rsidRPr="00E610B0">
              <w:rPr>
                <w:rFonts w:asciiTheme="minorHAnsi" w:hAnsiTheme="minorHAnsi" w:cstheme="minorHAnsi"/>
                <w:color w:val="000000" w:themeColor="text1"/>
                <w:lang w:val="et-EE"/>
              </w:rPr>
              <w:t>aktiivuse</w:t>
            </w:r>
            <w:proofErr w:type="spellEnd"/>
            <w:r w:rsidRPr="00E610B0">
              <w:rPr>
                <w:rFonts w:asciiTheme="minorHAnsi" w:hAnsiTheme="minorHAnsi" w:cstheme="minorHAnsi"/>
                <w:color w:val="000000" w:themeColor="text1"/>
                <w:lang w:val="et-EE"/>
              </w:rPr>
              <w:t xml:space="preserve"> tõstmisele? JAH/EI</w:t>
            </w:r>
          </w:p>
        </w:tc>
        <w:tc>
          <w:tcPr>
            <w:tcW w:w="1984" w:type="dxa"/>
          </w:tcPr>
          <w:p w14:paraId="238C6ABF"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5CE7EA4A"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4F6A0E00" w14:textId="77777777" w:rsidTr="004B655A">
        <w:tc>
          <w:tcPr>
            <w:tcW w:w="2405" w:type="dxa"/>
          </w:tcPr>
          <w:p w14:paraId="448F2420"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eastAsia="et-EE"/>
              </w:rPr>
              <w:t>K</w:t>
            </w:r>
            <w:proofErr w:type="spellStart"/>
            <w:r w:rsidRPr="00E610B0">
              <w:rPr>
                <w:rFonts w:asciiTheme="minorHAnsi" w:hAnsiTheme="minorHAnsi" w:cstheme="minorHAnsi"/>
                <w:color w:val="000000" w:themeColor="text1"/>
                <w:lang w:eastAsia="et-EE"/>
              </w:rPr>
              <w:t>oostöövõrgustike</w:t>
            </w:r>
            <w:proofErr w:type="spellEnd"/>
            <w:r w:rsidRPr="00E610B0">
              <w:rPr>
                <w:rFonts w:asciiTheme="minorHAnsi" w:hAnsiTheme="minorHAnsi" w:cstheme="minorHAnsi"/>
                <w:color w:val="000000" w:themeColor="text1"/>
                <w:lang w:eastAsia="et-EE"/>
              </w:rPr>
              <w:t xml:space="preserve"> </w:t>
            </w:r>
            <w:proofErr w:type="spellStart"/>
            <w:r w:rsidRPr="00E610B0">
              <w:rPr>
                <w:rFonts w:asciiTheme="minorHAnsi" w:hAnsiTheme="minorHAnsi" w:cstheme="minorHAnsi"/>
                <w:color w:val="000000" w:themeColor="text1"/>
                <w:lang w:eastAsia="et-EE"/>
              </w:rPr>
              <w:t>loomisesse</w:t>
            </w:r>
            <w:proofErr w:type="spellEnd"/>
            <w:r w:rsidRPr="00E610B0">
              <w:rPr>
                <w:rFonts w:asciiTheme="minorHAnsi" w:hAnsiTheme="minorHAnsi" w:cstheme="minorHAnsi"/>
                <w:color w:val="000000" w:themeColor="text1"/>
                <w:lang w:eastAsia="et-EE"/>
              </w:rPr>
              <w:t xml:space="preserve"> ja </w:t>
            </w:r>
            <w:proofErr w:type="spellStart"/>
            <w:r w:rsidRPr="00E610B0">
              <w:rPr>
                <w:rFonts w:asciiTheme="minorHAnsi" w:hAnsiTheme="minorHAnsi" w:cstheme="minorHAnsi"/>
                <w:color w:val="000000" w:themeColor="text1"/>
                <w:lang w:eastAsia="et-EE"/>
              </w:rPr>
              <w:t>arendamise</w:t>
            </w:r>
            <w:r w:rsidRPr="00E610B0">
              <w:rPr>
                <w:rFonts w:asciiTheme="minorHAnsi" w:hAnsiTheme="minorHAnsi" w:cstheme="minorHAnsi"/>
                <w:color w:val="000000" w:themeColor="text1"/>
                <w:lang w:val="et-EE" w:eastAsia="et-EE"/>
              </w:rPr>
              <w:t>le</w:t>
            </w:r>
            <w:proofErr w:type="spellEnd"/>
            <w:r w:rsidRPr="00E610B0">
              <w:rPr>
                <w:rFonts w:asciiTheme="minorHAnsi" w:hAnsiTheme="minorHAnsi" w:cstheme="minorHAnsi"/>
                <w:color w:val="000000" w:themeColor="text1"/>
                <w:lang w:val="et-EE" w:eastAsia="et-EE"/>
              </w:rPr>
              <w:t xml:space="preserve"> suunatud projektide arv</w:t>
            </w:r>
          </w:p>
        </w:tc>
        <w:tc>
          <w:tcPr>
            <w:tcW w:w="2552" w:type="dxa"/>
          </w:tcPr>
          <w:p w14:paraId="4269A5E8"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eastAsia="et-EE"/>
              </w:rPr>
              <w:t>Kas projekt on suunatud k</w:t>
            </w:r>
            <w:proofErr w:type="spellStart"/>
            <w:r w:rsidRPr="00E610B0">
              <w:rPr>
                <w:rFonts w:asciiTheme="minorHAnsi" w:hAnsiTheme="minorHAnsi" w:cstheme="minorHAnsi"/>
                <w:color w:val="000000" w:themeColor="text1"/>
                <w:lang w:eastAsia="et-EE"/>
              </w:rPr>
              <w:t>oostöövõrgustike</w:t>
            </w:r>
            <w:proofErr w:type="spellEnd"/>
            <w:r w:rsidRPr="00E610B0">
              <w:rPr>
                <w:rFonts w:asciiTheme="minorHAnsi" w:hAnsiTheme="minorHAnsi" w:cstheme="minorHAnsi"/>
                <w:color w:val="000000" w:themeColor="text1"/>
                <w:lang w:eastAsia="et-EE"/>
              </w:rPr>
              <w:t xml:space="preserve"> </w:t>
            </w:r>
            <w:proofErr w:type="spellStart"/>
            <w:r w:rsidRPr="00E610B0">
              <w:rPr>
                <w:rFonts w:asciiTheme="minorHAnsi" w:hAnsiTheme="minorHAnsi" w:cstheme="minorHAnsi"/>
                <w:color w:val="000000" w:themeColor="text1"/>
                <w:lang w:eastAsia="et-EE"/>
              </w:rPr>
              <w:t>loomise</w:t>
            </w:r>
            <w:r w:rsidRPr="00E610B0">
              <w:rPr>
                <w:rFonts w:asciiTheme="minorHAnsi" w:hAnsiTheme="minorHAnsi" w:cstheme="minorHAnsi"/>
                <w:color w:val="000000" w:themeColor="text1"/>
                <w:lang w:val="et-EE" w:eastAsia="et-EE"/>
              </w:rPr>
              <w:t>le</w:t>
            </w:r>
            <w:proofErr w:type="spellEnd"/>
            <w:r w:rsidRPr="00E610B0">
              <w:rPr>
                <w:rFonts w:asciiTheme="minorHAnsi" w:hAnsiTheme="minorHAnsi" w:cstheme="minorHAnsi"/>
                <w:color w:val="000000" w:themeColor="text1"/>
                <w:lang w:eastAsia="et-EE"/>
              </w:rPr>
              <w:t xml:space="preserve"> ja </w:t>
            </w:r>
            <w:proofErr w:type="spellStart"/>
            <w:r w:rsidRPr="00E610B0">
              <w:rPr>
                <w:rFonts w:asciiTheme="minorHAnsi" w:hAnsiTheme="minorHAnsi" w:cstheme="minorHAnsi"/>
                <w:color w:val="000000" w:themeColor="text1"/>
                <w:lang w:eastAsia="et-EE"/>
              </w:rPr>
              <w:t>arendamise</w:t>
            </w:r>
            <w:r w:rsidRPr="00E610B0">
              <w:rPr>
                <w:rFonts w:asciiTheme="minorHAnsi" w:hAnsiTheme="minorHAnsi" w:cstheme="minorHAnsi"/>
                <w:color w:val="000000" w:themeColor="text1"/>
                <w:lang w:val="et-EE" w:eastAsia="et-EE"/>
              </w:rPr>
              <w:t>le</w:t>
            </w:r>
            <w:proofErr w:type="spellEnd"/>
            <w:r w:rsidRPr="00E610B0">
              <w:rPr>
                <w:rFonts w:asciiTheme="minorHAnsi" w:hAnsiTheme="minorHAnsi" w:cstheme="minorHAnsi"/>
                <w:color w:val="000000" w:themeColor="text1"/>
                <w:lang w:val="et-EE" w:eastAsia="et-EE"/>
              </w:rPr>
              <w:t xml:space="preserve">? </w:t>
            </w:r>
            <w:r w:rsidRPr="00E610B0">
              <w:rPr>
                <w:rFonts w:asciiTheme="minorHAnsi" w:hAnsiTheme="minorHAnsi" w:cstheme="minorHAnsi"/>
                <w:color w:val="000000" w:themeColor="text1"/>
                <w:lang w:val="et-EE"/>
              </w:rPr>
              <w:t>JAH/EI</w:t>
            </w:r>
          </w:p>
        </w:tc>
        <w:tc>
          <w:tcPr>
            <w:tcW w:w="1984" w:type="dxa"/>
          </w:tcPr>
          <w:p w14:paraId="6A0E9DA7"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4DC310D8" w14:textId="77777777" w:rsidR="004B655A" w:rsidRPr="00E610B0" w:rsidRDefault="004B655A" w:rsidP="00462301">
            <w:pPr>
              <w:rPr>
                <w:rFonts w:asciiTheme="minorHAnsi" w:hAnsiTheme="minorHAnsi" w:cstheme="minorHAnsi"/>
                <w:b/>
                <w:bCs/>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73AD8707" w14:textId="77777777" w:rsidTr="004B655A">
        <w:tc>
          <w:tcPr>
            <w:tcW w:w="2405" w:type="dxa"/>
          </w:tcPr>
          <w:p w14:paraId="32A8068B" w14:textId="77777777" w:rsidR="004B655A" w:rsidRPr="00E610B0" w:rsidRDefault="004B655A" w:rsidP="00462301">
            <w:pPr>
              <w:rPr>
                <w:rFonts w:asciiTheme="minorHAnsi" w:hAnsiTheme="minorHAnsi" w:cstheme="minorHAnsi"/>
                <w:color w:val="000000" w:themeColor="text1"/>
                <w:lang w:val="et-EE" w:eastAsia="et-EE"/>
              </w:rPr>
            </w:pPr>
            <w:r w:rsidRPr="00E610B0">
              <w:rPr>
                <w:rFonts w:asciiTheme="minorHAnsi" w:hAnsiTheme="minorHAnsi" w:cstheme="minorHAnsi"/>
                <w:bCs/>
                <w:color w:val="000000" w:themeColor="text1"/>
                <w:spacing w:val="-2"/>
                <w:lang w:val="sv-FI"/>
              </w:rPr>
              <w:t>Loodus- ja k</w:t>
            </w:r>
            <w:r w:rsidRPr="00E610B0">
              <w:rPr>
                <w:rFonts w:asciiTheme="minorHAnsi" w:hAnsiTheme="minorHAnsi" w:cstheme="minorHAnsi"/>
                <w:bCs/>
                <w:color w:val="000000" w:themeColor="text1"/>
                <w:spacing w:val="1"/>
                <w:lang w:val="sv-FI"/>
              </w:rPr>
              <w:t>u</w:t>
            </w:r>
            <w:r w:rsidRPr="00E610B0">
              <w:rPr>
                <w:rFonts w:asciiTheme="minorHAnsi" w:hAnsiTheme="minorHAnsi" w:cstheme="minorHAnsi"/>
                <w:bCs/>
                <w:color w:val="000000" w:themeColor="text1"/>
                <w:lang w:val="sv-FI"/>
              </w:rPr>
              <w:t>ltu</w:t>
            </w:r>
            <w:r w:rsidRPr="00E610B0">
              <w:rPr>
                <w:rFonts w:asciiTheme="minorHAnsi" w:hAnsiTheme="minorHAnsi" w:cstheme="minorHAnsi"/>
                <w:bCs/>
                <w:color w:val="000000" w:themeColor="text1"/>
                <w:spacing w:val="1"/>
                <w:lang w:val="sv-FI"/>
              </w:rPr>
              <w:t>u</w:t>
            </w:r>
            <w:r w:rsidRPr="00E610B0">
              <w:rPr>
                <w:rFonts w:asciiTheme="minorHAnsi" w:hAnsiTheme="minorHAnsi" w:cstheme="minorHAnsi"/>
                <w:bCs/>
                <w:color w:val="000000" w:themeColor="text1"/>
                <w:spacing w:val="-1"/>
                <w:lang w:val="sv-FI"/>
              </w:rPr>
              <w:t>r</w:t>
            </w:r>
            <w:r w:rsidRPr="00E610B0">
              <w:rPr>
                <w:rFonts w:asciiTheme="minorHAnsi" w:hAnsiTheme="minorHAnsi" w:cstheme="minorHAnsi"/>
                <w:bCs/>
                <w:color w:val="000000" w:themeColor="text1"/>
                <w:lang w:val="sv-FI"/>
              </w:rPr>
              <w:t>i</w:t>
            </w:r>
            <w:r w:rsidRPr="00E610B0">
              <w:rPr>
                <w:rFonts w:asciiTheme="minorHAnsi" w:hAnsiTheme="minorHAnsi" w:cstheme="minorHAnsi"/>
                <w:bCs/>
                <w:color w:val="000000" w:themeColor="text1"/>
                <w:spacing w:val="1"/>
                <w:lang w:val="sv-FI"/>
              </w:rPr>
              <w:t>p</w:t>
            </w:r>
            <w:r w:rsidRPr="00E610B0">
              <w:rPr>
                <w:rFonts w:asciiTheme="minorHAnsi" w:hAnsiTheme="minorHAnsi" w:cstheme="minorHAnsi"/>
                <w:bCs/>
                <w:color w:val="000000" w:themeColor="text1"/>
                <w:lang w:val="sv-FI"/>
              </w:rPr>
              <w:t>ä</w:t>
            </w:r>
            <w:r w:rsidRPr="00E610B0">
              <w:rPr>
                <w:rFonts w:asciiTheme="minorHAnsi" w:hAnsiTheme="minorHAnsi" w:cstheme="minorHAnsi"/>
                <w:bCs/>
                <w:color w:val="000000" w:themeColor="text1"/>
                <w:spacing w:val="-1"/>
                <w:lang w:val="sv-FI"/>
              </w:rPr>
              <w:t>r</w:t>
            </w:r>
            <w:r w:rsidRPr="00E610B0">
              <w:rPr>
                <w:rFonts w:asciiTheme="minorHAnsi" w:hAnsiTheme="minorHAnsi" w:cstheme="minorHAnsi"/>
                <w:bCs/>
                <w:color w:val="000000" w:themeColor="text1"/>
                <w:lang w:val="sv-FI"/>
              </w:rPr>
              <w:t>a</w:t>
            </w:r>
            <w:r w:rsidRPr="00E610B0">
              <w:rPr>
                <w:rFonts w:asciiTheme="minorHAnsi" w:hAnsiTheme="minorHAnsi" w:cstheme="minorHAnsi"/>
                <w:bCs/>
                <w:color w:val="000000" w:themeColor="text1"/>
                <w:spacing w:val="1"/>
                <w:lang w:val="sv-FI"/>
              </w:rPr>
              <w:t>nd</w:t>
            </w:r>
            <w:r w:rsidRPr="00E610B0">
              <w:rPr>
                <w:rFonts w:asciiTheme="minorHAnsi" w:hAnsiTheme="minorHAnsi" w:cstheme="minorHAnsi"/>
                <w:bCs/>
                <w:color w:val="000000" w:themeColor="text1"/>
                <w:lang w:val="sv-FI"/>
              </w:rPr>
              <w:t>i sä</w:t>
            </w:r>
            <w:r w:rsidRPr="00E610B0">
              <w:rPr>
                <w:rFonts w:asciiTheme="minorHAnsi" w:hAnsiTheme="minorHAnsi" w:cstheme="minorHAnsi"/>
                <w:bCs/>
                <w:color w:val="000000" w:themeColor="text1"/>
                <w:spacing w:val="-1"/>
                <w:lang w:val="sv-FI"/>
              </w:rPr>
              <w:t>i</w:t>
            </w:r>
            <w:r w:rsidRPr="00E610B0">
              <w:rPr>
                <w:rFonts w:asciiTheme="minorHAnsi" w:hAnsiTheme="minorHAnsi" w:cstheme="minorHAnsi"/>
                <w:bCs/>
                <w:color w:val="000000" w:themeColor="text1"/>
                <w:lang w:val="sv-FI"/>
              </w:rPr>
              <w:t>l</w:t>
            </w:r>
            <w:r w:rsidRPr="00E610B0">
              <w:rPr>
                <w:rFonts w:asciiTheme="minorHAnsi" w:hAnsiTheme="minorHAnsi" w:cstheme="minorHAnsi"/>
                <w:bCs/>
                <w:color w:val="000000" w:themeColor="text1"/>
                <w:spacing w:val="1"/>
                <w:lang w:val="sv-FI"/>
              </w:rPr>
              <w:t>i</w:t>
            </w:r>
            <w:r w:rsidRPr="00E610B0">
              <w:rPr>
                <w:rFonts w:asciiTheme="minorHAnsi" w:hAnsiTheme="minorHAnsi" w:cstheme="minorHAnsi"/>
                <w:bCs/>
                <w:color w:val="000000" w:themeColor="text1"/>
                <w:lang w:val="sv-FI"/>
              </w:rPr>
              <w:t>ta</w:t>
            </w:r>
            <w:r w:rsidRPr="00E610B0">
              <w:rPr>
                <w:rFonts w:asciiTheme="minorHAnsi" w:hAnsiTheme="minorHAnsi" w:cstheme="minorHAnsi"/>
                <w:bCs/>
                <w:color w:val="000000" w:themeColor="text1"/>
                <w:spacing w:val="-4"/>
                <w:lang w:val="sv-FI"/>
              </w:rPr>
              <w:t>m</w:t>
            </w:r>
            <w:r w:rsidRPr="00E610B0">
              <w:rPr>
                <w:rFonts w:asciiTheme="minorHAnsi" w:hAnsiTheme="minorHAnsi" w:cstheme="minorHAnsi"/>
                <w:bCs/>
                <w:color w:val="000000" w:themeColor="text1"/>
                <w:lang w:val="sv-FI"/>
              </w:rPr>
              <w:t>is</w:t>
            </w:r>
            <w:r w:rsidRPr="00E610B0">
              <w:rPr>
                <w:rFonts w:asciiTheme="minorHAnsi" w:hAnsiTheme="minorHAnsi" w:cstheme="minorHAnsi"/>
                <w:bCs/>
                <w:color w:val="000000" w:themeColor="text1"/>
                <w:spacing w:val="-1"/>
                <w:lang w:val="sv-FI"/>
              </w:rPr>
              <w:t>e</w:t>
            </w:r>
            <w:r w:rsidRPr="00E610B0">
              <w:rPr>
                <w:rFonts w:asciiTheme="minorHAnsi" w:hAnsiTheme="minorHAnsi" w:cstheme="minorHAnsi"/>
                <w:bCs/>
                <w:color w:val="000000" w:themeColor="text1"/>
                <w:lang w:val="sv-FI"/>
              </w:rPr>
              <w:t>, a</w:t>
            </w:r>
            <w:r w:rsidRPr="00E610B0">
              <w:rPr>
                <w:rFonts w:asciiTheme="minorHAnsi" w:hAnsiTheme="minorHAnsi" w:cstheme="minorHAnsi"/>
                <w:bCs/>
                <w:color w:val="000000" w:themeColor="text1"/>
                <w:spacing w:val="1"/>
                <w:lang w:val="sv-FI"/>
              </w:rPr>
              <w:t>r</w:t>
            </w:r>
            <w:r w:rsidRPr="00E610B0">
              <w:rPr>
                <w:rFonts w:asciiTheme="minorHAnsi" w:hAnsiTheme="minorHAnsi" w:cstheme="minorHAnsi"/>
                <w:bCs/>
                <w:color w:val="000000" w:themeColor="text1"/>
                <w:spacing w:val="-1"/>
                <w:lang w:val="sv-FI"/>
              </w:rPr>
              <w:t>e</w:t>
            </w:r>
            <w:r w:rsidRPr="00E610B0">
              <w:rPr>
                <w:rFonts w:asciiTheme="minorHAnsi" w:hAnsiTheme="minorHAnsi" w:cstheme="minorHAnsi"/>
                <w:bCs/>
                <w:color w:val="000000" w:themeColor="text1"/>
                <w:spacing w:val="1"/>
                <w:lang w:val="sv-FI"/>
              </w:rPr>
              <w:t>nd</w:t>
            </w:r>
            <w:r w:rsidRPr="00E610B0">
              <w:rPr>
                <w:rFonts w:asciiTheme="minorHAnsi" w:hAnsiTheme="minorHAnsi" w:cstheme="minorHAnsi"/>
                <w:bCs/>
                <w:color w:val="000000" w:themeColor="text1"/>
                <w:lang w:val="sv-FI"/>
              </w:rPr>
              <w:t>a</w:t>
            </w:r>
            <w:r w:rsidRPr="00E610B0">
              <w:rPr>
                <w:rFonts w:asciiTheme="minorHAnsi" w:hAnsiTheme="minorHAnsi" w:cstheme="minorHAnsi"/>
                <w:bCs/>
                <w:color w:val="000000" w:themeColor="text1"/>
                <w:spacing w:val="-3"/>
                <w:lang w:val="sv-FI"/>
              </w:rPr>
              <w:t>m</w:t>
            </w:r>
            <w:r w:rsidRPr="00E610B0">
              <w:rPr>
                <w:rFonts w:asciiTheme="minorHAnsi" w:hAnsiTheme="minorHAnsi" w:cstheme="minorHAnsi"/>
                <w:bCs/>
                <w:color w:val="000000" w:themeColor="text1"/>
                <w:lang w:val="sv-FI"/>
              </w:rPr>
              <w:t>ise</w:t>
            </w:r>
            <w:r w:rsidRPr="00E610B0">
              <w:rPr>
                <w:rFonts w:asciiTheme="minorHAnsi" w:hAnsiTheme="minorHAnsi" w:cstheme="minorHAnsi"/>
                <w:bCs/>
                <w:color w:val="000000" w:themeColor="text1"/>
                <w:spacing w:val="1"/>
                <w:lang w:val="sv-FI"/>
              </w:rPr>
              <w:t xml:space="preserve"> </w:t>
            </w:r>
            <w:r w:rsidRPr="00E610B0">
              <w:rPr>
                <w:rFonts w:asciiTheme="minorHAnsi" w:hAnsiTheme="minorHAnsi" w:cstheme="minorHAnsi"/>
                <w:bCs/>
                <w:color w:val="000000" w:themeColor="text1"/>
                <w:lang w:val="sv-FI"/>
              </w:rPr>
              <w:t xml:space="preserve">ja </w:t>
            </w:r>
            <w:r w:rsidRPr="00E610B0">
              <w:rPr>
                <w:rFonts w:asciiTheme="minorHAnsi" w:hAnsiTheme="minorHAnsi" w:cstheme="minorHAnsi"/>
                <w:bCs/>
                <w:color w:val="000000" w:themeColor="text1"/>
                <w:spacing w:val="-2"/>
                <w:lang w:val="sv-FI"/>
              </w:rPr>
              <w:t>e</w:t>
            </w:r>
            <w:r w:rsidRPr="00E610B0">
              <w:rPr>
                <w:rFonts w:asciiTheme="minorHAnsi" w:hAnsiTheme="minorHAnsi" w:cstheme="minorHAnsi"/>
                <w:bCs/>
                <w:color w:val="000000" w:themeColor="text1"/>
                <w:lang w:val="sv-FI"/>
              </w:rPr>
              <w:t>s</w:t>
            </w:r>
            <w:r w:rsidRPr="00E610B0">
              <w:rPr>
                <w:rFonts w:asciiTheme="minorHAnsi" w:hAnsiTheme="minorHAnsi" w:cstheme="minorHAnsi"/>
                <w:bCs/>
                <w:color w:val="000000" w:themeColor="text1"/>
                <w:spacing w:val="3"/>
                <w:lang w:val="sv-FI"/>
              </w:rPr>
              <w:t>i</w:t>
            </w:r>
            <w:r w:rsidRPr="00E610B0">
              <w:rPr>
                <w:rFonts w:asciiTheme="minorHAnsi" w:hAnsiTheme="minorHAnsi" w:cstheme="minorHAnsi"/>
                <w:bCs/>
                <w:color w:val="000000" w:themeColor="text1"/>
                <w:lang w:val="sv-FI"/>
              </w:rPr>
              <w:t>tl</w:t>
            </w:r>
            <w:r w:rsidRPr="00E610B0">
              <w:rPr>
                <w:rFonts w:asciiTheme="minorHAnsi" w:hAnsiTheme="minorHAnsi" w:cstheme="minorHAnsi"/>
                <w:bCs/>
                <w:color w:val="000000" w:themeColor="text1"/>
                <w:spacing w:val="1"/>
                <w:lang w:val="sv-FI"/>
              </w:rPr>
              <w:t>e</w:t>
            </w:r>
            <w:r w:rsidRPr="00E610B0">
              <w:rPr>
                <w:rFonts w:asciiTheme="minorHAnsi" w:hAnsiTheme="minorHAnsi" w:cstheme="minorHAnsi"/>
                <w:bCs/>
                <w:color w:val="000000" w:themeColor="text1"/>
                <w:spacing w:val="-3"/>
                <w:lang w:val="sv-FI"/>
              </w:rPr>
              <w:t>m</w:t>
            </w:r>
            <w:r w:rsidRPr="00E610B0">
              <w:rPr>
                <w:rFonts w:asciiTheme="minorHAnsi" w:hAnsiTheme="minorHAnsi" w:cstheme="minorHAnsi"/>
                <w:bCs/>
                <w:color w:val="000000" w:themeColor="text1"/>
                <w:lang w:val="sv-FI"/>
              </w:rPr>
              <w:t>isega seotud projektide arv</w:t>
            </w:r>
          </w:p>
        </w:tc>
        <w:tc>
          <w:tcPr>
            <w:tcW w:w="2552" w:type="dxa"/>
          </w:tcPr>
          <w:p w14:paraId="730FD597" w14:textId="77777777" w:rsidR="004B655A" w:rsidRPr="00E610B0" w:rsidRDefault="004B655A" w:rsidP="00462301">
            <w:pPr>
              <w:rPr>
                <w:rFonts w:asciiTheme="minorHAnsi" w:hAnsiTheme="minorHAnsi" w:cstheme="minorHAnsi"/>
                <w:color w:val="000000" w:themeColor="text1"/>
                <w:lang w:val="et-EE" w:eastAsia="et-EE"/>
              </w:rPr>
            </w:pPr>
            <w:r w:rsidRPr="00E610B0">
              <w:rPr>
                <w:rFonts w:asciiTheme="minorHAnsi" w:hAnsiTheme="minorHAnsi" w:cstheme="minorHAnsi"/>
                <w:color w:val="000000" w:themeColor="text1"/>
                <w:lang w:val="et-EE"/>
              </w:rPr>
              <w:t>Kas projekt on seotud l</w:t>
            </w:r>
            <w:r w:rsidRPr="00E610B0">
              <w:rPr>
                <w:rFonts w:asciiTheme="minorHAnsi" w:hAnsiTheme="minorHAnsi" w:cstheme="minorHAnsi"/>
                <w:color w:val="000000" w:themeColor="text1"/>
                <w:spacing w:val="-2"/>
                <w:lang w:val="sv-FI"/>
              </w:rPr>
              <w:t>oodus- ja k</w:t>
            </w:r>
            <w:r w:rsidRPr="00E610B0">
              <w:rPr>
                <w:rFonts w:asciiTheme="minorHAnsi" w:hAnsiTheme="minorHAnsi" w:cstheme="minorHAnsi"/>
                <w:color w:val="000000" w:themeColor="text1"/>
                <w:spacing w:val="1"/>
                <w:lang w:val="sv-FI"/>
              </w:rPr>
              <w:t>u</w:t>
            </w:r>
            <w:r w:rsidRPr="00E610B0">
              <w:rPr>
                <w:rFonts w:asciiTheme="minorHAnsi" w:hAnsiTheme="minorHAnsi" w:cstheme="minorHAnsi"/>
                <w:color w:val="000000" w:themeColor="text1"/>
                <w:lang w:val="sv-FI"/>
              </w:rPr>
              <w:t>ltu</w:t>
            </w:r>
            <w:r w:rsidRPr="00E610B0">
              <w:rPr>
                <w:rFonts w:asciiTheme="minorHAnsi" w:hAnsiTheme="minorHAnsi" w:cstheme="minorHAnsi"/>
                <w:color w:val="000000" w:themeColor="text1"/>
                <w:spacing w:val="1"/>
                <w:lang w:val="sv-FI"/>
              </w:rPr>
              <w:t>u</w:t>
            </w:r>
            <w:r w:rsidRPr="00E610B0">
              <w:rPr>
                <w:rFonts w:asciiTheme="minorHAnsi" w:hAnsiTheme="minorHAnsi" w:cstheme="minorHAnsi"/>
                <w:color w:val="000000" w:themeColor="text1"/>
                <w:spacing w:val="-1"/>
                <w:lang w:val="sv-FI"/>
              </w:rPr>
              <w:t>r</w:t>
            </w:r>
            <w:r w:rsidRPr="00E610B0">
              <w:rPr>
                <w:rFonts w:asciiTheme="minorHAnsi" w:hAnsiTheme="minorHAnsi" w:cstheme="minorHAnsi"/>
                <w:color w:val="000000" w:themeColor="text1"/>
                <w:lang w:val="sv-FI"/>
              </w:rPr>
              <w:t>i</w:t>
            </w:r>
            <w:r w:rsidRPr="00E610B0">
              <w:rPr>
                <w:rFonts w:asciiTheme="minorHAnsi" w:hAnsiTheme="minorHAnsi" w:cstheme="minorHAnsi"/>
                <w:color w:val="000000" w:themeColor="text1"/>
                <w:spacing w:val="1"/>
                <w:lang w:val="sv-FI"/>
              </w:rPr>
              <w:t>p</w:t>
            </w:r>
            <w:r w:rsidRPr="00E610B0">
              <w:rPr>
                <w:rFonts w:asciiTheme="minorHAnsi" w:hAnsiTheme="minorHAnsi" w:cstheme="minorHAnsi"/>
                <w:color w:val="000000" w:themeColor="text1"/>
                <w:lang w:val="sv-FI"/>
              </w:rPr>
              <w:t>ä</w:t>
            </w:r>
            <w:r w:rsidRPr="00E610B0">
              <w:rPr>
                <w:rFonts w:asciiTheme="minorHAnsi" w:hAnsiTheme="minorHAnsi" w:cstheme="minorHAnsi"/>
                <w:color w:val="000000" w:themeColor="text1"/>
                <w:spacing w:val="-1"/>
                <w:lang w:val="sv-FI"/>
              </w:rPr>
              <w:t>r</w:t>
            </w:r>
            <w:r w:rsidRPr="00E610B0">
              <w:rPr>
                <w:rFonts w:asciiTheme="minorHAnsi" w:hAnsiTheme="minorHAnsi" w:cstheme="minorHAnsi"/>
                <w:color w:val="000000" w:themeColor="text1"/>
                <w:lang w:val="sv-FI"/>
              </w:rPr>
              <w:t>a</w:t>
            </w:r>
            <w:r w:rsidRPr="00E610B0">
              <w:rPr>
                <w:rFonts w:asciiTheme="minorHAnsi" w:hAnsiTheme="minorHAnsi" w:cstheme="minorHAnsi"/>
                <w:color w:val="000000" w:themeColor="text1"/>
                <w:spacing w:val="1"/>
                <w:lang w:val="sv-FI"/>
              </w:rPr>
              <w:t>nd</w:t>
            </w:r>
            <w:r w:rsidRPr="00E610B0">
              <w:rPr>
                <w:rFonts w:asciiTheme="minorHAnsi" w:hAnsiTheme="minorHAnsi" w:cstheme="minorHAnsi"/>
                <w:color w:val="000000" w:themeColor="text1"/>
                <w:lang w:val="sv-FI"/>
              </w:rPr>
              <w:t>i sä</w:t>
            </w:r>
            <w:r w:rsidRPr="00E610B0">
              <w:rPr>
                <w:rFonts w:asciiTheme="minorHAnsi" w:hAnsiTheme="minorHAnsi" w:cstheme="minorHAnsi"/>
                <w:color w:val="000000" w:themeColor="text1"/>
                <w:spacing w:val="-1"/>
                <w:lang w:val="sv-FI"/>
              </w:rPr>
              <w:t>i</w:t>
            </w:r>
            <w:r w:rsidRPr="00E610B0">
              <w:rPr>
                <w:rFonts w:asciiTheme="minorHAnsi" w:hAnsiTheme="minorHAnsi" w:cstheme="minorHAnsi"/>
                <w:color w:val="000000" w:themeColor="text1"/>
                <w:lang w:val="sv-FI"/>
              </w:rPr>
              <w:t>l</w:t>
            </w:r>
            <w:r w:rsidRPr="00E610B0">
              <w:rPr>
                <w:rFonts w:asciiTheme="minorHAnsi" w:hAnsiTheme="minorHAnsi" w:cstheme="minorHAnsi"/>
                <w:color w:val="000000" w:themeColor="text1"/>
                <w:spacing w:val="1"/>
                <w:lang w:val="sv-FI"/>
              </w:rPr>
              <w:t>i</w:t>
            </w:r>
            <w:r w:rsidRPr="00E610B0">
              <w:rPr>
                <w:rFonts w:asciiTheme="minorHAnsi" w:hAnsiTheme="minorHAnsi" w:cstheme="minorHAnsi"/>
                <w:color w:val="000000" w:themeColor="text1"/>
                <w:lang w:val="sv-FI"/>
              </w:rPr>
              <w:t>ta</w:t>
            </w:r>
            <w:r w:rsidRPr="00E610B0">
              <w:rPr>
                <w:rFonts w:asciiTheme="minorHAnsi" w:hAnsiTheme="minorHAnsi" w:cstheme="minorHAnsi"/>
                <w:color w:val="000000" w:themeColor="text1"/>
                <w:spacing w:val="-4"/>
                <w:lang w:val="sv-FI"/>
              </w:rPr>
              <w:t>m</w:t>
            </w:r>
            <w:r w:rsidRPr="00E610B0">
              <w:rPr>
                <w:rFonts w:asciiTheme="minorHAnsi" w:hAnsiTheme="minorHAnsi" w:cstheme="minorHAnsi"/>
                <w:color w:val="000000" w:themeColor="text1"/>
                <w:lang w:val="sv-FI"/>
              </w:rPr>
              <w:t>is</w:t>
            </w:r>
            <w:r w:rsidRPr="00E610B0">
              <w:rPr>
                <w:rFonts w:asciiTheme="minorHAnsi" w:hAnsiTheme="minorHAnsi" w:cstheme="minorHAnsi"/>
                <w:color w:val="000000" w:themeColor="text1"/>
                <w:spacing w:val="-1"/>
                <w:lang w:val="sv-FI"/>
              </w:rPr>
              <w:t>e</w:t>
            </w:r>
            <w:r w:rsidRPr="00E610B0">
              <w:rPr>
                <w:rFonts w:asciiTheme="minorHAnsi" w:hAnsiTheme="minorHAnsi" w:cstheme="minorHAnsi"/>
                <w:color w:val="000000" w:themeColor="text1"/>
                <w:lang w:val="sv-FI"/>
              </w:rPr>
              <w:t>, a</w:t>
            </w:r>
            <w:r w:rsidRPr="00E610B0">
              <w:rPr>
                <w:rFonts w:asciiTheme="minorHAnsi" w:hAnsiTheme="minorHAnsi" w:cstheme="minorHAnsi"/>
                <w:color w:val="000000" w:themeColor="text1"/>
                <w:spacing w:val="1"/>
                <w:lang w:val="sv-FI"/>
              </w:rPr>
              <w:t>r</w:t>
            </w:r>
            <w:r w:rsidRPr="00E610B0">
              <w:rPr>
                <w:rFonts w:asciiTheme="minorHAnsi" w:hAnsiTheme="minorHAnsi" w:cstheme="minorHAnsi"/>
                <w:color w:val="000000" w:themeColor="text1"/>
                <w:spacing w:val="-1"/>
                <w:lang w:val="sv-FI"/>
              </w:rPr>
              <w:t>e</w:t>
            </w:r>
            <w:r w:rsidRPr="00E610B0">
              <w:rPr>
                <w:rFonts w:asciiTheme="minorHAnsi" w:hAnsiTheme="minorHAnsi" w:cstheme="minorHAnsi"/>
                <w:color w:val="000000" w:themeColor="text1"/>
                <w:spacing w:val="1"/>
                <w:lang w:val="sv-FI"/>
              </w:rPr>
              <w:t>nd</w:t>
            </w:r>
            <w:r w:rsidRPr="00E610B0">
              <w:rPr>
                <w:rFonts w:asciiTheme="minorHAnsi" w:hAnsiTheme="minorHAnsi" w:cstheme="minorHAnsi"/>
                <w:color w:val="000000" w:themeColor="text1"/>
                <w:lang w:val="sv-FI"/>
              </w:rPr>
              <w:t>a</w:t>
            </w:r>
            <w:r w:rsidRPr="00E610B0">
              <w:rPr>
                <w:rFonts w:asciiTheme="minorHAnsi" w:hAnsiTheme="minorHAnsi" w:cstheme="minorHAnsi"/>
                <w:color w:val="000000" w:themeColor="text1"/>
                <w:spacing w:val="-3"/>
                <w:lang w:val="sv-FI"/>
              </w:rPr>
              <w:t>m</w:t>
            </w:r>
            <w:r w:rsidRPr="00E610B0">
              <w:rPr>
                <w:rFonts w:asciiTheme="minorHAnsi" w:hAnsiTheme="minorHAnsi" w:cstheme="minorHAnsi"/>
                <w:color w:val="000000" w:themeColor="text1"/>
                <w:lang w:val="sv-FI"/>
              </w:rPr>
              <w:t>ise</w:t>
            </w:r>
            <w:r w:rsidRPr="00E610B0">
              <w:rPr>
                <w:rFonts w:asciiTheme="minorHAnsi" w:hAnsiTheme="minorHAnsi" w:cstheme="minorHAnsi"/>
                <w:color w:val="000000" w:themeColor="text1"/>
                <w:spacing w:val="1"/>
                <w:lang w:val="sv-FI"/>
              </w:rPr>
              <w:t xml:space="preserve"> </w:t>
            </w:r>
            <w:r w:rsidRPr="00E610B0">
              <w:rPr>
                <w:rFonts w:asciiTheme="minorHAnsi" w:hAnsiTheme="minorHAnsi" w:cstheme="minorHAnsi"/>
                <w:color w:val="000000" w:themeColor="text1"/>
                <w:lang w:val="sv-FI"/>
              </w:rPr>
              <w:t xml:space="preserve">ja </w:t>
            </w:r>
            <w:r w:rsidRPr="00E610B0">
              <w:rPr>
                <w:rFonts w:asciiTheme="minorHAnsi" w:hAnsiTheme="minorHAnsi" w:cstheme="minorHAnsi"/>
                <w:color w:val="000000" w:themeColor="text1"/>
                <w:spacing w:val="-2"/>
                <w:lang w:val="sv-FI"/>
              </w:rPr>
              <w:t>e</w:t>
            </w:r>
            <w:r w:rsidRPr="00E610B0">
              <w:rPr>
                <w:rFonts w:asciiTheme="minorHAnsi" w:hAnsiTheme="minorHAnsi" w:cstheme="minorHAnsi"/>
                <w:color w:val="000000" w:themeColor="text1"/>
                <w:lang w:val="sv-FI"/>
              </w:rPr>
              <w:t>s</w:t>
            </w:r>
            <w:r w:rsidRPr="00E610B0">
              <w:rPr>
                <w:rFonts w:asciiTheme="minorHAnsi" w:hAnsiTheme="minorHAnsi" w:cstheme="minorHAnsi"/>
                <w:color w:val="000000" w:themeColor="text1"/>
                <w:spacing w:val="3"/>
                <w:lang w:val="sv-FI"/>
              </w:rPr>
              <w:t>i</w:t>
            </w:r>
            <w:r w:rsidRPr="00E610B0">
              <w:rPr>
                <w:rFonts w:asciiTheme="minorHAnsi" w:hAnsiTheme="minorHAnsi" w:cstheme="minorHAnsi"/>
                <w:color w:val="000000" w:themeColor="text1"/>
                <w:lang w:val="sv-FI"/>
              </w:rPr>
              <w:t>tl</w:t>
            </w:r>
            <w:r w:rsidRPr="00E610B0">
              <w:rPr>
                <w:rFonts w:asciiTheme="minorHAnsi" w:hAnsiTheme="minorHAnsi" w:cstheme="minorHAnsi"/>
                <w:color w:val="000000" w:themeColor="text1"/>
                <w:spacing w:val="1"/>
                <w:lang w:val="sv-FI"/>
              </w:rPr>
              <w:t>e</w:t>
            </w:r>
            <w:r w:rsidRPr="00E610B0">
              <w:rPr>
                <w:rFonts w:asciiTheme="minorHAnsi" w:hAnsiTheme="minorHAnsi" w:cstheme="minorHAnsi"/>
                <w:color w:val="000000" w:themeColor="text1"/>
                <w:spacing w:val="-3"/>
                <w:lang w:val="sv-FI"/>
              </w:rPr>
              <w:t>m</w:t>
            </w:r>
            <w:r w:rsidRPr="00E610B0">
              <w:rPr>
                <w:rFonts w:asciiTheme="minorHAnsi" w:hAnsiTheme="minorHAnsi" w:cstheme="minorHAnsi"/>
                <w:color w:val="000000" w:themeColor="text1"/>
                <w:lang w:val="sv-FI"/>
              </w:rPr>
              <w:t xml:space="preserve">isega? </w:t>
            </w:r>
            <w:r w:rsidRPr="00E610B0">
              <w:rPr>
                <w:rFonts w:asciiTheme="minorHAnsi" w:hAnsiTheme="minorHAnsi" w:cstheme="minorHAnsi"/>
                <w:color w:val="000000" w:themeColor="text1"/>
                <w:lang w:val="et-EE"/>
              </w:rPr>
              <w:t>JAH/EI</w:t>
            </w:r>
          </w:p>
        </w:tc>
        <w:tc>
          <w:tcPr>
            <w:tcW w:w="1984" w:type="dxa"/>
          </w:tcPr>
          <w:p w14:paraId="4181EC8E"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305CD03D"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23766CE9" w14:textId="77777777" w:rsidTr="004B655A">
        <w:tc>
          <w:tcPr>
            <w:tcW w:w="2405" w:type="dxa"/>
          </w:tcPr>
          <w:p w14:paraId="632213B3" w14:textId="77777777" w:rsidR="004B655A" w:rsidRPr="00E610B0" w:rsidRDefault="004B655A" w:rsidP="00462301">
            <w:pPr>
              <w:rPr>
                <w:rFonts w:asciiTheme="minorHAnsi" w:hAnsiTheme="minorHAnsi" w:cstheme="minorHAnsi"/>
                <w:color w:val="000000" w:themeColor="text1"/>
                <w:lang w:val="et-EE" w:eastAsia="et-EE"/>
              </w:rPr>
            </w:pPr>
            <w:proofErr w:type="spellStart"/>
            <w:r w:rsidRPr="00E610B0">
              <w:rPr>
                <w:rFonts w:asciiTheme="minorHAnsi" w:hAnsiTheme="minorHAnsi" w:cstheme="minorHAnsi"/>
                <w:color w:val="000000" w:themeColor="text1"/>
              </w:rPr>
              <w:t>Jätkusuutlike</w:t>
            </w:r>
            <w:proofErr w:type="spellEnd"/>
            <w:r w:rsidRPr="00E610B0">
              <w:rPr>
                <w:rFonts w:asciiTheme="minorHAnsi" w:hAnsiTheme="minorHAnsi" w:cstheme="minorHAnsi"/>
                <w:color w:val="000000" w:themeColor="text1"/>
              </w:rPr>
              <w:t xml:space="preserve"> </w:t>
            </w:r>
            <w:proofErr w:type="spellStart"/>
            <w:r w:rsidRPr="00E610B0">
              <w:rPr>
                <w:rFonts w:asciiTheme="minorHAnsi" w:hAnsiTheme="minorHAnsi" w:cstheme="minorHAnsi"/>
                <w:color w:val="000000" w:themeColor="text1"/>
              </w:rPr>
              <w:t>mainekujundus</w:t>
            </w:r>
            <w:proofErr w:type="spellEnd"/>
            <w:r w:rsidRPr="00E610B0">
              <w:rPr>
                <w:rFonts w:asciiTheme="minorHAnsi" w:hAnsiTheme="minorHAnsi" w:cstheme="minorHAnsi"/>
                <w:color w:val="000000" w:themeColor="text1"/>
              </w:rPr>
              <w:t>-/</w:t>
            </w:r>
            <w:proofErr w:type="spellStart"/>
            <w:r w:rsidRPr="00E610B0">
              <w:rPr>
                <w:rFonts w:asciiTheme="minorHAnsi" w:hAnsiTheme="minorHAnsi" w:cstheme="minorHAnsi"/>
                <w:color w:val="000000" w:themeColor="text1"/>
              </w:rPr>
              <w:t>turundusprojektide</w:t>
            </w:r>
            <w:proofErr w:type="spellEnd"/>
            <w:r w:rsidRPr="00E610B0">
              <w:rPr>
                <w:rFonts w:asciiTheme="minorHAnsi" w:hAnsiTheme="minorHAnsi" w:cstheme="minorHAnsi"/>
                <w:color w:val="000000" w:themeColor="text1"/>
              </w:rPr>
              <w:t xml:space="preserve"> </w:t>
            </w:r>
            <w:proofErr w:type="spellStart"/>
            <w:r w:rsidRPr="00E610B0">
              <w:rPr>
                <w:rFonts w:asciiTheme="minorHAnsi" w:hAnsiTheme="minorHAnsi" w:cstheme="minorHAnsi"/>
                <w:color w:val="000000" w:themeColor="text1"/>
              </w:rPr>
              <w:t>arv</w:t>
            </w:r>
            <w:proofErr w:type="spellEnd"/>
          </w:p>
        </w:tc>
        <w:tc>
          <w:tcPr>
            <w:tcW w:w="2552" w:type="dxa"/>
          </w:tcPr>
          <w:p w14:paraId="2D5A931E" w14:textId="77777777" w:rsidR="004B655A" w:rsidRPr="00E610B0" w:rsidRDefault="004B655A" w:rsidP="00462301">
            <w:pPr>
              <w:rPr>
                <w:rFonts w:asciiTheme="minorHAnsi" w:hAnsiTheme="minorHAnsi" w:cstheme="minorHAnsi"/>
                <w:color w:val="000000" w:themeColor="text1"/>
                <w:lang w:val="et-EE" w:eastAsia="et-EE"/>
              </w:rPr>
            </w:pPr>
            <w:r w:rsidRPr="00E610B0">
              <w:rPr>
                <w:rFonts w:asciiTheme="minorHAnsi" w:hAnsiTheme="minorHAnsi" w:cstheme="minorHAnsi"/>
                <w:color w:val="000000" w:themeColor="text1"/>
                <w:lang w:val="et-EE"/>
              </w:rPr>
              <w:t>Kas tegemist on jätkusuutlikku mainekujundus või turundusprojektiga? JAH/EI</w:t>
            </w:r>
          </w:p>
        </w:tc>
        <w:tc>
          <w:tcPr>
            <w:tcW w:w="1984" w:type="dxa"/>
          </w:tcPr>
          <w:p w14:paraId="06CABE9E"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2AFF6946"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37521910" w14:textId="77777777" w:rsidTr="004B655A">
        <w:tc>
          <w:tcPr>
            <w:tcW w:w="2405" w:type="dxa"/>
            <w:vMerge w:val="restart"/>
          </w:tcPr>
          <w:p w14:paraId="113CEF41" w14:textId="77777777" w:rsidR="004B655A" w:rsidRPr="00E610B0" w:rsidRDefault="004B655A" w:rsidP="00462301">
            <w:pPr>
              <w:rPr>
                <w:rFonts w:asciiTheme="minorHAnsi" w:hAnsiTheme="minorHAnsi" w:cstheme="minorHAnsi"/>
                <w:color w:val="000000" w:themeColor="text1"/>
                <w:lang w:val="et-EE" w:eastAsia="et-EE"/>
              </w:rPr>
            </w:pPr>
            <w:r w:rsidRPr="00E610B0">
              <w:rPr>
                <w:rFonts w:asciiTheme="minorHAnsi" w:hAnsiTheme="minorHAnsi" w:cstheme="minorHAnsi"/>
                <w:color w:val="000000" w:themeColor="text1"/>
                <w:lang w:val="et-EE" w:eastAsia="et-EE"/>
              </w:rPr>
              <w:t>Uute/parendatud avalikus ruumis paiknevate  objektide arv</w:t>
            </w:r>
          </w:p>
        </w:tc>
        <w:tc>
          <w:tcPr>
            <w:tcW w:w="2552" w:type="dxa"/>
          </w:tcPr>
          <w:p w14:paraId="69B34476"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Mitu uut/parendatud avalikus ruumis paiknevat objekti projekti tulemusel luuakse?</w:t>
            </w:r>
          </w:p>
        </w:tc>
        <w:tc>
          <w:tcPr>
            <w:tcW w:w="1984" w:type="dxa"/>
          </w:tcPr>
          <w:p w14:paraId="1D565762"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14630F64"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180B7BE2" w14:textId="77777777" w:rsidTr="004B655A">
        <w:tc>
          <w:tcPr>
            <w:tcW w:w="2405" w:type="dxa"/>
            <w:vMerge/>
          </w:tcPr>
          <w:p w14:paraId="63985B51" w14:textId="77777777" w:rsidR="004B655A" w:rsidRPr="00E610B0" w:rsidRDefault="004B655A" w:rsidP="00462301">
            <w:pPr>
              <w:rPr>
                <w:rFonts w:asciiTheme="minorHAnsi" w:hAnsiTheme="minorHAnsi" w:cstheme="minorHAnsi"/>
                <w:color w:val="000000" w:themeColor="text1"/>
                <w:lang w:val="et-EE" w:eastAsia="et-EE"/>
                <w:rPrChange w:id="534" w:author="Liis Moor" w:date="2023-10-03T11:22:00Z">
                  <w:rPr>
                    <w:rFonts w:asciiTheme="minorHAnsi" w:hAnsiTheme="minorHAnsi" w:cstheme="minorHAnsi"/>
                    <w:color w:val="000000" w:themeColor="text1"/>
                    <w:sz w:val="22"/>
                    <w:szCs w:val="22"/>
                    <w:lang w:val="et-EE" w:eastAsia="et-EE"/>
                  </w:rPr>
                </w:rPrChange>
              </w:rPr>
            </w:pPr>
          </w:p>
        </w:tc>
        <w:tc>
          <w:tcPr>
            <w:tcW w:w="2552" w:type="dxa"/>
          </w:tcPr>
          <w:p w14:paraId="66F430D4" w14:textId="77777777" w:rsidR="004B655A" w:rsidRPr="00E610B0" w:rsidRDefault="004B655A" w:rsidP="00462301">
            <w:pPr>
              <w:rPr>
                <w:rFonts w:asciiTheme="minorHAnsi" w:hAnsiTheme="minorHAnsi" w:cstheme="minorHAnsi"/>
                <w:b/>
                <w:bCs/>
                <w:color w:val="000000" w:themeColor="text1"/>
                <w:lang w:val="et-EE"/>
                <w:rPrChange w:id="535" w:author="Liis Moor" w:date="2023-10-03T11:22:00Z">
                  <w:rPr>
                    <w:rFonts w:asciiTheme="minorHAnsi" w:hAnsiTheme="minorHAnsi" w:cstheme="minorHAnsi"/>
                    <w:b/>
                    <w:bCs/>
                    <w:color w:val="000000" w:themeColor="text1"/>
                    <w:sz w:val="22"/>
                    <w:szCs w:val="22"/>
                    <w:lang w:val="et-EE"/>
                  </w:rPr>
                </w:rPrChange>
              </w:rPr>
            </w:pPr>
            <w:r w:rsidRPr="00E610B0">
              <w:rPr>
                <w:rFonts w:asciiTheme="minorHAnsi" w:hAnsiTheme="minorHAnsi" w:cstheme="minorHAnsi"/>
                <w:color w:val="000000" w:themeColor="text1"/>
                <w:lang w:val="et-EE"/>
                <w:rPrChange w:id="536" w:author="Liis Moor" w:date="2023-10-03T11:22:00Z">
                  <w:rPr>
                    <w:rFonts w:asciiTheme="minorHAnsi" w:hAnsiTheme="minorHAnsi" w:cstheme="minorHAnsi"/>
                    <w:color w:val="000000" w:themeColor="text1"/>
                    <w:sz w:val="22"/>
                    <w:szCs w:val="22"/>
                    <w:lang w:val="et-EE"/>
                  </w:rPr>
                </w:rPrChange>
              </w:rPr>
              <w:t>Mitu uut/parendatud avalikus ruumis paiknevat objekti projekti tulemusel loodi?</w:t>
            </w:r>
          </w:p>
        </w:tc>
        <w:tc>
          <w:tcPr>
            <w:tcW w:w="1984" w:type="dxa"/>
          </w:tcPr>
          <w:p w14:paraId="41021F44" w14:textId="77777777" w:rsidR="004B655A" w:rsidRPr="00E610B0" w:rsidRDefault="004B655A" w:rsidP="00462301">
            <w:pPr>
              <w:rPr>
                <w:rFonts w:asciiTheme="minorHAnsi" w:hAnsiTheme="minorHAnsi" w:cstheme="minorHAnsi"/>
                <w:color w:val="000000" w:themeColor="text1"/>
                <w:lang w:val="et-EE"/>
                <w:rPrChange w:id="537" w:author="Liis Moor" w:date="2023-10-03T11:22:00Z">
                  <w:rPr>
                    <w:rFonts w:asciiTheme="minorHAnsi" w:hAnsiTheme="minorHAnsi" w:cstheme="minorHAnsi"/>
                    <w:color w:val="000000" w:themeColor="text1"/>
                    <w:sz w:val="22"/>
                    <w:szCs w:val="22"/>
                    <w:lang w:val="et-EE"/>
                  </w:rPr>
                </w:rPrChange>
              </w:rPr>
            </w:pPr>
            <w:r w:rsidRPr="00E610B0">
              <w:rPr>
                <w:rFonts w:asciiTheme="minorHAnsi" w:hAnsiTheme="minorHAnsi" w:cstheme="minorHAnsi"/>
                <w:color w:val="000000" w:themeColor="text1"/>
                <w:lang w:val="et-EE"/>
                <w:rPrChange w:id="538" w:author="Liis Moor" w:date="2023-10-03T11:22:00Z">
                  <w:rPr>
                    <w:rFonts w:asciiTheme="minorHAnsi" w:hAnsiTheme="minorHAnsi" w:cstheme="minorHAnsi"/>
                    <w:color w:val="000000" w:themeColor="text1"/>
                    <w:sz w:val="22"/>
                    <w:szCs w:val="22"/>
                    <w:lang w:val="et-EE"/>
                  </w:rPr>
                </w:rPrChange>
              </w:rPr>
              <w:t>Kogutakse viimase maksetaotlusega</w:t>
            </w:r>
          </w:p>
        </w:tc>
        <w:tc>
          <w:tcPr>
            <w:tcW w:w="1589" w:type="dxa"/>
          </w:tcPr>
          <w:p w14:paraId="09763CE9" w14:textId="77777777" w:rsidR="004B655A" w:rsidRPr="00E610B0" w:rsidRDefault="004B655A" w:rsidP="00462301">
            <w:pPr>
              <w:rPr>
                <w:rFonts w:asciiTheme="minorHAnsi" w:hAnsiTheme="minorHAnsi" w:cstheme="minorHAnsi"/>
                <w:color w:val="000000" w:themeColor="text1"/>
                <w:lang w:val="et-EE"/>
                <w:rPrChange w:id="539" w:author="Liis Moor" w:date="2023-10-03T11:22:00Z">
                  <w:rPr>
                    <w:rFonts w:asciiTheme="minorHAnsi" w:hAnsiTheme="minorHAnsi" w:cstheme="minorHAnsi"/>
                    <w:color w:val="000000" w:themeColor="text1"/>
                    <w:sz w:val="22"/>
                    <w:szCs w:val="22"/>
                    <w:lang w:val="et-EE"/>
                  </w:rPr>
                </w:rPrChange>
              </w:rPr>
            </w:pPr>
            <w:r w:rsidRPr="00E610B0">
              <w:rPr>
                <w:rFonts w:asciiTheme="minorHAnsi" w:hAnsiTheme="minorHAnsi" w:cstheme="minorHAnsi"/>
                <w:color w:val="000000" w:themeColor="text1"/>
                <w:lang w:val="et-EE"/>
                <w:rPrChange w:id="540" w:author="Liis Moor" w:date="2023-10-03T11:22:00Z">
                  <w:rPr>
                    <w:rFonts w:asciiTheme="minorHAnsi" w:hAnsiTheme="minorHAnsi" w:cstheme="minorHAnsi"/>
                    <w:color w:val="000000" w:themeColor="text1"/>
                    <w:sz w:val="22"/>
                    <w:szCs w:val="22"/>
                    <w:lang w:val="et-EE"/>
                  </w:rPr>
                </w:rPrChange>
              </w:rPr>
              <w:t>KKLM seirenäitaja</w:t>
            </w:r>
          </w:p>
        </w:tc>
      </w:tr>
      <w:tr w:rsidR="004B655A" w:rsidRPr="00773EF3" w14:paraId="0899E889" w14:textId="77777777" w:rsidTr="004B655A">
        <w:tc>
          <w:tcPr>
            <w:tcW w:w="2405" w:type="dxa"/>
            <w:vMerge w:val="restart"/>
          </w:tcPr>
          <w:p w14:paraId="0B9C3A49" w14:textId="77777777" w:rsidR="004B655A" w:rsidRPr="00E610B0" w:rsidRDefault="004B655A" w:rsidP="00462301">
            <w:pPr>
              <w:rPr>
                <w:rFonts w:asciiTheme="minorHAnsi" w:hAnsiTheme="minorHAnsi" w:cstheme="minorHAnsi"/>
                <w:color w:val="000000" w:themeColor="text1"/>
              </w:rPr>
            </w:pPr>
            <w:proofErr w:type="spellStart"/>
            <w:r w:rsidRPr="00E610B0">
              <w:rPr>
                <w:rFonts w:asciiTheme="minorHAnsi" w:hAnsiTheme="minorHAnsi" w:cstheme="minorHAnsi"/>
                <w:color w:val="000000" w:themeColor="text1"/>
              </w:rPr>
              <w:t>Uute</w:t>
            </w:r>
            <w:proofErr w:type="spellEnd"/>
            <w:r w:rsidRPr="00E610B0">
              <w:rPr>
                <w:rFonts w:asciiTheme="minorHAnsi" w:hAnsiTheme="minorHAnsi" w:cstheme="minorHAnsi"/>
                <w:color w:val="000000" w:themeColor="text1"/>
              </w:rPr>
              <w:t>/</w:t>
            </w:r>
            <w:proofErr w:type="spellStart"/>
            <w:r w:rsidRPr="00E610B0">
              <w:rPr>
                <w:rFonts w:asciiTheme="minorHAnsi" w:hAnsiTheme="minorHAnsi" w:cstheme="minorHAnsi"/>
                <w:color w:val="000000" w:themeColor="text1"/>
              </w:rPr>
              <w:t>parendatud</w:t>
            </w:r>
            <w:proofErr w:type="spellEnd"/>
            <w:r w:rsidRPr="00E610B0">
              <w:rPr>
                <w:rFonts w:asciiTheme="minorHAnsi" w:hAnsiTheme="minorHAnsi" w:cstheme="minorHAnsi"/>
                <w:color w:val="000000" w:themeColor="text1"/>
              </w:rPr>
              <w:t xml:space="preserve"> </w:t>
            </w:r>
            <w:proofErr w:type="spellStart"/>
            <w:r w:rsidRPr="00E610B0">
              <w:rPr>
                <w:rFonts w:asciiTheme="minorHAnsi" w:hAnsiTheme="minorHAnsi" w:cstheme="minorHAnsi"/>
                <w:color w:val="000000" w:themeColor="text1"/>
              </w:rPr>
              <w:t>teenuste</w:t>
            </w:r>
            <w:proofErr w:type="spellEnd"/>
            <w:r w:rsidRPr="00E610B0">
              <w:rPr>
                <w:rFonts w:asciiTheme="minorHAnsi" w:hAnsiTheme="minorHAnsi" w:cstheme="minorHAnsi"/>
                <w:color w:val="000000" w:themeColor="text1"/>
              </w:rPr>
              <w:t xml:space="preserve"> </w:t>
            </w:r>
            <w:proofErr w:type="spellStart"/>
            <w:r w:rsidRPr="00E610B0">
              <w:rPr>
                <w:rFonts w:asciiTheme="minorHAnsi" w:hAnsiTheme="minorHAnsi" w:cstheme="minorHAnsi"/>
                <w:color w:val="000000" w:themeColor="text1"/>
              </w:rPr>
              <w:t>sh</w:t>
            </w:r>
            <w:proofErr w:type="spellEnd"/>
            <w:r w:rsidRPr="00E610B0">
              <w:rPr>
                <w:rFonts w:asciiTheme="minorHAnsi" w:hAnsiTheme="minorHAnsi" w:cstheme="minorHAnsi"/>
                <w:color w:val="000000" w:themeColor="text1"/>
              </w:rPr>
              <w:t xml:space="preserve"> </w:t>
            </w:r>
            <w:proofErr w:type="spellStart"/>
            <w:r w:rsidRPr="00E610B0">
              <w:rPr>
                <w:rFonts w:asciiTheme="minorHAnsi" w:hAnsiTheme="minorHAnsi" w:cstheme="minorHAnsi"/>
                <w:color w:val="000000" w:themeColor="text1"/>
              </w:rPr>
              <w:t>kogukonnateenuste</w:t>
            </w:r>
            <w:proofErr w:type="spellEnd"/>
            <w:r w:rsidRPr="00E610B0">
              <w:rPr>
                <w:rFonts w:asciiTheme="minorHAnsi" w:hAnsiTheme="minorHAnsi" w:cstheme="minorHAnsi"/>
                <w:color w:val="000000" w:themeColor="text1"/>
              </w:rPr>
              <w:t xml:space="preserve"> </w:t>
            </w:r>
            <w:proofErr w:type="spellStart"/>
            <w:r w:rsidRPr="00E610B0">
              <w:rPr>
                <w:rFonts w:asciiTheme="minorHAnsi" w:hAnsiTheme="minorHAnsi" w:cstheme="minorHAnsi"/>
                <w:color w:val="000000" w:themeColor="text1"/>
              </w:rPr>
              <w:t>arv</w:t>
            </w:r>
            <w:proofErr w:type="spellEnd"/>
            <w:r w:rsidRPr="00E610B0">
              <w:rPr>
                <w:rFonts w:asciiTheme="minorHAnsi" w:hAnsiTheme="minorHAnsi" w:cstheme="minorHAnsi"/>
                <w:color w:val="000000" w:themeColor="text1"/>
              </w:rPr>
              <w:t xml:space="preserve"> </w:t>
            </w:r>
          </w:p>
        </w:tc>
        <w:tc>
          <w:tcPr>
            <w:tcW w:w="2552" w:type="dxa"/>
          </w:tcPr>
          <w:p w14:paraId="0374CA4E"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Mitu uut/parandatud toodet projekti tulemusel luuakse?</w:t>
            </w:r>
          </w:p>
        </w:tc>
        <w:tc>
          <w:tcPr>
            <w:tcW w:w="1984" w:type="dxa"/>
          </w:tcPr>
          <w:p w14:paraId="3281C643"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379FCD76"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04FEA503" w14:textId="77777777" w:rsidTr="004B655A">
        <w:tc>
          <w:tcPr>
            <w:tcW w:w="2405" w:type="dxa"/>
            <w:vMerge/>
          </w:tcPr>
          <w:p w14:paraId="137A79E2" w14:textId="77777777" w:rsidR="004B655A" w:rsidRPr="00E610B0" w:rsidRDefault="004B655A" w:rsidP="00462301">
            <w:pPr>
              <w:rPr>
                <w:rFonts w:asciiTheme="minorHAnsi" w:hAnsiTheme="minorHAnsi" w:cstheme="minorHAnsi"/>
                <w:color w:val="000000" w:themeColor="text1"/>
                <w:rPrChange w:id="541" w:author="Liis Moor" w:date="2023-10-03T11:22:00Z">
                  <w:rPr>
                    <w:rFonts w:asciiTheme="minorHAnsi" w:hAnsiTheme="minorHAnsi" w:cstheme="minorHAnsi"/>
                    <w:color w:val="000000" w:themeColor="text1"/>
                    <w:sz w:val="22"/>
                    <w:szCs w:val="22"/>
                  </w:rPr>
                </w:rPrChange>
              </w:rPr>
            </w:pPr>
          </w:p>
        </w:tc>
        <w:tc>
          <w:tcPr>
            <w:tcW w:w="2552" w:type="dxa"/>
          </w:tcPr>
          <w:p w14:paraId="5CA289B9" w14:textId="77777777" w:rsidR="004B655A" w:rsidRPr="00E610B0" w:rsidRDefault="004B655A" w:rsidP="00462301">
            <w:pPr>
              <w:rPr>
                <w:rFonts w:asciiTheme="minorHAnsi" w:hAnsiTheme="minorHAnsi" w:cstheme="minorHAnsi"/>
                <w:b/>
                <w:bCs/>
                <w:color w:val="000000" w:themeColor="text1"/>
                <w:lang w:val="et-EE"/>
                <w:rPrChange w:id="542" w:author="Liis Moor" w:date="2023-10-03T11:22:00Z">
                  <w:rPr>
                    <w:rFonts w:asciiTheme="minorHAnsi" w:hAnsiTheme="minorHAnsi" w:cstheme="minorHAnsi"/>
                    <w:b/>
                    <w:bCs/>
                    <w:color w:val="000000" w:themeColor="text1"/>
                    <w:sz w:val="22"/>
                    <w:szCs w:val="22"/>
                    <w:lang w:val="et-EE"/>
                  </w:rPr>
                </w:rPrChange>
              </w:rPr>
            </w:pPr>
            <w:r w:rsidRPr="00E610B0">
              <w:rPr>
                <w:rFonts w:asciiTheme="minorHAnsi" w:hAnsiTheme="minorHAnsi" w:cstheme="minorHAnsi"/>
                <w:color w:val="000000" w:themeColor="text1"/>
                <w:lang w:val="et-EE"/>
                <w:rPrChange w:id="543" w:author="Liis Moor" w:date="2023-10-03T11:22:00Z">
                  <w:rPr>
                    <w:rFonts w:asciiTheme="minorHAnsi" w:hAnsiTheme="minorHAnsi" w:cstheme="minorHAnsi"/>
                    <w:color w:val="000000" w:themeColor="text1"/>
                    <w:sz w:val="22"/>
                    <w:szCs w:val="22"/>
                    <w:lang w:val="et-EE"/>
                  </w:rPr>
                </w:rPrChange>
              </w:rPr>
              <w:t>Mitu uut/parandatud toodet projekti tulemusel loodi?</w:t>
            </w:r>
          </w:p>
        </w:tc>
        <w:tc>
          <w:tcPr>
            <w:tcW w:w="1984" w:type="dxa"/>
          </w:tcPr>
          <w:p w14:paraId="628A6801" w14:textId="77777777" w:rsidR="004B655A" w:rsidRPr="00E610B0" w:rsidRDefault="004B655A" w:rsidP="00462301">
            <w:pPr>
              <w:rPr>
                <w:rFonts w:asciiTheme="minorHAnsi" w:hAnsiTheme="minorHAnsi" w:cstheme="minorHAnsi"/>
                <w:color w:val="000000" w:themeColor="text1"/>
                <w:lang w:val="et-EE"/>
                <w:rPrChange w:id="544" w:author="Liis Moor" w:date="2023-10-03T11:22:00Z">
                  <w:rPr>
                    <w:rFonts w:asciiTheme="minorHAnsi" w:hAnsiTheme="minorHAnsi" w:cstheme="minorHAnsi"/>
                    <w:color w:val="000000" w:themeColor="text1"/>
                    <w:sz w:val="22"/>
                    <w:szCs w:val="22"/>
                    <w:lang w:val="et-EE"/>
                  </w:rPr>
                </w:rPrChange>
              </w:rPr>
            </w:pPr>
            <w:r w:rsidRPr="00E610B0">
              <w:rPr>
                <w:rFonts w:asciiTheme="minorHAnsi" w:hAnsiTheme="minorHAnsi" w:cstheme="minorHAnsi"/>
                <w:color w:val="000000" w:themeColor="text1"/>
                <w:lang w:val="et-EE"/>
                <w:rPrChange w:id="545" w:author="Liis Moor" w:date="2023-10-03T11:22:00Z">
                  <w:rPr>
                    <w:rFonts w:asciiTheme="minorHAnsi" w:hAnsiTheme="minorHAnsi" w:cstheme="minorHAnsi"/>
                    <w:color w:val="000000" w:themeColor="text1"/>
                    <w:sz w:val="22"/>
                    <w:szCs w:val="22"/>
                    <w:lang w:val="et-EE"/>
                  </w:rPr>
                </w:rPrChange>
              </w:rPr>
              <w:t>Kogutakse viimase maksetaotlusega</w:t>
            </w:r>
          </w:p>
        </w:tc>
        <w:tc>
          <w:tcPr>
            <w:tcW w:w="1589" w:type="dxa"/>
          </w:tcPr>
          <w:p w14:paraId="72C4DA7B" w14:textId="77777777" w:rsidR="004B655A" w:rsidRPr="00E610B0" w:rsidRDefault="004B655A" w:rsidP="00462301">
            <w:pPr>
              <w:rPr>
                <w:rFonts w:asciiTheme="minorHAnsi" w:hAnsiTheme="minorHAnsi" w:cstheme="minorHAnsi"/>
                <w:color w:val="000000" w:themeColor="text1"/>
                <w:lang w:val="et-EE"/>
                <w:rPrChange w:id="546" w:author="Liis Moor" w:date="2023-10-03T11:22:00Z">
                  <w:rPr>
                    <w:rFonts w:asciiTheme="minorHAnsi" w:hAnsiTheme="minorHAnsi" w:cstheme="minorHAnsi"/>
                    <w:color w:val="000000" w:themeColor="text1"/>
                    <w:sz w:val="22"/>
                    <w:szCs w:val="22"/>
                    <w:lang w:val="et-EE"/>
                  </w:rPr>
                </w:rPrChange>
              </w:rPr>
            </w:pPr>
            <w:r w:rsidRPr="00E610B0">
              <w:rPr>
                <w:rFonts w:asciiTheme="minorHAnsi" w:hAnsiTheme="minorHAnsi" w:cstheme="minorHAnsi"/>
                <w:color w:val="000000" w:themeColor="text1"/>
                <w:lang w:val="et-EE"/>
                <w:rPrChange w:id="547" w:author="Liis Moor" w:date="2023-10-03T11:22:00Z">
                  <w:rPr>
                    <w:rFonts w:asciiTheme="minorHAnsi" w:hAnsiTheme="minorHAnsi" w:cstheme="minorHAnsi"/>
                    <w:color w:val="000000" w:themeColor="text1"/>
                    <w:sz w:val="22"/>
                    <w:szCs w:val="22"/>
                    <w:lang w:val="et-EE"/>
                  </w:rPr>
                </w:rPrChange>
              </w:rPr>
              <w:t>KKLM seirenäitaja</w:t>
            </w:r>
          </w:p>
        </w:tc>
      </w:tr>
      <w:tr w:rsidR="004B655A" w:rsidRPr="00773EF3" w14:paraId="13C1A9C1" w14:textId="77777777" w:rsidTr="004B655A">
        <w:tc>
          <w:tcPr>
            <w:tcW w:w="2405" w:type="dxa"/>
            <w:vMerge w:val="restart"/>
          </w:tcPr>
          <w:p w14:paraId="380D0F2D" w14:textId="77777777" w:rsidR="004B655A" w:rsidRPr="00E610B0" w:rsidRDefault="004B655A" w:rsidP="00462301">
            <w:pPr>
              <w:rPr>
                <w:rFonts w:asciiTheme="minorHAnsi" w:hAnsiTheme="minorHAnsi" w:cstheme="minorHAnsi"/>
                <w:color w:val="000000" w:themeColor="text1"/>
                <w:position w:val="-1"/>
                <w:lang w:val="et-EE"/>
              </w:rPr>
            </w:pPr>
            <w:r w:rsidRPr="00E610B0">
              <w:rPr>
                <w:rFonts w:asciiTheme="minorHAnsi" w:hAnsiTheme="minorHAnsi" w:cstheme="minorHAnsi"/>
                <w:color w:val="000000" w:themeColor="text1"/>
                <w:position w:val="-1"/>
                <w:lang w:val="et-EE"/>
              </w:rPr>
              <w:t>Ühistegevustes osalenute arv</w:t>
            </w:r>
          </w:p>
        </w:tc>
        <w:tc>
          <w:tcPr>
            <w:tcW w:w="2552" w:type="dxa"/>
          </w:tcPr>
          <w:p w14:paraId="680BF5D4"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Mitu inimest projekti tegevustes osaleb?</w:t>
            </w:r>
          </w:p>
        </w:tc>
        <w:tc>
          <w:tcPr>
            <w:tcW w:w="1984" w:type="dxa"/>
          </w:tcPr>
          <w:p w14:paraId="2DE2C6F8"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Kogutakse toetustaotlusega</w:t>
            </w:r>
          </w:p>
        </w:tc>
        <w:tc>
          <w:tcPr>
            <w:tcW w:w="1589" w:type="dxa"/>
          </w:tcPr>
          <w:p w14:paraId="6FF7E2B8" w14:textId="77777777" w:rsidR="004B655A" w:rsidRPr="00E610B0" w:rsidRDefault="004B655A" w:rsidP="00462301">
            <w:pPr>
              <w:rPr>
                <w:rFonts w:asciiTheme="minorHAnsi" w:hAnsiTheme="minorHAnsi" w:cstheme="minorHAnsi"/>
                <w:color w:val="000000" w:themeColor="text1"/>
                <w:lang w:val="et-EE"/>
              </w:rPr>
            </w:pPr>
            <w:r w:rsidRPr="00E610B0">
              <w:rPr>
                <w:rFonts w:asciiTheme="minorHAnsi" w:hAnsiTheme="minorHAnsi" w:cstheme="minorHAnsi"/>
                <w:color w:val="000000" w:themeColor="text1"/>
                <w:lang w:val="et-EE"/>
              </w:rPr>
              <w:t>KKLM seirenäitaja</w:t>
            </w:r>
          </w:p>
        </w:tc>
      </w:tr>
      <w:tr w:rsidR="004B655A" w:rsidRPr="00773EF3" w14:paraId="21F3509A" w14:textId="77777777" w:rsidTr="004B655A">
        <w:tc>
          <w:tcPr>
            <w:tcW w:w="2405" w:type="dxa"/>
            <w:vMerge/>
          </w:tcPr>
          <w:p w14:paraId="0799FCCD" w14:textId="77777777" w:rsidR="004B655A" w:rsidRPr="00E610B0" w:rsidRDefault="004B655A" w:rsidP="00462301">
            <w:pPr>
              <w:rPr>
                <w:rFonts w:asciiTheme="minorHAnsi" w:hAnsiTheme="minorHAnsi" w:cstheme="minorHAnsi"/>
                <w:color w:val="000000" w:themeColor="text1"/>
                <w:position w:val="-1"/>
                <w:lang w:val="et-EE"/>
                <w:rPrChange w:id="548" w:author="Liis Moor" w:date="2023-10-03T11:22:00Z">
                  <w:rPr>
                    <w:rFonts w:asciiTheme="minorHAnsi" w:hAnsiTheme="minorHAnsi" w:cstheme="minorHAnsi"/>
                    <w:color w:val="000000" w:themeColor="text1"/>
                    <w:position w:val="-1"/>
                    <w:sz w:val="22"/>
                    <w:szCs w:val="22"/>
                    <w:lang w:val="et-EE"/>
                  </w:rPr>
                </w:rPrChange>
              </w:rPr>
            </w:pPr>
          </w:p>
        </w:tc>
        <w:tc>
          <w:tcPr>
            <w:tcW w:w="2552" w:type="dxa"/>
          </w:tcPr>
          <w:p w14:paraId="3983F3FA" w14:textId="77777777" w:rsidR="004B655A" w:rsidRPr="00E610B0" w:rsidRDefault="004B655A" w:rsidP="00462301">
            <w:pPr>
              <w:rPr>
                <w:rFonts w:asciiTheme="minorHAnsi" w:hAnsiTheme="minorHAnsi" w:cstheme="minorHAnsi"/>
                <w:b/>
                <w:bCs/>
                <w:color w:val="000000" w:themeColor="text1"/>
                <w:lang w:val="et-EE"/>
                <w:rPrChange w:id="549" w:author="Liis Moor" w:date="2023-10-03T11:22:00Z">
                  <w:rPr>
                    <w:rFonts w:asciiTheme="minorHAnsi" w:hAnsiTheme="minorHAnsi" w:cstheme="minorHAnsi"/>
                    <w:b/>
                    <w:bCs/>
                    <w:color w:val="000000" w:themeColor="text1"/>
                    <w:sz w:val="22"/>
                    <w:szCs w:val="22"/>
                    <w:lang w:val="et-EE"/>
                  </w:rPr>
                </w:rPrChange>
              </w:rPr>
            </w:pPr>
            <w:r w:rsidRPr="00E610B0">
              <w:rPr>
                <w:rFonts w:asciiTheme="minorHAnsi" w:hAnsiTheme="minorHAnsi" w:cstheme="minorHAnsi"/>
                <w:color w:val="000000" w:themeColor="text1"/>
                <w:lang w:val="et-EE"/>
                <w:rPrChange w:id="550" w:author="Liis Moor" w:date="2023-10-03T11:22:00Z">
                  <w:rPr>
                    <w:rFonts w:asciiTheme="minorHAnsi" w:hAnsiTheme="minorHAnsi" w:cstheme="minorHAnsi"/>
                    <w:color w:val="000000" w:themeColor="text1"/>
                    <w:sz w:val="22"/>
                    <w:szCs w:val="22"/>
                    <w:lang w:val="et-EE"/>
                  </w:rPr>
                </w:rPrChange>
              </w:rPr>
              <w:t>Mitu inimest osales projekti tegevustes?</w:t>
            </w:r>
          </w:p>
        </w:tc>
        <w:tc>
          <w:tcPr>
            <w:tcW w:w="1984" w:type="dxa"/>
          </w:tcPr>
          <w:p w14:paraId="16339DCE" w14:textId="77777777" w:rsidR="004B655A" w:rsidRPr="00E610B0" w:rsidRDefault="004B655A" w:rsidP="00462301">
            <w:pPr>
              <w:rPr>
                <w:rFonts w:asciiTheme="minorHAnsi" w:hAnsiTheme="minorHAnsi" w:cstheme="minorHAnsi"/>
                <w:color w:val="000000" w:themeColor="text1"/>
                <w:lang w:val="et-EE"/>
                <w:rPrChange w:id="551" w:author="Liis Moor" w:date="2023-10-03T11:22:00Z">
                  <w:rPr>
                    <w:rFonts w:asciiTheme="minorHAnsi" w:hAnsiTheme="minorHAnsi" w:cstheme="minorHAnsi"/>
                    <w:color w:val="000000" w:themeColor="text1"/>
                    <w:sz w:val="22"/>
                    <w:szCs w:val="22"/>
                    <w:lang w:val="et-EE"/>
                  </w:rPr>
                </w:rPrChange>
              </w:rPr>
            </w:pPr>
            <w:r w:rsidRPr="00E610B0">
              <w:rPr>
                <w:rFonts w:asciiTheme="minorHAnsi" w:hAnsiTheme="minorHAnsi" w:cstheme="minorHAnsi"/>
                <w:color w:val="000000" w:themeColor="text1"/>
                <w:lang w:val="et-EE"/>
                <w:rPrChange w:id="552" w:author="Liis Moor" w:date="2023-10-03T11:22:00Z">
                  <w:rPr>
                    <w:rFonts w:asciiTheme="minorHAnsi" w:hAnsiTheme="minorHAnsi" w:cstheme="minorHAnsi"/>
                    <w:color w:val="000000" w:themeColor="text1"/>
                    <w:sz w:val="22"/>
                    <w:szCs w:val="22"/>
                    <w:lang w:val="et-EE"/>
                  </w:rPr>
                </w:rPrChange>
              </w:rPr>
              <w:t>Kogutakse viimase maksetaotlusega</w:t>
            </w:r>
          </w:p>
        </w:tc>
        <w:tc>
          <w:tcPr>
            <w:tcW w:w="1589" w:type="dxa"/>
          </w:tcPr>
          <w:p w14:paraId="5539B576" w14:textId="77777777" w:rsidR="004B655A" w:rsidRPr="00E610B0" w:rsidRDefault="004B655A" w:rsidP="00462301">
            <w:pPr>
              <w:rPr>
                <w:rFonts w:asciiTheme="minorHAnsi" w:hAnsiTheme="minorHAnsi" w:cstheme="minorHAnsi"/>
                <w:color w:val="000000" w:themeColor="text1"/>
                <w:lang w:val="et-EE"/>
                <w:rPrChange w:id="553" w:author="Liis Moor" w:date="2023-10-03T11:22:00Z">
                  <w:rPr>
                    <w:rFonts w:asciiTheme="minorHAnsi" w:hAnsiTheme="minorHAnsi" w:cstheme="minorHAnsi"/>
                    <w:color w:val="000000" w:themeColor="text1"/>
                    <w:sz w:val="22"/>
                    <w:szCs w:val="22"/>
                    <w:lang w:val="et-EE"/>
                  </w:rPr>
                </w:rPrChange>
              </w:rPr>
            </w:pPr>
            <w:r w:rsidRPr="00E610B0">
              <w:rPr>
                <w:rFonts w:asciiTheme="minorHAnsi" w:hAnsiTheme="minorHAnsi" w:cstheme="minorHAnsi"/>
                <w:color w:val="000000" w:themeColor="text1"/>
                <w:lang w:val="et-EE"/>
                <w:rPrChange w:id="554" w:author="Liis Moor" w:date="2023-10-03T11:22:00Z">
                  <w:rPr>
                    <w:rFonts w:asciiTheme="minorHAnsi" w:hAnsiTheme="minorHAnsi" w:cstheme="minorHAnsi"/>
                    <w:color w:val="000000" w:themeColor="text1"/>
                    <w:sz w:val="22"/>
                    <w:szCs w:val="22"/>
                    <w:lang w:val="et-EE"/>
                  </w:rPr>
                </w:rPrChange>
              </w:rPr>
              <w:t>KKLM seirenäitaja</w:t>
            </w:r>
          </w:p>
        </w:tc>
      </w:tr>
    </w:tbl>
    <w:p w14:paraId="741AD166" w14:textId="652BA7B9" w:rsidR="009B5025" w:rsidRPr="00773EF3" w:rsidRDefault="009B5025" w:rsidP="005F5C05">
      <w:pPr>
        <w:rPr>
          <w:rFonts w:asciiTheme="minorHAnsi" w:hAnsiTheme="minorHAnsi" w:cstheme="minorHAnsi"/>
        </w:rPr>
      </w:pPr>
    </w:p>
    <w:p w14:paraId="01CDCFE1" w14:textId="7A5C8218" w:rsidR="009B5025" w:rsidRPr="00773EF3" w:rsidRDefault="009B5025" w:rsidP="009B5025">
      <w:pPr>
        <w:pStyle w:val="Caption"/>
        <w:keepNext/>
        <w:rPr>
          <w:rFonts w:asciiTheme="minorHAnsi" w:hAnsiTheme="minorHAnsi" w:cstheme="minorHAnsi"/>
          <w:szCs w:val="24"/>
        </w:rPr>
      </w:pPr>
      <w:proofErr w:type="spellStart"/>
      <w:r w:rsidRPr="00773EF3">
        <w:rPr>
          <w:rFonts w:asciiTheme="minorHAnsi" w:hAnsiTheme="minorHAnsi" w:cstheme="minorHAnsi"/>
          <w:szCs w:val="24"/>
        </w:rPr>
        <w:lastRenderedPageBreak/>
        <w:t>Tabel</w:t>
      </w:r>
      <w:proofErr w:type="spellEnd"/>
      <w:r w:rsidRPr="00773EF3">
        <w:rPr>
          <w:rFonts w:asciiTheme="minorHAnsi" w:hAnsiTheme="minorHAnsi" w:cstheme="minorHAnsi"/>
          <w:szCs w:val="24"/>
        </w:rPr>
        <w:t xml:space="preserve"> </w:t>
      </w:r>
      <w:r w:rsidR="001C053F" w:rsidRPr="00773EF3">
        <w:rPr>
          <w:rFonts w:asciiTheme="minorHAnsi" w:hAnsiTheme="minorHAnsi" w:cstheme="minorHAnsi"/>
          <w:szCs w:val="24"/>
        </w:rPr>
        <w:t>1</w:t>
      </w:r>
      <w:ins w:id="555" w:author="Liis Moor" w:date="2024-04-18T16:35:00Z">
        <w:r w:rsidR="00935D9B">
          <w:rPr>
            <w:rFonts w:asciiTheme="minorHAnsi" w:hAnsiTheme="minorHAnsi" w:cstheme="minorHAnsi"/>
            <w:szCs w:val="24"/>
          </w:rPr>
          <w:t>5</w:t>
        </w:r>
      </w:ins>
      <w:del w:id="556" w:author="Liis Moor" w:date="2024-04-18T16:35:00Z">
        <w:r w:rsidR="001C053F" w:rsidRPr="00773EF3" w:rsidDel="00935D9B">
          <w:rPr>
            <w:rFonts w:asciiTheme="minorHAnsi" w:hAnsiTheme="minorHAnsi" w:cstheme="minorHAnsi"/>
            <w:szCs w:val="24"/>
          </w:rPr>
          <w:delText>4</w:delText>
        </w:r>
      </w:del>
      <w:r w:rsidRPr="00773EF3">
        <w:rPr>
          <w:rFonts w:asciiTheme="minorHAnsi" w:hAnsiTheme="minorHAnsi" w:cstheme="minorHAnsi"/>
          <w:szCs w:val="24"/>
        </w:rPr>
        <w:t xml:space="preserve">. </w:t>
      </w:r>
      <w:proofErr w:type="spellStart"/>
      <w:r w:rsidRPr="00773EF3">
        <w:rPr>
          <w:rFonts w:asciiTheme="minorHAnsi" w:hAnsiTheme="minorHAnsi" w:cstheme="minorHAnsi"/>
          <w:szCs w:val="24"/>
        </w:rPr>
        <w:t>Meede</w:t>
      </w:r>
      <w:proofErr w:type="spellEnd"/>
      <w:r w:rsidRPr="00773EF3">
        <w:rPr>
          <w:rFonts w:asciiTheme="minorHAnsi" w:hAnsiTheme="minorHAnsi" w:cstheme="minorHAnsi"/>
          <w:szCs w:val="24"/>
        </w:rPr>
        <w:t xml:space="preserve"> </w:t>
      </w:r>
      <w:r w:rsidR="00FE3DDB" w:rsidRPr="00773EF3">
        <w:rPr>
          <w:rFonts w:asciiTheme="minorHAnsi" w:hAnsiTheme="minorHAnsi" w:cstheme="minorHAnsi"/>
          <w:szCs w:val="24"/>
        </w:rPr>
        <w:t>3</w:t>
      </w:r>
      <w:r w:rsidRPr="00773EF3">
        <w:rPr>
          <w:rFonts w:asciiTheme="minorHAnsi" w:hAnsiTheme="minorHAnsi" w:cstheme="minorHAnsi"/>
          <w:szCs w:val="24"/>
        </w:rPr>
        <w:t xml:space="preserve"> </w:t>
      </w:r>
      <w:proofErr w:type="spellStart"/>
      <w:r w:rsidRPr="00773EF3">
        <w:rPr>
          <w:rFonts w:asciiTheme="minorHAnsi" w:hAnsiTheme="minorHAnsi" w:cstheme="minorHAnsi"/>
          <w:szCs w:val="24"/>
        </w:rPr>
        <w:t>tulemus</w:t>
      </w:r>
      <w:proofErr w:type="spellEnd"/>
      <w:r w:rsidRPr="00773EF3">
        <w:rPr>
          <w:rFonts w:asciiTheme="minorHAnsi" w:hAnsiTheme="minorHAnsi" w:cstheme="minorHAnsi"/>
          <w:szCs w:val="24"/>
        </w:rPr>
        <w:t xml:space="preserve">- ja </w:t>
      </w:r>
      <w:proofErr w:type="spellStart"/>
      <w:r w:rsidRPr="00773EF3">
        <w:rPr>
          <w:rFonts w:asciiTheme="minorHAnsi" w:hAnsiTheme="minorHAnsi" w:cstheme="minorHAnsi"/>
          <w:szCs w:val="24"/>
        </w:rPr>
        <w:t>väljundnäitajad</w:t>
      </w:r>
      <w:proofErr w:type="spellEnd"/>
    </w:p>
    <w:tbl>
      <w:tblPr>
        <w:tblStyle w:val="TableGrid"/>
        <w:tblW w:w="0" w:type="auto"/>
        <w:tblLook w:val="04A0" w:firstRow="1" w:lastRow="0" w:firstColumn="1" w:lastColumn="0" w:noHBand="0" w:noVBand="1"/>
      </w:tblPr>
      <w:tblGrid>
        <w:gridCol w:w="2582"/>
        <w:gridCol w:w="2416"/>
        <w:gridCol w:w="1971"/>
        <w:gridCol w:w="1561"/>
      </w:tblGrid>
      <w:tr w:rsidR="009B5025" w:rsidRPr="00773EF3" w14:paraId="4D177684" w14:textId="77777777" w:rsidTr="00412EF8">
        <w:tc>
          <w:tcPr>
            <w:tcW w:w="2405" w:type="dxa"/>
          </w:tcPr>
          <w:p w14:paraId="0322A25A" w14:textId="5FF868E6" w:rsidR="009B5025" w:rsidRPr="00773EF3" w:rsidRDefault="00563D05" w:rsidP="00462301">
            <w:pPr>
              <w:rPr>
                <w:rFonts w:asciiTheme="minorHAnsi" w:hAnsiTheme="minorHAnsi" w:cstheme="minorHAnsi"/>
                <w:color w:val="000000" w:themeColor="text1"/>
                <w:lang w:val="et-EE"/>
              </w:rPr>
            </w:pPr>
            <w:del w:id="557" w:author="Liis Moor" w:date="2023-09-29T11:55:00Z">
              <w:r w:rsidRPr="00773EF3" w:rsidDel="00FD1CEE">
                <w:rPr>
                  <w:rFonts w:asciiTheme="minorHAnsi" w:hAnsiTheme="minorHAnsi" w:cstheme="minorHAnsi"/>
                  <w:color w:val="000000" w:themeColor="text1"/>
                  <w:lang w:val="et-EE"/>
                </w:rPr>
                <w:delText>Teadmussiirdega seotud projektide arv, sealhulgas nõustamine, koolitus ja teadmiste vahetamine kestliku, majandusliku, sotsiaalse, keskkonna- ja kliimasõbraliku tulemuslikkuse kohta</w:delText>
              </w:r>
            </w:del>
            <w:ins w:id="558" w:author="Liis Moor" w:date="2023-09-29T11:55:00Z">
              <w:r w:rsidR="00FD1CEE">
                <w:rPr>
                  <w:rFonts w:asciiTheme="minorHAnsi" w:hAnsiTheme="minorHAnsi" w:cstheme="minorHAnsi"/>
                  <w:color w:val="000000" w:themeColor="text1"/>
                  <w:lang w:val="et-EE"/>
                </w:rPr>
                <w:t>Koostööprojektide arv</w:t>
              </w:r>
            </w:ins>
            <w:ins w:id="559" w:author="Liis Moor" w:date="2023-10-03T11:24:00Z">
              <w:r w:rsidR="00E610B0">
                <w:rPr>
                  <w:rFonts w:asciiTheme="minorHAnsi" w:hAnsiTheme="minorHAnsi" w:cstheme="minorHAnsi"/>
                  <w:color w:val="000000" w:themeColor="text1"/>
                  <w:lang w:val="et-EE"/>
                </w:rPr>
                <w:t>, sihttase: 4</w:t>
              </w:r>
            </w:ins>
          </w:p>
        </w:tc>
        <w:tc>
          <w:tcPr>
            <w:tcW w:w="2552" w:type="dxa"/>
          </w:tcPr>
          <w:p w14:paraId="62BAFE41" w14:textId="0315B38D" w:rsidR="009B5025" w:rsidRPr="00773EF3" w:rsidRDefault="006B54CE"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projekti läbi viidi?</w:t>
            </w:r>
          </w:p>
        </w:tc>
        <w:tc>
          <w:tcPr>
            <w:tcW w:w="1984" w:type="dxa"/>
          </w:tcPr>
          <w:p w14:paraId="3AB90039" w14:textId="77777777" w:rsidR="009B5025" w:rsidRPr="00773EF3" w:rsidRDefault="009B5025"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toetustaotlusega</w:t>
            </w:r>
          </w:p>
        </w:tc>
        <w:tc>
          <w:tcPr>
            <w:tcW w:w="1589" w:type="dxa"/>
          </w:tcPr>
          <w:p w14:paraId="664A57CE" w14:textId="47326414" w:rsidR="009B5025" w:rsidRPr="00773EF3" w:rsidRDefault="00953AB7"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EL</w:t>
            </w:r>
            <w:r w:rsidR="009B5025" w:rsidRPr="00773EF3">
              <w:rPr>
                <w:rFonts w:asciiTheme="minorHAnsi" w:hAnsiTheme="minorHAnsi" w:cstheme="minorHAnsi"/>
                <w:color w:val="000000" w:themeColor="text1"/>
                <w:lang w:val="et-EE"/>
              </w:rPr>
              <w:t xml:space="preserve"> seirenäitaja</w:t>
            </w:r>
          </w:p>
        </w:tc>
      </w:tr>
      <w:tr w:rsidR="009B5025" w:rsidRPr="00773EF3" w14:paraId="2BBCFFA9" w14:textId="77777777" w:rsidTr="00412EF8">
        <w:tc>
          <w:tcPr>
            <w:tcW w:w="2405" w:type="dxa"/>
          </w:tcPr>
          <w:p w14:paraId="30F07CEE" w14:textId="77777777" w:rsidR="00563D05" w:rsidRPr="00773EF3" w:rsidRDefault="00563D05" w:rsidP="00563D05">
            <w:pPr>
              <w:rPr>
                <w:rFonts w:asciiTheme="minorHAnsi" w:hAnsiTheme="minorHAnsi" w:cstheme="minorHAnsi"/>
                <w:color w:val="000000" w:themeColor="text1"/>
                <w:position w:val="-1"/>
                <w:lang w:val="sv-FI"/>
              </w:rPr>
            </w:pPr>
            <w:r w:rsidRPr="00773EF3">
              <w:rPr>
                <w:rFonts w:asciiTheme="minorHAnsi" w:hAnsiTheme="minorHAnsi" w:cstheme="minorHAnsi"/>
                <w:color w:val="000000" w:themeColor="text1"/>
                <w:position w:val="-1"/>
                <w:lang w:val="sv-FI"/>
              </w:rPr>
              <w:t>Koostööprojektis osalenud partnerite arv</w:t>
            </w:r>
          </w:p>
          <w:p w14:paraId="182A8963" w14:textId="3CEA37B8" w:rsidR="009B5025" w:rsidRPr="00773EF3" w:rsidRDefault="009B5025" w:rsidP="00563D05">
            <w:pPr>
              <w:rPr>
                <w:rFonts w:asciiTheme="minorHAnsi" w:hAnsiTheme="minorHAnsi" w:cstheme="minorHAnsi"/>
                <w:b/>
                <w:bCs/>
                <w:color w:val="000000" w:themeColor="text1"/>
                <w:lang w:val="et-EE"/>
              </w:rPr>
            </w:pPr>
          </w:p>
        </w:tc>
        <w:tc>
          <w:tcPr>
            <w:tcW w:w="2552" w:type="dxa"/>
          </w:tcPr>
          <w:p w14:paraId="32E54FDE" w14:textId="61ABA35A" w:rsidR="009B5025" w:rsidRPr="00773EF3" w:rsidRDefault="00563D05"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partnerit osaleb projektis?</w:t>
            </w:r>
          </w:p>
        </w:tc>
        <w:tc>
          <w:tcPr>
            <w:tcW w:w="1984" w:type="dxa"/>
          </w:tcPr>
          <w:p w14:paraId="2235B444" w14:textId="22BAC769" w:rsidR="009B5025" w:rsidRPr="00773EF3" w:rsidRDefault="00563D05"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Kogutakse toetustaotlusega</w:t>
            </w:r>
          </w:p>
        </w:tc>
        <w:tc>
          <w:tcPr>
            <w:tcW w:w="1589" w:type="dxa"/>
          </w:tcPr>
          <w:p w14:paraId="01516C86" w14:textId="77777777" w:rsidR="009B5025" w:rsidRPr="00773EF3" w:rsidRDefault="009B5025"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KKLM seirenäitaja</w:t>
            </w:r>
          </w:p>
        </w:tc>
      </w:tr>
      <w:tr w:rsidR="009B5025" w:rsidRPr="00773EF3" w14:paraId="6442EEA7" w14:textId="77777777" w:rsidTr="00412EF8">
        <w:tc>
          <w:tcPr>
            <w:tcW w:w="2405" w:type="dxa"/>
          </w:tcPr>
          <w:p w14:paraId="76E1D514" w14:textId="4513789F" w:rsidR="009B5025" w:rsidRPr="00773EF3" w:rsidRDefault="00563D05"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position w:val="-1"/>
                <w:lang w:val="sv-FI"/>
              </w:rPr>
              <w:t>Koostööprojekti tegevustes osalenute arv</w:t>
            </w:r>
          </w:p>
        </w:tc>
        <w:tc>
          <w:tcPr>
            <w:tcW w:w="2552" w:type="dxa"/>
          </w:tcPr>
          <w:p w14:paraId="50B84B56" w14:textId="5A2D605F" w:rsidR="009B5025" w:rsidRPr="00773EF3" w:rsidRDefault="00563D05"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Mitu inimest osales projekti tegevustes?</w:t>
            </w:r>
          </w:p>
        </w:tc>
        <w:tc>
          <w:tcPr>
            <w:tcW w:w="1984" w:type="dxa"/>
          </w:tcPr>
          <w:p w14:paraId="492F11CF" w14:textId="5146EF9E" w:rsidR="009B5025" w:rsidRPr="00773EF3" w:rsidRDefault="00563D05"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Kogutakse viimase makstaotlusega</w:t>
            </w:r>
          </w:p>
        </w:tc>
        <w:tc>
          <w:tcPr>
            <w:tcW w:w="1589" w:type="dxa"/>
          </w:tcPr>
          <w:p w14:paraId="2DCB1DCC" w14:textId="77777777" w:rsidR="009B5025" w:rsidRPr="00773EF3" w:rsidRDefault="009B5025"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KKLM seirenäitaja</w:t>
            </w:r>
          </w:p>
        </w:tc>
      </w:tr>
    </w:tbl>
    <w:p w14:paraId="5B3401EF" w14:textId="77777777" w:rsidR="00FE3DDB" w:rsidRPr="00773EF3" w:rsidRDefault="00FE3DDB" w:rsidP="005F5C05">
      <w:pPr>
        <w:rPr>
          <w:rFonts w:asciiTheme="minorHAnsi" w:hAnsiTheme="minorHAnsi" w:cstheme="minorHAnsi"/>
        </w:rPr>
      </w:pPr>
    </w:p>
    <w:p w14:paraId="298E6028" w14:textId="068F664E" w:rsidR="00A32CCC" w:rsidRPr="00773EF3" w:rsidRDefault="00A32CCC" w:rsidP="00A32CCC">
      <w:pPr>
        <w:pStyle w:val="Caption"/>
        <w:keepNext/>
        <w:rPr>
          <w:rFonts w:asciiTheme="minorHAnsi" w:hAnsiTheme="minorHAnsi" w:cstheme="minorHAnsi"/>
          <w:szCs w:val="24"/>
        </w:rPr>
      </w:pPr>
      <w:proofErr w:type="spellStart"/>
      <w:r w:rsidRPr="00773EF3">
        <w:rPr>
          <w:rFonts w:asciiTheme="minorHAnsi" w:hAnsiTheme="minorHAnsi" w:cstheme="minorHAnsi"/>
          <w:szCs w:val="24"/>
        </w:rPr>
        <w:t>Tabel</w:t>
      </w:r>
      <w:proofErr w:type="spellEnd"/>
      <w:r w:rsidRPr="00773EF3">
        <w:rPr>
          <w:rFonts w:asciiTheme="minorHAnsi" w:hAnsiTheme="minorHAnsi" w:cstheme="minorHAnsi"/>
          <w:szCs w:val="24"/>
        </w:rPr>
        <w:t xml:space="preserve"> </w:t>
      </w:r>
      <w:r w:rsidR="001C053F" w:rsidRPr="00773EF3">
        <w:rPr>
          <w:rFonts w:asciiTheme="minorHAnsi" w:hAnsiTheme="minorHAnsi" w:cstheme="minorHAnsi"/>
          <w:szCs w:val="24"/>
        </w:rPr>
        <w:t>1</w:t>
      </w:r>
      <w:ins w:id="560" w:author="Liis Moor" w:date="2024-04-18T16:35:00Z">
        <w:r w:rsidR="00935D9B">
          <w:rPr>
            <w:rFonts w:asciiTheme="minorHAnsi" w:hAnsiTheme="minorHAnsi" w:cstheme="minorHAnsi"/>
            <w:szCs w:val="24"/>
          </w:rPr>
          <w:t>6</w:t>
        </w:r>
      </w:ins>
      <w:del w:id="561" w:author="Liis Moor" w:date="2024-04-18T16:35:00Z">
        <w:r w:rsidR="001C053F" w:rsidRPr="00773EF3" w:rsidDel="00935D9B">
          <w:rPr>
            <w:rFonts w:asciiTheme="minorHAnsi" w:hAnsiTheme="minorHAnsi" w:cstheme="minorHAnsi"/>
            <w:szCs w:val="24"/>
          </w:rPr>
          <w:delText>5</w:delText>
        </w:r>
      </w:del>
      <w:r w:rsidRPr="00773EF3">
        <w:rPr>
          <w:rFonts w:asciiTheme="minorHAnsi" w:hAnsiTheme="minorHAnsi" w:cstheme="minorHAnsi"/>
          <w:szCs w:val="24"/>
        </w:rPr>
        <w:t xml:space="preserve">. </w:t>
      </w:r>
      <w:proofErr w:type="spellStart"/>
      <w:r w:rsidRPr="00773EF3">
        <w:rPr>
          <w:rFonts w:asciiTheme="minorHAnsi" w:hAnsiTheme="minorHAnsi" w:cstheme="minorHAnsi"/>
          <w:szCs w:val="24"/>
        </w:rPr>
        <w:t>Meede</w:t>
      </w:r>
      <w:proofErr w:type="spellEnd"/>
      <w:r w:rsidRPr="00773EF3">
        <w:rPr>
          <w:rFonts w:asciiTheme="minorHAnsi" w:hAnsiTheme="minorHAnsi" w:cstheme="minorHAnsi"/>
          <w:szCs w:val="24"/>
        </w:rPr>
        <w:t xml:space="preserve"> 4 </w:t>
      </w:r>
      <w:proofErr w:type="spellStart"/>
      <w:r w:rsidRPr="00773EF3">
        <w:rPr>
          <w:rFonts w:asciiTheme="minorHAnsi" w:hAnsiTheme="minorHAnsi" w:cstheme="minorHAnsi"/>
          <w:szCs w:val="24"/>
        </w:rPr>
        <w:t>tulemus</w:t>
      </w:r>
      <w:proofErr w:type="spellEnd"/>
      <w:r w:rsidRPr="00773EF3">
        <w:rPr>
          <w:rFonts w:asciiTheme="minorHAnsi" w:hAnsiTheme="minorHAnsi" w:cstheme="minorHAnsi"/>
          <w:szCs w:val="24"/>
        </w:rPr>
        <w:t xml:space="preserve">- ja </w:t>
      </w:r>
      <w:proofErr w:type="spellStart"/>
      <w:r w:rsidRPr="00773EF3">
        <w:rPr>
          <w:rFonts w:asciiTheme="minorHAnsi" w:hAnsiTheme="minorHAnsi" w:cstheme="minorHAnsi"/>
          <w:szCs w:val="24"/>
        </w:rPr>
        <w:t>väljundnäitajad</w:t>
      </w:r>
      <w:proofErr w:type="spellEnd"/>
    </w:p>
    <w:tbl>
      <w:tblPr>
        <w:tblStyle w:val="TableGrid"/>
        <w:tblW w:w="0" w:type="auto"/>
        <w:tblLook w:val="04A0" w:firstRow="1" w:lastRow="0" w:firstColumn="1" w:lastColumn="0" w:noHBand="0" w:noVBand="1"/>
      </w:tblPr>
      <w:tblGrid>
        <w:gridCol w:w="2490"/>
        <w:gridCol w:w="2467"/>
        <w:gridCol w:w="1984"/>
        <w:gridCol w:w="1589"/>
      </w:tblGrid>
      <w:tr w:rsidR="00A32CCC" w:rsidRPr="00773EF3" w14:paraId="7A887DEF" w14:textId="77777777" w:rsidTr="00DB3DAF">
        <w:tc>
          <w:tcPr>
            <w:tcW w:w="2490" w:type="dxa"/>
          </w:tcPr>
          <w:p w14:paraId="560BA364" w14:textId="3F327335" w:rsidR="00A32CCC" w:rsidRPr="00773EF3" w:rsidRDefault="00A32CCC"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Miniprojektide arv</w:t>
            </w:r>
            <w:ins w:id="562" w:author="Liis Moor" w:date="2023-10-03T11:24:00Z">
              <w:r w:rsidR="00E610B0">
                <w:rPr>
                  <w:rFonts w:asciiTheme="minorHAnsi" w:hAnsiTheme="minorHAnsi" w:cstheme="minorHAnsi"/>
                  <w:color w:val="000000" w:themeColor="text1"/>
                  <w:lang w:val="et-EE"/>
                </w:rPr>
                <w:t>, sihtase: 38</w:t>
              </w:r>
            </w:ins>
          </w:p>
        </w:tc>
        <w:tc>
          <w:tcPr>
            <w:tcW w:w="2467" w:type="dxa"/>
          </w:tcPr>
          <w:p w14:paraId="17880A66" w14:textId="14221373" w:rsidR="00A32CCC" w:rsidRPr="00773EF3" w:rsidRDefault="00A32CCC"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miniprojekti ellu viidi?</w:t>
            </w:r>
          </w:p>
        </w:tc>
        <w:tc>
          <w:tcPr>
            <w:tcW w:w="1984" w:type="dxa"/>
          </w:tcPr>
          <w:p w14:paraId="5903A114" w14:textId="599837F4" w:rsidR="00A32CCC" w:rsidRPr="00773EF3" w:rsidRDefault="00A32CCC"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Kogutakse </w:t>
            </w:r>
            <w:proofErr w:type="spellStart"/>
            <w:r w:rsidRPr="00773EF3">
              <w:rPr>
                <w:rFonts w:asciiTheme="minorHAnsi" w:hAnsiTheme="minorHAnsi" w:cstheme="minorHAnsi"/>
                <w:color w:val="000000" w:themeColor="text1"/>
                <w:lang w:val="et-EE"/>
              </w:rPr>
              <w:t>RTK-</w:t>
            </w:r>
            <w:r w:rsidR="00C15F02" w:rsidRPr="00773EF3">
              <w:rPr>
                <w:rFonts w:asciiTheme="minorHAnsi" w:hAnsiTheme="minorHAnsi" w:cstheme="minorHAnsi"/>
                <w:color w:val="000000" w:themeColor="text1"/>
                <w:lang w:val="et-EE"/>
              </w:rPr>
              <w:t>l</w:t>
            </w:r>
            <w:r w:rsidRPr="00773EF3">
              <w:rPr>
                <w:rFonts w:asciiTheme="minorHAnsi" w:hAnsiTheme="minorHAnsi" w:cstheme="minorHAnsi"/>
                <w:color w:val="000000" w:themeColor="text1"/>
                <w:lang w:val="et-EE"/>
              </w:rPr>
              <w:t>e</w:t>
            </w:r>
            <w:proofErr w:type="spellEnd"/>
            <w:r w:rsidRPr="00773EF3">
              <w:rPr>
                <w:rFonts w:asciiTheme="minorHAnsi" w:hAnsiTheme="minorHAnsi" w:cstheme="minorHAnsi"/>
                <w:color w:val="000000" w:themeColor="text1"/>
                <w:lang w:val="et-EE"/>
              </w:rPr>
              <w:t xml:space="preserve"> esitatava maksetaotlusega</w:t>
            </w:r>
          </w:p>
        </w:tc>
        <w:tc>
          <w:tcPr>
            <w:tcW w:w="1589" w:type="dxa"/>
          </w:tcPr>
          <w:p w14:paraId="7B4754AD" w14:textId="27B34419" w:rsidR="00A32CCC" w:rsidRPr="00773EF3" w:rsidRDefault="00A32CCC"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RTK seirenäitaja</w:t>
            </w:r>
          </w:p>
        </w:tc>
      </w:tr>
      <w:tr w:rsidR="00C15F02" w:rsidRPr="00773EF3" w14:paraId="7446AB23" w14:textId="77777777" w:rsidTr="00DB3DAF">
        <w:tc>
          <w:tcPr>
            <w:tcW w:w="2490" w:type="dxa"/>
            <w:vMerge w:val="restart"/>
          </w:tcPr>
          <w:p w14:paraId="7770EE38" w14:textId="2CA89414" w:rsidR="00C15F02" w:rsidRPr="00773EF3" w:rsidRDefault="00C15F02"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Miniprojekti tegevustes osalejate arv</w:t>
            </w:r>
            <w:ins w:id="563" w:author="Liis Moor" w:date="2024-04-18T16:33:00Z">
              <w:r w:rsidR="00BD1290">
                <w:rPr>
                  <w:rFonts w:asciiTheme="minorHAnsi" w:hAnsiTheme="minorHAnsi" w:cstheme="minorHAnsi"/>
                  <w:color w:val="000000" w:themeColor="text1"/>
                  <w:lang w:val="et-EE"/>
                </w:rPr>
                <w:t>, sihttase: 380</w:t>
              </w:r>
            </w:ins>
          </w:p>
        </w:tc>
        <w:tc>
          <w:tcPr>
            <w:tcW w:w="2467" w:type="dxa"/>
          </w:tcPr>
          <w:p w14:paraId="426FC57E" w14:textId="4E5B441D" w:rsidR="00C15F02" w:rsidRPr="00773EF3" w:rsidRDefault="00C15F02"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inimest projekti tegevustes osaleb?</w:t>
            </w:r>
          </w:p>
        </w:tc>
        <w:tc>
          <w:tcPr>
            <w:tcW w:w="1984" w:type="dxa"/>
          </w:tcPr>
          <w:p w14:paraId="54F84305" w14:textId="034BD3BC" w:rsidR="00C15F02" w:rsidRPr="00773EF3" w:rsidRDefault="00C15F02"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 xml:space="preserve">Kogutakse </w:t>
            </w:r>
            <w:r w:rsidR="00DB3DAF" w:rsidRPr="00773EF3">
              <w:rPr>
                <w:rFonts w:asciiTheme="minorHAnsi" w:hAnsiTheme="minorHAnsi" w:cstheme="minorHAnsi"/>
                <w:color w:val="000000" w:themeColor="text1"/>
                <w:lang w:val="et-EE"/>
              </w:rPr>
              <w:t>KKLM-</w:t>
            </w:r>
            <w:proofErr w:type="spellStart"/>
            <w:r w:rsidR="00DB3DAF" w:rsidRPr="00773EF3">
              <w:rPr>
                <w:rFonts w:asciiTheme="minorHAnsi" w:hAnsiTheme="minorHAnsi" w:cstheme="minorHAnsi"/>
                <w:color w:val="000000" w:themeColor="text1"/>
                <w:lang w:val="et-EE"/>
              </w:rPr>
              <w:t>le</w:t>
            </w:r>
            <w:proofErr w:type="spellEnd"/>
            <w:r w:rsidR="00DB3DAF" w:rsidRPr="00773EF3">
              <w:rPr>
                <w:rFonts w:asciiTheme="minorHAnsi" w:hAnsiTheme="minorHAnsi" w:cstheme="minorHAnsi"/>
                <w:color w:val="000000" w:themeColor="text1"/>
                <w:lang w:val="et-EE"/>
              </w:rPr>
              <w:t xml:space="preserve"> esitatava </w:t>
            </w:r>
            <w:r w:rsidRPr="00773EF3">
              <w:rPr>
                <w:rFonts w:asciiTheme="minorHAnsi" w:hAnsiTheme="minorHAnsi" w:cstheme="minorHAnsi"/>
                <w:color w:val="000000" w:themeColor="text1"/>
                <w:lang w:val="et-EE"/>
              </w:rPr>
              <w:t>toetustaotlusega</w:t>
            </w:r>
          </w:p>
        </w:tc>
        <w:tc>
          <w:tcPr>
            <w:tcW w:w="1589" w:type="dxa"/>
          </w:tcPr>
          <w:p w14:paraId="53300543" w14:textId="77777777" w:rsidR="00C15F02" w:rsidRPr="00773EF3" w:rsidRDefault="00C15F02" w:rsidP="00462301">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KKLM seirenäitaja</w:t>
            </w:r>
          </w:p>
        </w:tc>
      </w:tr>
      <w:tr w:rsidR="00C15F02" w:rsidRPr="00773EF3" w14:paraId="0AF3C207" w14:textId="77777777" w:rsidTr="00DB3DAF">
        <w:tc>
          <w:tcPr>
            <w:tcW w:w="2490" w:type="dxa"/>
            <w:vMerge/>
          </w:tcPr>
          <w:p w14:paraId="05250183" w14:textId="77777777" w:rsidR="00C15F02" w:rsidRPr="00773EF3" w:rsidRDefault="00C15F02" w:rsidP="00462301">
            <w:pPr>
              <w:rPr>
                <w:rFonts w:asciiTheme="minorHAnsi" w:hAnsiTheme="minorHAnsi" w:cstheme="minorHAnsi"/>
                <w:color w:val="000000" w:themeColor="text1"/>
                <w:lang w:val="et-EE"/>
              </w:rPr>
            </w:pPr>
          </w:p>
        </w:tc>
        <w:tc>
          <w:tcPr>
            <w:tcW w:w="2467" w:type="dxa"/>
          </w:tcPr>
          <w:p w14:paraId="77B7BF66" w14:textId="77CD59E6" w:rsidR="00C15F02" w:rsidRPr="00773EF3" w:rsidRDefault="00C15F02"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Mitu inimest osales projekti tegevustes?</w:t>
            </w:r>
          </w:p>
        </w:tc>
        <w:tc>
          <w:tcPr>
            <w:tcW w:w="1984" w:type="dxa"/>
          </w:tcPr>
          <w:p w14:paraId="5F36B0D3" w14:textId="6F612CC8" w:rsidR="00C15F02" w:rsidRPr="00773EF3" w:rsidRDefault="00C15F02"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Kogutakse KKLM-</w:t>
            </w:r>
            <w:proofErr w:type="spellStart"/>
            <w:r w:rsidRPr="00773EF3">
              <w:rPr>
                <w:rFonts w:asciiTheme="minorHAnsi" w:hAnsiTheme="minorHAnsi" w:cstheme="minorHAnsi"/>
                <w:color w:val="000000" w:themeColor="text1"/>
                <w:lang w:val="et-EE"/>
              </w:rPr>
              <w:t>le</w:t>
            </w:r>
            <w:proofErr w:type="spellEnd"/>
            <w:r w:rsidRPr="00773EF3">
              <w:rPr>
                <w:rFonts w:asciiTheme="minorHAnsi" w:hAnsiTheme="minorHAnsi" w:cstheme="minorHAnsi"/>
                <w:color w:val="000000" w:themeColor="text1"/>
                <w:lang w:val="et-EE"/>
              </w:rPr>
              <w:t xml:space="preserve"> esitatava maksetaotlusega</w:t>
            </w:r>
          </w:p>
        </w:tc>
        <w:tc>
          <w:tcPr>
            <w:tcW w:w="1589" w:type="dxa"/>
          </w:tcPr>
          <w:p w14:paraId="502A89C2" w14:textId="5C878B27" w:rsidR="00C15F02" w:rsidRPr="00773EF3" w:rsidRDefault="00C15F02" w:rsidP="00462301">
            <w:pPr>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KKLM seirenäitaja</w:t>
            </w:r>
          </w:p>
        </w:tc>
      </w:tr>
      <w:tr w:rsidR="00BD1290" w:rsidRPr="00773EF3" w14:paraId="4465B1BD" w14:textId="77777777" w:rsidTr="00DB3DAF">
        <w:trPr>
          <w:ins w:id="564" w:author="Liis Moor" w:date="2024-04-18T16:30:00Z"/>
        </w:trPr>
        <w:tc>
          <w:tcPr>
            <w:tcW w:w="2490" w:type="dxa"/>
          </w:tcPr>
          <w:p w14:paraId="4D7F53B3" w14:textId="106AC7E3" w:rsidR="00BD1290" w:rsidRPr="00773EF3" w:rsidRDefault="00BD1290" w:rsidP="00BD1290">
            <w:pPr>
              <w:rPr>
                <w:ins w:id="565" w:author="Liis Moor" w:date="2024-04-18T16:30:00Z"/>
                <w:rFonts w:asciiTheme="minorHAnsi" w:hAnsiTheme="minorHAnsi" w:cstheme="minorHAnsi"/>
                <w:color w:val="000000" w:themeColor="text1"/>
                <w:lang w:val="et-EE"/>
              </w:rPr>
            </w:pPr>
            <w:ins w:id="566" w:author="Liis Moor" w:date="2024-04-18T16:30:00Z">
              <w:r>
                <w:rPr>
                  <w:rFonts w:asciiTheme="minorHAnsi" w:hAnsiTheme="minorHAnsi" w:cstheme="minorHAnsi"/>
                  <w:color w:val="000000" w:themeColor="text1"/>
                  <w:lang w:val="et-EE"/>
                </w:rPr>
                <w:t>Ühiskondlikku teadlikkust ja kogukondade valmisolekut tõstvate projektide arv</w:t>
              </w:r>
            </w:ins>
            <w:ins w:id="567" w:author="Liis Moor" w:date="2024-04-18T16:34:00Z">
              <w:r>
                <w:rPr>
                  <w:rFonts w:asciiTheme="minorHAnsi" w:hAnsiTheme="minorHAnsi" w:cstheme="minorHAnsi"/>
                  <w:color w:val="000000" w:themeColor="text1"/>
                  <w:lang w:val="et-EE"/>
                </w:rPr>
                <w:t>, sihttase: 5</w:t>
              </w:r>
            </w:ins>
          </w:p>
        </w:tc>
        <w:tc>
          <w:tcPr>
            <w:tcW w:w="2467" w:type="dxa"/>
          </w:tcPr>
          <w:p w14:paraId="28BAC914" w14:textId="436C08EE" w:rsidR="00BD1290" w:rsidRPr="00773EF3" w:rsidRDefault="00BD1290" w:rsidP="00BD1290">
            <w:pPr>
              <w:rPr>
                <w:ins w:id="568" w:author="Liis Moor" w:date="2024-04-18T16:30:00Z"/>
                <w:rFonts w:asciiTheme="minorHAnsi" w:hAnsiTheme="minorHAnsi" w:cstheme="minorHAnsi"/>
                <w:color w:val="000000" w:themeColor="text1"/>
                <w:lang w:val="et-EE"/>
              </w:rPr>
            </w:pPr>
            <w:ins w:id="569" w:author="Liis Moor" w:date="2024-04-18T16:33:00Z">
              <w:r w:rsidRPr="00773EF3">
                <w:rPr>
                  <w:rFonts w:asciiTheme="minorHAnsi" w:hAnsiTheme="minorHAnsi" w:cstheme="minorHAnsi"/>
                  <w:color w:val="000000" w:themeColor="text1"/>
                  <w:lang w:val="et-EE"/>
                </w:rPr>
                <w:t xml:space="preserve">Kas tegemist on </w:t>
              </w:r>
              <w:r>
                <w:rPr>
                  <w:rFonts w:asciiTheme="minorHAnsi" w:hAnsiTheme="minorHAnsi" w:cstheme="minorHAnsi"/>
                  <w:color w:val="000000" w:themeColor="text1"/>
                  <w:lang w:val="et-EE"/>
                </w:rPr>
                <w:t>ühiskondlikku teadlikkust ja kogukondade valmisolekut tõstva projektiga</w:t>
              </w:r>
              <w:r w:rsidRPr="00773EF3">
                <w:rPr>
                  <w:rFonts w:asciiTheme="minorHAnsi" w:hAnsiTheme="minorHAnsi" w:cstheme="minorHAnsi"/>
                  <w:color w:val="000000" w:themeColor="text1"/>
                  <w:lang w:val="et-EE"/>
                </w:rPr>
                <w:t>? JAH/EI</w:t>
              </w:r>
            </w:ins>
          </w:p>
        </w:tc>
        <w:tc>
          <w:tcPr>
            <w:tcW w:w="1984" w:type="dxa"/>
          </w:tcPr>
          <w:p w14:paraId="20C0CFF2" w14:textId="1E6C8197" w:rsidR="00BD1290" w:rsidRPr="00773EF3" w:rsidRDefault="00BD1290" w:rsidP="00BD1290">
            <w:pPr>
              <w:rPr>
                <w:ins w:id="570" w:author="Liis Moor" w:date="2024-04-18T16:30:00Z"/>
                <w:rFonts w:asciiTheme="minorHAnsi" w:hAnsiTheme="minorHAnsi" w:cstheme="minorHAnsi"/>
                <w:color w:val="000000" w:themeColor="text1"/>
                <w:lang w:val="et-EE"/>
              </w:rPr>
            </w:pPr>
            <w:ins w:id="571" w:author="Liis Moor" w:date="2024-04-18T16:33:00Z">
              <w:r w:rsidRPr="00773EF3">
                <w:rPr>
                  <w:rFonts w:asciiTheme="minorHAnsi" w:hAnsiTheme="minorHAnsi" w:cstheme="minorHAnsi"/>
                  <w:color w:val="000000" w:themeColor="text1"/>
                  <w:lang w:val="et-EE"/>
                </w:rPr>
                <w:t>Kogutakse toetustaotlusega</w:t>
              </w:r>
            </w:ins>
          </w:p>
        </w:tc>
        <w:tc>
          <w:tcPr>
            <w:tcW w:w="1589" w:type="dxa"/>
          </w:tcPr>
          <w:p w14:paraId="1FF63BED" w14:textId="39C7452C" w:rsidR="00BD1290" w:rsidRPr="00773EF3" w:rsidRDefault="00BD1290" w:rsidP="00BD1290">
            <w:pPr>
              <w:rPr>
                <w:ins w:id="572" w:author="Liis Moor" w:date="2024-04-18T16:30:00Z"/>
                <w:rFonts w:asciiTheme="minorHAnsi" w:hAnsiTheme="minorHAnsi" w:cstheme="minorHAnsi"/>
                <w:color w:val="000000" w:themeColor="text1"/>
                <w:lang w:val="et-EE"/>
              </w:rPr>
            </w:pPr>
            <w:ins w:id="573" w:author="Liis Moor" w:date="2024-04-18T16:33:00Z">
              <w:r w:rsidRPr="00773EF3">
                <w:rPr>
                  <w:rFonts w:asciiTheme="minorHAnsi" w:hAnsiTheme="minorHAnsi" w:cstheme="minorHAnsi"/>
                  <w:color w:val="000000" w:themeColor="text1"/>
                  <w:lang w:val="et-EE"/>
                </w:rPr>
                <w:t>KKLM seirenäitaja</w:t>
              </w:r>
            </w:ins>
          </w:p>
        </w:tc>
      </w:tr>
    </w:tbl>
    <w:p w14:paraId="061688E5" w14:textId="77777777" w:rsidR="00A32CCC" w:rsidRDefault="00A32CCC" w:rsidP="005F5C05">
      <w:pPr>
        <w:rPr>
          <w:ins w:id="574" w:author="Liis Moor" w:date="2023-10-03T15:34:00Z"/>
          <w:rFonts w:asciiTheme="minorHAnsi" w:hAnsiTheme="minorHAnsi" w:cstheme="minorHAnsi"/>
        </w:rPr>
      </w:pPr>
    </w:p>
    <w:p w14:paraId="060EC395" w14:textId="77777777" w:rsidR="007C5073" w:rsidRPr="00773EF3" w:rsidRDefault="007C5073" w:rsidP="005F5C05">
      <w:pPr>
        <w:rPr>
          <w:rFonts w:asciiTheme="minorHAnsi" w:hAnsiTheme="minorHAnsi" w:cstheme="minorHAnsi"/>
        </w:rPr>
      </w:pPr>
    </w:p>
    <w:p w14:paraId="34362EC8" w14:textId="1161212D" w:rsidR="00D812F3" w:rsidRDefault="00A865A9" w:rsidP="00D812F3">
      <w:pPr>
        <w:jc w:val="both"/>
        <w:rPr>
          <w:ins w:id="575" w:author="Liis Moor" w:date="2023-10-03T12:42:00Z"/>
          <w:rFonts w:asciiTheme="minorHAnsi" w:hAnsiTheme="minorHAnsi" w:cstheme="minorHAnsi"/>
        </w:rPr>
      </w:pPr>
      <w:proofErr w:type="spellStart"/>
      <w:ins w:id="576" w:author="Liis Moor" w:date="2023-10-03T11:45:00Z">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seiret</w:t>
        </w:r>
        <w:proofErr w:type="spellEnd"/>
        <w:r w:rsidRPr="00773EF3">
          <w:rPr>
            <w:rFonts w:asciiTheme="minorHAnsi" w:hAnsiTheme="minorHAnsi" w:cstheme="minorHAnsi"/>
          </w:rPr>
          <w:t xml:space="preserve"> </w:t>
        </w:r>
        <w:r>
          <w:rPr>
            <w:rFonts w:asciiTheme="minorHAnsi" w:hAnsiTheme="minorHAnsi" w:cstheme="minorHAnsi"/>
          </w:rPr>
          <w:t xml:space="preserve">ja </w:t>
        </w:r>
        <w:proofErr w:type="spellStart"/>
        <w:r>
          <w:rPr>
            <w:rFonts w:asciiTheme="minorHAnsi" w:hAnsiTheme="minorHAnsi" w:cstheme="minorHAnsi"/>
          </w:rPr>
          <w:t>hindamist</w:t>
        </w:r>
        <w:proofErr w:type="spellEnd"/>
        <w:r>
          <w:rPr>
            <w:rFonts w:asciiTheme="minorHAnsi" w:hAnsiTheme="minorHAnsi" w:cstheme="minorHAnsi"/>
          </w:rPr>
          <w:t xml:space="preserve"> </w:t>
        </w:r>
        <w:proofErr w:type="spellStart"/>
        <w:r w:rsidRPr="00773EF3">
          <w:rPr>
            <w:rFonts w:asciiTheme="minorHAnsi" w:hAnsiTheme="minorHAnsi" w:cstheme="minorHAnsi"/>
          </w:rPr>
          <w:t>korraldab</w:t>
        </w:r>
        <w:proofErr w:type="spellEnd"/>
        <w:r w:rsidRPr="00773EF3">
          <w:rPr>
            <w:rFonts w:asciiTheme="minorHAnsi" w:hAnsiTheme="minorHAnsi" w:cstheme="minorHAnsi"/>
          </w:rPr>
          <w:t xml:space="preserve"> KKLM </w:t>
        </w:r>
        <w:proofErr w:type="spellStart"/>
        <w:r w:rsidRPr="00773EF3">
          <w:rPr>
            <w:rFonts w:asciiTheme="minorHAnsi" w:hAnsiTheme="minorHAnsi" w:cstheme="minorHAnsi"/>
          </w:rPr>
          <w:t>juhatus</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tegevusi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viib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ellu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tegevmeeskond</w:t>
        </w:r>
        <w:proofErr w:type="spellEnd"/>
        <w:r>
          <w:rPr>
            <w:rFonts w:asciiTheme="minorHAnsi" w:hAnsiTheme="minorHAnsi" w:cstheme="minorHAnsi"/>
          </w:rPr>
          <w:t xml:space="preserve"> </w:t>
        </w:r>
      </w:ins>
      <w:ins w:id="577" w:author="Liis Moor" w:date="2023-10-04T08:52:00Z">
        <w:r w:rsidR="007B712B">
          <w:rPr>
            <w:rFonts w:asciiTheme="minorHAnsi" w:hAnsiTheme="minorHAnsi" w:cstheme="minorHAnsi"/>
          </w:rPr>
          <w:t>ja/</w:t>
        </w:r>
      </w:ins>
      <w:proofErr w:type="spellStart"/>
      <w:ins w:id="578" w:author="Liis Moor" w:date="2023-10-03T11:45:00Z">
        <w:r>
          <w:rPr>
            <w:rFonts w:asciiTheme="minorHAnsi" w:hAnsiTheme="minorHAnsi" w:cstheme="minorHAnsi"/>
          </w:rPr>
          <w:t>või</w:t>
        </w:r>
      </w:ins>
      <w:proofErr w:type="spellEnd"/>
      <w:ins w:id="579" w:author="Liis Moor" w:date="2023-10-03T12:34:00Z">
        <w:r w:rsidR="00E61D3D">
          <w:rPr>
            <w:rFonts w:asciiTheme="minorHAnsi" w:hAnsiTheme="minorHAnsi" w:cstheme="minorHAnsi"/>
          </w:rPr>
          <w:t xml:space="preserve"> </w:t>
        </w:r>
      </w:ins>
      <w:proofErr w:type="spellStart"/>
      <w:ins w:id="580" w:author="Liis Moor" w:date="2023-10-03T11:45:00Z">
        <w:r>
          <w:rPr>
            <w:rFonts w:asciiTheme="minorHAnsi" w:hAnsiTheme="minorHAnsi" w:cstheme="minorHAnsi"/>
          </w:rPr>
          <w:t>välisekspert</w:t>
        </w:r>
        <w:proofErr w:type="spellEnd"/>
        <w:r w:rsidRPr="00773EF3">
          <w:rPr>
            <w:rFonts w:asciiTheme="minorHAnsi" w:hAnsiTheme="minorHAnsi" w:cstheme="minorHAnsi"/>
          </w:rPr>
          <w:t xml:space="preserve">. </w:t>
        </w:r>
      </w:ins>
      <w:proofErr w:type="spellStart"/>
      <w:ins w:id="581" w:author="Liis Moor" w:date="2023-10-03T11:48:00Z">
        <w:r w:rsidRPr="00A865A9">
          <w:rPr>
            <w:rFonts w:asciiTheme="minorHAnsi" w:hAnsiTheme="minorHAnsi" w:cstheme="minorHAnsi"/>
          </w:rPr>
          <w:t>Strateegia</w:t>
        </w:r>
        <w:proofErr w:type="spellEnd"/>
        <w:r w:rsidRPr="00A865A9">
          <w:rPr>
            <w:rFonts w:asciiTheme="minorHAnsi" w:hAnsiTheme="minorHAnsi" w:cstheme="minorHAnsi"/>
          </w:rPr>
          <w:t xml:space="preserve"> </w:t>
        </w:r>
        <w:proofErr w:type="spellStart"/>
        <w:r w:rsidRPr="00A865A9">
          <w:rPr>
            <w:rFonts w:asciiTheme="minorHAnsi" w:hAnsiTheme="minorHAnsi" w:cstheme="minorHAnsi"/>
          </w:rPr>
          <w:t>seire</w:t>
        </w:r>
        <w:proofErr w:type="spellEnd"/>
        <w:r w:rsidRPr="00A865A9">
          <w:rPr>
            <w:rFonts w:asciiTheme="minorHAnsi" w:hAnsiTheme="minorHAnsi" w:cstheme="minorHAnsi"/>
          </w:rPr>
          <w:t xml:space="preserve"> ja </w:t>
        </w:r>
        <w:proofErr w:type="spellStart"/>
        <w:r w:rsidRPr="00A865A9">
          <w:rPr>
            <w:rFonts w:asciiTheme="minorHAnsi" w:hAnsiTheme="minorHAnsi" w:cstheme="minorHAnsi"/>
          </w:rPr>
          <w:t>hindamine</w:t>
        </w:r>
        <w:proofErr w:type="spellEnd"/>
        <w:r w:rsidRPr="00A865A9">
          <w:rPr>
            <w:rFonts w:asciiTheme="minorHAnsi" w:hAnsiTheme="minorHAnsi" w:cstheme="minorHAnsi"/>
          </w:rPr>
          <w:t xml:space="preserve"> on </w:t>
        </w:r>
        <w:proofErr w:type="spellStart"/>
        <w:r w:rsidRPr="00A865A9">
          <w:rPr>
            <w:rFonts w:asciiTheme="minorHAnsi" w:hAnsiTheme="minorHAnsi" w:cstheme="minorHAnsi"/>
          </w:rPr>
          <w:t>kavandatud</w:t>
        </w:r>
        <w:proofErr w:type="spellEnd"/>
        <w:r w:rsidRPr="00A865A9">
          <w:rPr>
            <w:rFonts w:asciiTheme="minorHAnsi" w:hAnsiTheme="minorHAnsi" w:cstheme="minorHAnsi"/>
          </w:rPr>
          <w:t xml:space="preserve"> </w:t>
        </w:r>
        <w:proofErr w:type="spellStart"/>
        <w:r w:rsidRPr="00A865A9">
          <w:rPr>
            <w:rFonts w:asciiTheme="minorHAnsi" w:hAnsiTheme="minorHAnsi" w:cstheme="minorHAnsi"/>
          </w:rPr>
          <w:t>kahel</w:t>
        </w:r>
        <w:proofErr w:type="spellEnd"/>
        <w:r w:rsidRPr="00A865A9">
          <w:rPr>
            <w:rFonts w:asciiTheme="minorHAnsi" w:hAnsiTheme="minorHAnsi" w:cstheme="minorHAnsi"/>
          </w:rPr>
          <w:t xml:space="preserve"> </w:t>
        </w:r>
        <w:proofErr w:type="spellStart"/>
        <w:r w:rsidRPr="00A865A9">
          <w:rPr>
            <w:rFonts w:asciiTheme="minorHAnsi" w:hAnsiTheme="minorHAnsi" w:cstheme="minorHAnsi"/>
          </w:rPr>
          <w:t>tasandil</w:t>
        </w:r>
      </w:ins>
      <w:proofErr w:type="spellEnd"/>
      <w:ins w:id="582" w:author="Liis Moor" w:date="2023-10-03T12:53:00Z">
        <w:r w:rsidR="009F36AA">
          <w:rPr>
            <w:rFonts w:asciiTheme="minorHAnsi" w:hAnsiTheme="minorHAnsi" w:cstheme="minorHAnsi"/>
          </w:rPr>
          <w:t>:</w:t>
        </w:r>
      </w:ins>
      <w:ins w:id="583" w:author="Liis Moor" w:date="2023-10-03T12:22:00Z">
        <w:r w:rsidR="00434FEF">
          <w:rPr>
            <w:rFonts w:asciiTheme="minorHAnsi" w:hAnsiTheme="minorHAnsi" w:cstheme="minorHAnsi"/>
          </w:rPr>
          <w:t xml:space="preserve"> </w:t>
        </w:r>
      </w:ins>
    </w:p>
    <w:p w14:paraId="5CA467FA" w14:textId="3189E3B4" w:rsidR="00E61D3D" w:rsidRPr="00B63C0C" w:rsidRDefault="00E61D3D" w:rsidP="002C4F6F">
      <w:pPr>
        <w:pStyle w:val="ListParagraph"/>
        <w:numPr>
          <w:ilvl w:val="0"/>
          <w:numId w:val="56"/>
        </w:numPr>
        <w:jc w:val="both"/>
        <w:rPr>
          <w:ins w:id="584" w:author="Liis Moor" w:date="2023-10-03T12:43:00Z"/>
          <w:rFonts w:asciiTheme="minorHAnsi" w:hAnsiTheme="minorHAnsi" w:cstheme="minorHAnsi"/>
          <w:b/>
          <w:bCs/>
          <w:color w:val="000000" w:themeColor="text1"/>
          <w:position w:val="-1"/>
          <w:lang w:val="et-EE"/>
        </w:rPr>
      </w:pPr>
      <w:proofErr w:type="spellStart"/>
      <w:ins w:id="585" w:author="Liis Moor" w:date="2023-10-03T12:43:00Z">
        <w:r w:rsidRPr="00B63C0C">
          <w:rPr>
            <w:rFonts w:asciiTheme="minorHAnsi" w:hAnsiTheme="minorHAnsi" w:cstheme="minorHAnsi"/>
            <w:b/>
            <w:bCs/>
          </w:rPr>
          <w:t>Strateegia</w:t>
        </w:r>
        <w:proofErr w:type="spellEnd"/>
        <w:r w:rsidRPr="00B63C0C">
          <w:rPr>
            <w:rFonts w:asciiTheme="minorHAnsi" w:hAnsiTheme="minorHAnsi" w:cstheme="minorHAnsi"/>
            <w:b/>
            <w:bCs/>
          </w:rPr>
          <w:t xml:space="preserve"> </w:t>
        </w:r>
        <w:proofErr w:type="spellStart"/>
        <w:r w:rsidRPr="00B63C0C">
          <w:rPr>
            <w:rFonts w:asciiTheme="minorHAnsi" w:hAnsiTheme="minorHAnsi" w:cstheme="minorHAnsi"/>
            <w:b/>
            <w:bCs/>
          </w:rPr>
          <w:t>jooksev</w:t>
        </w:r>
        <w:proofErr w:type="spellEnd"/>
        <w:r w:rsidRPr="00B63C0C">
          <w:rPr>
            <w:rFonts w:asciiTheme="minorHAnsi" w:hAnsiTheme="minorHAnsi" w:cstheme="minorHAnsi"/>
            <w:b/>
            <w:bCs/>
          </w:rPr>
          <w:t xml:space="preserve"> </w:t>
        </w:r>
        <w:proofErr w:type="spellStart"/>
        <w:r w:rsidRPr="00B63C0C">
          <w:rPr>
            <w:rFonts w:asciiTheme="minorHAnsi" w:hAnsiTheme="minorHAnsi" w:cstheme="minorHAnsi"/>
            <w:b/>
            <w:bCs/>
          </w:rPr>
          <w:t>seire</w:t>
        </w:r>
        <w:proofErr w:type="spellEnd"/>
      </w:ins>
    </w:p>
    <w:p w14:paraId="5B642F38" w14:textId="77777777" w:rsidR="00E61D3D" w:rsidRDefault="00D812F3" w:rsidP="00B63C0C">
      <w:pPr>
        <w:pStyle w:val="ListParagraph"/>
        <w:jc w:val="both"/>
        <w:rPr>
          <w:ins w:id="586" w:author="Liis Moor" w:date="2023-10-03T12:43:00Z"/>
          <w:rFonts w:asciiTheme="minorHAnsi" w:hAnsiTheme="minorHAnsi" w:cstheme="minorHAnsi"/>
          <w:color w:val="000000" w:themeColor="text1"/>
          <w:position w:val="-1"/>
          <w:lang w:val="et-EE"/>
        </w:rPr>
      </w:pPr>
      <w:ins w:id="587" w:author="Liis Moor" w:date="2023-10-03T12:15:00Z">
        <w:r w:rsidRPr="00B63C0C">
          <w:rPr>
            <w:rFonts w:asciiTheme="minorHAnsi" w:hAnsiTheme="minorHAnsi" w:cstheme="minorHAnsi"/>
          </w:rPr>
          <w:t xml:space="preserve">PRIA </w:t>
        </w:r>
        <w:proofErr w:type="spellStart"/>
        <w:r w:rsidRPr="00B63C0C">
          <w:rPr>
            <w:rFonts w:asciiTheme="minorHAnsi" w:hAnsiTheme="minorHAnsi" w:cstheme="minorHAnsi"/>
          </w:rPr>
          <w:t>poolt</w:t>
        </w:r>
        <w:proofErr w:type="spellEnd"/>
        <w:r w:rsidRPr="00B63C0C">
          <w:rPr>
            <w:rFonts w:asciiTheme="minorHAnsi" w:hAnsiTheme="minorHAnsi" w:cstheme="minorHAnsi"/>
          </w:rPr>
          <w:t xml:space="preserve"> </w:t>
        </w:r>
        <w:proofErr w:type="spellStart"/>
        <w:r w:rsidRPr="00B63C0C">
          <w:rPr>
            <w:rFonts w:asciiTheme="minorHAnsi" w:hAnsiTheme="minorHAnsi" w:cstheme="minorHAnsi"/>
          </w:rPr>
          <w:t>kogutud</w:t>
        </w:r>
        <w:proofErr w:type="spellEnd"/>
        <w:r w:rsidRPr="00B63C0C">
          <w:rPr>
            <w:rFonts w:asciiTheme="minorHAnsi" w:hAnsiTheme="minorHAnsi" w:cstheme="minorHAnsi"/>
          </w:rPr>
          <w:t xml:space="preserve"> </w:t>
        </w:r>
      </w:ins>
      <w:proofErr w:type="spellStart"/>
      <w:ins w:id="588" w:author="Liis Moor" w:date="2023-10-03T12:16:00Z">
        <w:r w:rsidRPr="00B63C0C">
          <w:rPr>
            <w:rFonts w:asciiTheme="minorHAnsi" w:hAnsiTheme="minorHAnsi" w:cstheme="minorHAnsi"/>
          </w:rPr>
          <w:t>tulemus</w:t>
        </w:r>
        <w:proofErr w:type="spellEnd"/>
        <w:r w:rsidRPr="00B63C0C">
          <w:rPr>
            <w:rFonts w:asciiTheme="minorHAnsi" w:hAnsiTheme="minorHAnsi" w:cstheme="minorHAnsi"/>
          </w:rPr>
          <w:t xml:space="preserve">- ja </w:t>
        </w:r>
        <w:proofErr w:type="spellStart"/>
        <w:r w:rsidRPr="00B63C0C">
          <w:rPr>
            <w:rFonts w:asciiTheme="minorHAnsi" w:hAnsiTheme="minorHAnsi" w:cstheme="minorHAnsi"/>
          </w:rPr>
          <w:t>väljundnäitajaid</w:t>
        </w:r>
        <w:proofErr w:type="spellEnd"/>
        <w:r w:rsidRPr="00B63C0C">
          <w:rPr>
            <w:rFonts w:asciiTheme="minorHAnsi" w:hAnsiTheme="minorHAnsi" w:cstheme="minorHAnsi"/>
          </w:rPr>
          <w:t xml:space="preserve"> </w:t>
        </w:r>
        <w:proofErr w:type="spellStart"/>
        <w:r w:rsidRPr="00B63C0C">
          <w:rPr>
            <w:rFonts w:asciiTheme="minorHAnsi" w:hAnsiTheme="minorHAnsi" w:cstheme="minorHAnsi"/>
          </w:rPr>
          <w:t>seiratakse</w:t>
        </w:r>
        <w:proofErr w:type="spellEnd"/>
        <w:r w:rsidRPr="00B63C0C">
          <w:rPr>
            <w:rFonts w:asciiTheme="minorHAnsi" w:hAnsiTheme="minorHAnsi" w:cstheme="minorHAnsi"/>
          </w:rPr>
          <w:t xml:space="preserve"> </w:t>
        </w:r>
        <w:proofErr w:type="spellStart"/>
        <w:r w:rsidRPr="00B63C0C">
          <w:rPr>
            <w:rFonts w:asciiTheme="minorHAnsi" w:hAnsiTheme="minorHAnsi" w:cstheme="minorHAnsi"/>
          </w:rPr>
          <w:t>jooksvalt</w:t>
        </w:r>
        <w:proofErr w:type="spellEnd"/>
        <w:r w:rsidRPr="00B63C0C">
          <w:rPr>
            <w:rFonts w:asciiTheme="minorHAnsi" w:hAnsiTheme="minorHAnsi" w:cstheme="minorHAnsi"/>
          </w:rPr>
          <w:t xml:space="preserve">. </w:t>
        </w:r>
      </w:ins>
      <w:proofErr w:type="spellStart"/>
      <w:ins w:id="589" w:author="Liis Moor" w:date="2023-10-03T12:17:00Z">
        <w:r w:rsidRPr="00B63C0C">
          <w:rPr>
            <w:rFonts w:asciiTheme="minorHAnsi" w:hAnsiTheme="minorHAnsi" w:cstheme="minorHAnsi"/>
          </w:rPr>
          <w:t>Tegevjuht</w:t>
        </w:r>
        <w:proofErr w:type="spellEnd"/>
        <w:r w:rsidRPr="00B63C0C">
          <w:rPr>
            <w:rFonts w:asciiTheme="minorHAnsi" w:hAnsiTheme="minorHAnsi" w:cstheme="minorHAnsi"/>
          </w:rPr>
          <w:t xml:space="preserve"> </w:t>
        </w:r>
        <w:proofErr w:type="spellStart"/>
        <w:r w:rsidRPr="00B63C0C">
          <w:rPr>
            <w:rFonts w:asciiTheme="minorHAnsi" w:hAnsiTheme="minorHAnsi" w:cstheme="minorHAnsi"/>
          </w:rPr>
          <w:t>annab</w:t>
        </w:r>
        <w:proofErr w:type="spellEnd"/>
        <w:r w:rsidRPr="00B63C0C">
          <w:rPr>
            <w:rFonts w:asciiTheme="minorHAnsi" w:hAnsiTheme="minorHAnsi" w:cstheme="minorHAnsi"/>
          </w:rPr>
          <w:t xml:space="preserve"> </w:t>
        </w:r>
      </w:ins>
      <w:ins w:id="590" w:author="Liis Moor" w:date="2023-10-03T12:18:00Z">
        <w:r w:rsidRPr="00B63C0C">
          <w:rPr>
            <w:rFonts w:asciiTheme="minorHAnsi" w:hAnsiTheme="minorHAnsi" w:cstheme="minorHAnsi"/>
            <w:color w:val="000000" w:themeColor="text1"/>
            <w:position w:val="-1"/>
            <w:lang w:val="et-EE"/>
          </w:rPr>
          <w:t xml:space="preserve">iga-aastaselt </w:t>
        </w:r>
      </w:ins>
      <w:ins w:id="591" w:author="Liis Moor" w:date="2023-10-03T12:19:00Z">
        <w:r w:rsidRPr="00B63C0C">
          <w:rPr>
            <w:rFonts w:asciiTheme="minorHAnsi" w:hAnsiTheme="minorHAnsi" w:cstheme="minorHAnsi"/>
            <w:color w:val="000000" w:themeColor="text1"/>
            <w:position w:val="-1"/>
            <w:lang w:val="et-EE"/>
          </w:rPr>
          <w:t xml:space="preserve">üldkoosolekule </w:t>
        </w:r>
      </w:ins>
      <w:ins w:id="592" w:author="Liis Moor" w:date="2023-10-03T12:18:00Z">
        <w:r w:rsidRPr="00B63C0C">
          <w:rPr>
            <w:rFonts w:asciiTheme="minorHAnsi" w:hAnsiTheme="minorHAnsi" w:cstheme="minorHAnsi"/>
            <w:color w:val="000000" w:themeColor="text1"/>
            <w:position w:val="-1"/>
            <w:lang w:val="et-EE"/>
          </w:rPr>
          <w:t xml:space="preserve">ülevaate strateegia elluviimise edenemisest, sh </w:t>
        </w:r>
      </w:ins>
      <w:ins w:id="593" w:author="Liis Moor" w:date="2023-10-03T12:25:00Z">
        <w:r w:rsidR="00434FEF" w:rsidRPr="00B63C0C">
          <w:rPr>
            <w:rFonts w:asciiTheme="minorHAnsi" w:hAnsiTheme="minorHAnsi" w:cstheme="minorHAnsi"/>
            <w:color w:val="000000" w:themeColor="text1"/>
            <w:position w:val="-1"/>
            <w:lang w:val="et-EE"/>
          </w:rPr>
          <w:t xml:space="preserve">seatud mõõdikute täitmisest ning </w:t>
        </w:r>
      </w:ins>
      <w:ins w:id="594" w:author="Liis Moor" w:date="2023-10-03T12:18:00Z">
        <w:r w:rsidRPr="00B63C0C">
          <w:rPr>
            <w:rFonts w:asciiTheme="minorHAnsi" w:hAnsiTheme="minorHAnsi" w:cstheme="minorHAnsi"/>
            <w:color w:val="000000" w:themeColor="text1"/>
            <w:position w:val="-1"/>
            <w:lang w:val="et-EE"/>
          </w:rPr>
          <w:t>strateegia eelarve kasutamisest. Seire finantsaruandes tuuakse välja organisatsiooni rahaline seis, sh eraldatud ja välja makstud projektitoetuste maht, tegevusrühma toetuse laekumine, tegevuskulud liikide kaupa, koostööprojektide eelarvete kasutamine, omatulu jms. Finantsseire annab adekvaatset infot KKLM rahalise olukorra kohta, võimaldades vajadusel tegevustes korrektuure teha.</w:t>
        </w:r>
      </w:ins>
    </w:p>
    <w:p w14:paraId="6EAF3C91" w14:textId="77777777" w:rsidR="00E61D3D" w:rsidRDefault="00E61D3D" w:rsidP="00B63C0C">
      <w:pPr>
        <w:pStyle w:val="ListParagraph"/>
        <w:jc w:val="both"/>
        <w:rPr>
          <w:ins w:id="595" w:author="Liis Moor" w:date="2023-10-03T12:43:00Z"/>
          <w:rFonts w:asciiTheme="minorHAnsi" w:hAnsiTheme="minorHAnsi" w:cstheme="minorHAnsi"/>
          <w:color w:val="000000" w:themeColor="text1"/>
          <w:position w:val="-1"/>
          <w:lang w:val="et-EE"/>
        </w:rPr>
      </w:pPr>
    </w:p>
    <w:p w14:paraId="32344048" w14:textId="6B7B27B5" w:rsidR="00D812F3" w:rsidRPr="00B63C0C" w:rsidRDefault="00D812F3" w:rsidP="00B63C0C">
      <w:pPr>
        <w:pStyle w:val="ListParagraph"/>
        <w:jc w:val="both"/>
        <w:rPr>
          <w:ins w:id="596" w:author="Liis Moor" w:date="2023-10-03T12:22:00Z"/>
          <w:rFonts w:asciiTheme="minorHAnsi" w:hAnsiTheme="minorHAnsi" w:cstheme="minorHAnsi"/>
        </w:rPr>
      </w:pPr>
      <w:ins w:id="597" w:author="Liis Moor" w:date="2023-10-03T12:22:00Z">
        <w:r w:rsidRPr="002A7A42">
          <w:rPr>
            <w:rFonts w:asciiTheme="minorHAnsi" w:hAnsiTheme="minorHAnsi" w:cstheme="minorHAnsi"/>
            <w:color w:val="000000" w:themeColor="text1"/>
            <w:position w:val="-1"/>
            <w:lang w:val="et-EE"/>
          </w:rPr>
          <w:t xml:space="preserve">Seirearuandest lähtuvalt valmistatakse </w:t>
        </w:r>
        <w:r>
          <w:rPr>
            <w:rFonts w:asciiTheme="minorHAnsi" w:hAnsiTheme="minorHAnsi" w:cstheme="minorHAnsi"/>
            <w:color w:val="000000" w:themeColor="text1"/>
            <w:position w:val="-1"/>
            <w:lang w:val="et-EE"/>
          </w:rPr>
          <w:t xml:space="preserve">üldkoosolekule </w:t>
        </w:r>
        <w:r w:rsidRPr="002A7A42">
          <w:rPr>
            <w:rFonts w:asciiTheme="minorHAnsi" w:hAnsiTheme="minorHAnsi" w:cstheme="minorHAnsi"/>
            <w:color w:val="000000" w:themeColor="text1"/>
            <w:position w:val="-1"/>
            <w:lang w:val="et-EE"/>
          </w:rPr>
          <w:t>ette iga-aastased rakenduskavad, mi</w:t>
        </w:r>
        <w:r>
          <w:rPr>
            <w:rFonts w:asciiTheme="minorHAnsi" w:hAnsiTheme="minorHAnsi" w:cstheme="minorHAnsi"/>
            <w:color w:val="000000" w:themeColor="text1"/>
            <w:position w:val="-1"/>
            <w:lang w:val="et-EE"/>
          </w:rPr>
          <w:t>llega täpsustatakse strateegia elluviimiseks läbiviidavaid tegevusi</w:t>
        </w:r>
        <w:r w:rsidRPr="002A7A42">
          <w:rPr>
            <w:rFonts w:asciiTheme="minorHAnsi" w:hAnsiTheme="minorHAnsi" w:cstheme="minorHAnsi"/>
            <w:color w:val="000000" w:themeColor="text1"/>
            <w:position w:val="-1"/>
            <w:lang w:val="et-EE"/>
          </w:rPr>
          <w:t>.</w:t>
        </w:r>
        <w:r w:rsidRPr="00A20CAB">
          <w:rPr>
            <w:rFonts w:asciiTheme="minorHAnsi" w:hAnsiTheme="minorHAnsi" w:cstheme="minorHAnsi"/>
          </w:rPr>
          <w:t xml:space="preserve"> </w:t>
        </w:r>
        <w:proofErr w:type="spellStart"/>
        <w:r w:rsidRPr="00773EF3">
          <w:rPr>
            <w:rFonts w:asciiTheme="minorHAnsi" w:hAnsiTheme="minorHAnsi" w:cstheme="minorHAnsi"/>
          </w:rPr>
          <w:t>Rakenduskavas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määratletakse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tegevusrühma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eelarvelised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vahendid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aastaks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sh</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toetussummade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jagunemine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lõikes</w:t>
        </w:r>
        <w:proofErr w:type="spellEnd"/>
        <w:r w:rsidRPr="00773EF3">
          <w:rPr>
            <w:rFonts w:asciiTheme="minorHAnsi" w:hAnsiTheme="minorHAnsi" w:cstheme="minorHAnsi"/>
          </w:rPr>
          <w:t xml:space="preserve">. </w:t>
        </w:r>
      </w:ins>
    </w:p>
    <w:p w14:paraId="5F68AFA5" w14:textId="77777777" w:rsidR="00D812F3" w:rsidRPr="00B63C0C" w:rsidRDefault="00D812F3" w:rsidP="00B63C0C">
      <w:pPr>
        <w:ind w:left="1080"/>
        <w:jc w:val="both"/>
        <w:rPr>
          <w:ins w:id="598" w:author="Liis Moor" w:date="2023-10-03T12:07:00Z"/>
          <w:rFonts w:asciiTheme="minorHAnsi" w:hAnsiTheme="minorHAnsi" w:cstheme="minorHAnsi"/>
        </w:rPr>
      </w:pPr>
    </w:p>
    <w:p w14:paraId="510CEB78" w14:textId="77777777" w:rsidR="00E61D3D" w:rsidRPr="00B63C0C" w:rsidRDefault="00434FEF" w:rsidP="002C4F6F">
      <w:pPr>
        <w:pStyle w:val="ListParagraph"/>
        <w:numPr>
          <w:ilvl w:val="0"/>
          <w:numId w:val="56"/>
        </w:numPr>
        <w:jc w:val="both"/>
        <w:rPr>
          <w:ins w:id="599" w:author="Liis Moor" w:date="2023-10-03T12:44:00Z"/>
          <w:rFonts w:asciiTheme="minorHAnsi" w:hAnsiTheme="minorHAnsi" w:cstheme="minorHAnsi"/>
          <w:b/>
          <w:bCs/>
        </w:rPr>
      </w:pPr>
      <w:proofErr w:type="spellStart"/>
      <w:ins w:id="600" w:author="Liis Moor" w:date="2023-10-03T12:24:00Z">
        <w:r w:rsidRPr="00B63C0C">
          <w:rPr>
            <w:rFonts w:asciiTheme="minorHAnsi" w:hAnsiTheme="minorHAnsi" w:cstheme="minorHAnsi"/>
            <w:b/>
            <w:bCs/>
          </w:rPr>
          <w:t>Strateegia</w:t>
        </w:r>
        <w:proofErr w:type="spellEnd"/>
        <w:r w:rsidRPr="00B63C0C">
          <w:rPr>
            <w:rFonts w:asciiTheme="minorHAnsi" w:hAnsiTheme="minorHAnsi" w:cstheme="minorHAnsi"/>
            <w:b/>
            <w:bCs/>
          </w:rPr>
          <w:t xml:space="preserve"> </w:t>
        </w:r>
        <w:proofErr w:type="spellStart"/>
        <w:r w:rsidRPr="00B63C0C">
          <w:rPr>
            <w:rFonts w:asciiTheme="minorHAnsi" w:hAnsiTheme="minorHAnsi" w:cstheme="minorHAnsi"/>
            <w:b/>
            <w:bCs/>
          </w:rPr>
          <w:t>hindamine</w:t>
        </w:r>
      </w:ins>
      <w:proofErr w:type="spellEnd"/>
    </w:p>
    <w:p w14:paraId="55E2FFE2" w14:textId="738BFEF8" w:rsidR="00D70001" w:rsidRDefault="007B712B" w:rsidP="00D70001">
      <w:pPr>
        <w:pStyle w:val="ListParagraph"/>
        <w:jc w:val="both"/>
        <w:rPr>
          <w:ins w:id="601" w:author="Liis Moor" w:date="2023-10-03T12:45:00Z"/>
          <w:rFonts w:asciiTheme="minorHAnsi" w:hAnsiTheme="minorHAnsi" w:cstheme="minorHAnsi"/>
        </w:rPr>
      </w:pPr>
      <w:proofErr w:type="spellStart"/>
      <w:ins w:id="602" w:author="Liis Moor" w:date="2023-10-04T08:53:00Z">
        <w:r>
          <w:rPr>
            <w:rFonts w:asciiTheme="minorHAnsi" w:hAnsiTheme="minorHAnsi" w:cstheme="minorHAnsi"/>
          </w:rPr>
          <w:lastRenderedPageBreak/>
          <w:t>Rahastusperioodi</w:t>
        </w:r>
        <w:proofErr w:type="spellEnd"/>
        <w:r>
          <w:rPr>
            <w:rFonts w:asciiTheme="minorHAnsi" w:hAnsiTheme="minorHAnsi" w:cstheme="minorHAnsi"/>
          </w:rPr>
          <w:t xml:space="preserve"> </w:t>
        </w:r>
        <w:proofErr w:type="spellStart"/>
        <w:r>
          <w:rPr>
            <w:rFonts w:asciiTheme="minorHAnsi" w:hAnsiTheme="minorHAnsi" w:cstheme="minorHAnsi"/>
          </w:rPr>
          <w:t>lõpus</w:t>
        </w:r>
        <w:proofErr w:type="spellEnd"/>
        <w:r>
          <w:rPr>
            <w:rFonts w:asciiTheme="minorHAnsi" w:hAnsiTheme="minorHAnsi" w:cstheme="minorHAnsi"/>
          </w:rPr>
          <w:t xml:space="preserve"> </w:t>
        </w:r>
      </w:ins>
      <w:proofErr w:type="spellStart"/>
      <w:ins w:id="603" w:author="Liis Moor" w:date="2023-10-03T12:38:00Z">
        <w:r w:rsidR="00E61D3D" w:rsidRPr="00B63C0C">
          <w:rPr>
            <w:rFonts w:asciiTheme="minorHAnsi" w:hAnsiTheme="minorHAnsi" w:cstheme="minorHAnsi"/>
          </w:rPr>
          <w:t>tehakse</w:t>
        </w:r>
      </w:ins>
      <w:proofErr w:type="spellEnd"/>
      <w:ins w:id="604" w:author="Liis Moor" w:date="2023-10-03T12:07:00Z">
        <w:r w:rsidR="00905C60" w:rsidRPr="00B63C0C">
          <w:rPr>
            <w:rFonts w:asciiTheme="minorHAnsi" w:hAnsiTheme="minorHAnsi" w:cstheme="minorHAnsi"/>
          </w:rPr>
          <w:t xml:space="preserve"> </w:t>
        </w:r>
        <w:proofErr w:type="spellStart"/>
        <w:r w:rsidR="00905C60" w:rsidRPr="00B63C0C">
          <w:rPr>
            <w:rFonts w:asciiTheme="minorHAnsi" w:hAnsiTheme="minorHAnsi" w:cstheme="minorHAnsi"/>
          </w:rPr>
          <w:t>põhjalikum</w:t>
        </w:r>
        <w:proofErr w:type="spellEnd"/>
        <w:r w:rsidR="00905C60" w:rsidRPr="00B63C0C">
          <w:rPr>
            <w:rFonts w:asciiTheme="minorHAnsi" w:hAnsiTheme="minorHAnsi" w:cstheme="minorHAnsi"/>
          </w:rPr>
          <w:t xml:space="preserve"> </w:t>
        </w:r>
        <w:proofErr w:type="spellStart"/>
        <w:r w:rsidR="00905C60" w:rsidRPr="00B63C0C">
          <w:rPr>
            <w:rFonts w:asciiTheme="minorHAnsi" w:hAnsiTheme="minorHAnsi" w:cstheme="minorHAnsi"/>
          </w:rPr>
          <w:t>seire</w:t>
        </w:r>
        <w:proofErr w:type="spellEnd"/>
        <w:r w:rsidR="00905C60" w:rsidRPr="00B63C0C">
          <w:rPr>
            <w:rFonts w:asciiTheme="minorHAnsi" w:hAnsiTheme="minorHAnsi" w:cstheme="minorHAnsi"/>
          </w:rPr>
          <w:t xml:space="preserve"> juba </w:t>
        </w:r>
        <w:proofErr w:type="spellStart"/>
        <w:r w:rsidR="00905C60" w:rsidRPr="00B63C0C">
          <w:rPr>
            <w:rFonts w:asciiTheme="minorHAnsi" w:hAnsiTheme="minorHAnsi" w:cstheme="minorHAnsi"/>
          </w:rPr>
          <w:t>ellu</w:t>
        </w:r>
        <w:proofErr w:type="spellEnd"/>
        <w:r w:rsidR="00905C60" w:rsidRPr="00B63C0C">
          <w:rPr>
            <w:rFonts w:asciiTheme="minorHAnsi" w:hAnsiTheme="minorHAnsi" w:cstheme="minorHAnsi"/>
          </w:rPr>
          <w:t xml:space="preserve"> </w:t>
        </w:r>
        <w:proofErr w:type="spellStart"/>
        <w:r w:rsidR="00905C60" w:rsidRPr="00B63C0C">
          <w:rPr>
            <w:rFonts w:asciiTheme="minorHAnsi" w:hAnsiTheme="minorHAnsi" w:cstheme="minorHAnsi"/>
          </w:rPr>
          <w:t>viidud</w:t>
        </w:r>
        <w:proofErr w:type="spellEnd"/>
        <w:r w:rsidR="00905C60" w:rsidRPr="00B63C0C">
          <w:rPr>
            <w:rFonts w:asciiTheme="minorHAnsi" w:hAnsiTheme="minorHAnsi" w:cstheme="minorHAnsi"/>
          </w:rPr>
          <w:t xml:space="preserve"> </w:t>
        </w:r>
        <w:proofErr w:type="spellStart"/>
        <w:r w:rsidR="00905C60" w:rsidRPr="00B63C0C">
          <w:rPr>
            <w:rFonts w:asciiTheme="minorHAnsi" w:hAnsiTheme="minorHAnsi" w:cstheme="minorHAnsi"/>
          </w:rPr>
          <w:t>projektide</w:t>
        </w:r>
        <w:proofErr w:type="spellEnd"/>
        <w:r w:rsidR="00905C60" w:rsidRPr="00B63C0C">
          <w:rPr>
            <w:rFonts w:asciiTheme="minorHAnsi" w:hAnsiTheme="minorHAnsi" w:cstheme="minorHAnsi"/>
          </w:rPr>
          <w:t xml:space="preserve"> </w:t>
        </w:r>
        <w:proofErr w:type="spellStart"/>
        <w:r w:rsidR="00905C60" w:rsidRPr="00B63C0C">
          <w:rPr>
            <w:rFonts w:asciiTheme="minorHAnsi" w:hAnsiTheme="minorHAnsi" w:cstheme="minorHAnsi"/>
          </w:rPr>
          <w:t>tegelike</w:t>
        </w:r>
        <w:proofErr w:type="spellEnd"/>
        <w:r w:rsidR="00905C60" w:rsidRPr="00B63C0C">
          <w:rPr>
            <w:rFonts w:asciiTheme="minorHAnsi" w:hAnsiTheme="minorHAnsi" w:cstheme="minorHAnsi"/>
          </w:rPr>
          <w:t xml:space="preserve"> </w:t>
        </w:r>
        <w:proofErr w:type="spellStart"/>
        <w:r w:rsidR="00905C60" w:rsidRPr="00B63C0C">
          <w:rPr>
            <w:rFonts w:asciiTheme="minorHAnsi" w:hAnsiTheme="minorHAnsi" w:cstheme="minorHAnsi"/>
          </w:rPr>
          <w:t>tulemuste</w:t>
        </w:r>
        <w:proofErr w:type="spellEnd"/>
        <w:r w:rsidR="00905C60" w:rsidRPr="00B63C0C">
          <w:rPr>
            <w:rFonts w:asciiTheme="minorHAnsi" w:hAnsiTheme="minorHAnsi" w:cstheme="minorHAnsi"/>
          </w:rPr>
          <w:t xml:space="preserve"> ja </w:t>
        </w:r>
        <w:proofErr w:type="spellStart"/>
        <w:r w:rsidR="00905C60" w:rsidRPr="00B63C0C">
          <w:rPr>
            <w:rFonts w:asciiTheme="minorHAnsi" w:hAnsiTheme="minorHAnsi" w:cstheme="minorHAnsi"/>
          </w:rPr>
          <w:t>väljundite</w:t>
        </w:r>
        <w:proofErr w:type="spellEnd"/>
        <w:r w:rsidR="00905C60" w:rsidRPr="00B63C0C">
          <w:rPr>
            <w:rFonts w:asciiTheme="minorHAnsi" w:hAnsiTheme="minorHAnsi" w:cstheme="minorHAnsi"/>
          </w:rPr>
          <w:t xml:space="preserve"> </w:t>
        </w:r>
        <w:proofErr w:type="spellStart"/>
        <w:r w:rsidR="00905C60" w:rsidRPr="00B63C0C">
          <w:rPr>
            <w:rFonts w:asciiTheme="minorHAnsi" w:hAnsiTheme="minorHAnsi" w:cstheme="minorHAnsi"/>
          </w:rPr>
          <w:t>hindamiseks</w:t>
        </w:r>
        <w:proofErr w:type="spellEnd"/>
        <w:r w:rsidR="00905C60" w:rsidRPr="00B63C0C">
          <w:rPr>
            <w:rFonts w:asciiTheme="minorHAnsi" w:hAnsiTheme="minorHAnsi" w:cstheme="minorHAnsi"/>
          </w:rPr>
          <w:t>.</w:t>
        </w:r>
      </w:ins>
      <w:ins w:id="605" w:author="Liis Moor" w:date="2023-10-03T12:26:00Z">
        <w:r w:rsidR="00434FEF" w:rsidRPr="00B63C0C">
          <w:rPr>
            <w:rFonts w:asciiTheme="minorHAnsi" w:hAnsiTheme="minorHAnsi" w:cstheme="minorHAnsi"/>
          </w:rPr>
          <w:t xml:space="preserve"> </w:t>
        </w:r>
      </w:ins>
      <w:proofErr w:type="spellStart"/>
      <w:ins w:id="606" w:author="Liis Moor" w:date="2023-10-03T12:45:00Z">
        <w:r w:rsidR="00D70001">
          <w:rPr>
            <w:rFonts w:asciiTheme="minorHAnsi" w:hAnsiTheme="minorHAnsi" w:cstheme="minorHAnsi"/>
          </w:rPr>
          <w:t>Lisaks</w:t>
        </w:r>
        <w:proofErr w:type="spellEnd"/>
        <w:r w:rsidR="00D70001">
          <w:rPr>
            <w:rFonts w:asciiTheme="minorHAnsi" w:hAnsiTheme="minorHAnsi" w:cstheme="minorHAnsi"/>
          </w:rPr>
          <w:t xml:space="preserve"> PRIA </w:t>
        </w:r>
        <w:proofErr w:type="spellStart"/>
        <w:r w:rsidR="00D70001">
          <w:rPr>
            <w:rFonts w:asciiTheme="minorHAnsi" w:hAnsiTheme="minorHAnsi" w:cstheme="minorHAnsi"/>
          </w:rPr>
          <w:t>poolt</w:t>
        </w:r>
        <w:proofErr w:type="spellEnd"/>
        <w:r w:rsidR="00D70001">
          <w:rPr>
            <w:rFonts w:asciiTheme="minorHAnsi" w:hAnsiTheme="minorHAnsi" w:cstheme="minorHAnsi"/>
          </w:rPr>
          <w:t xml:space="preserve"> </w:t>
        </w:r>
        <w:proofErr w:type="spellStart"/>
        <w:r w:rsidR="00D70001">
          <w:rPr>
            <w:rFonts w:asciiTheme="minorHAnsi" w:hAnsiTheme="minorHAnsi" w:cstheme="minorHAnsi"/>
          </w:rPr>
          <w:t>kogutud</w:t>
        </w:r>
        <w:proofErr w:type="spellEnd"/>
        <w:r w:rsidR="00D70001">
          <w:rPr>
            <w:rFonts w:asciiTheme="minorHAnsi" w:hAnsiTheme="minorHAnsi" w:cstheme="minorHAnsi"/>
          </w:rPr>
          <w:t xml:space="preserve"> </w:t>
        </w:r>
        <w:proofErr w:type="spellStart"/>
        <w:r w:rsidR="00D70001">
          <w:rPr>
            <w:rFonts w:asciiTheme="minorHAnsi" w:hAnsiTheme="minorHAnsi" w:cstheme="minorHAnsi"/>
          </w:rPr>
          <w:t>näitajatele</w:t>
        </w:r>
        <w:proofErr w:type="spellEnd"/>
        <w:r w:rsidR="00D70001">
          <w:rPr>
            <w:rFonts w:asciiTheme="minorHAnsi" w:hAnsiTheme="minorHAnsi" w:cstheme="minorHAnsi"/>
          </w:rPr>
          <w:t xml:space="preserve"> </w:t>
        </w:r>
        <w:proofErr w:type="spellStart"/>
        <w:r w:rsidR="00D70001">
          <w:rPr>
            <w:rFonts w:asciiTheme="minorHAnsi" w:hAnsiTheme="minorHAnsi" w:cstheme="minorHAnsi"/>
          </w:rPr>
          <w:t>tuuakse</w:t>
        </w:r>
        <w:proofErr w:type="spellEnd"/>
        <w:r w:rsidR="00D70001">
          <w:rPr>
            <w:rFonts w:asciiTheme="minorHAnsi" w:hAnsiTheme="minorHAnsi" w:cstheme="minorHAnsi"/>
          </w:rPr>
          <w:t xml:space="preserve"> </w:t>
        </w:r>
        <w:proofErr w:type="spellStart"/>
        <w:r w:rsidR="00D70001">
          <w:rPr>
            <w:rFonts w:asciiTheme="minorHAnsi" w:hAnsiTheme="minorHAnsi" w:cstheme="minorHAnsi"/>
          </w:rPr>
          <w:t>a</w:t>
        </w:r>
      </w:ins>
      <w:ins w:id="607" w:author="Liis Moor" w:date="2023-10-03T12:36:00Z">
        <w:r w:rsidR="00E61D3D" w:rsidRPr="00B63C0C">
          <w:rPr>
            <w:rFonts w:asciiTheme="minorHAnsi" w:hAnsiTheme="minorHAnsi" w:cstheme="minorHAnsi"/>
          </w:rPr>
          <w:t>ruandes</w:t>
        </w:r>
        <w:proofErr w:type="spellEnd"/>
        <w:r w:rsidR="00E61D3D" w:rsidRPr="00B63C0C">
          <w:rPr>
            <w:rFonts w:asciiTheme="minorHAnsi" w:hAnsiTheme="minorHAnsi" w:cstheme="minorHAnsi"/>
          </w:rPr>
          <w:t xml:space="preserve"> </w:t>
        </w:r>
        <w:proofErr w:type="spellStart"/>
        <w:r w:rsidR="00E61D3D" w:rsidRPr="00B63C0C">
          <w:rPr>
            <w:rFonts w:asciiTheme="minorHAnsi" w:hAnsiTheme="minorHAnsi" w:cstheme="minorHAnsi"/>
          </w:rPr>
          <w:t>välja</w:t>
        </w:r>
        <w:proofErr w:type="spellEnd"/>
        <w:r w:rsidR="00E61D3D" w:rsidRPr="00B63C0C">
          <w:rPr>
            <w:rFonts w:asciiTheme="minorHAnsi" w:hAnsiTheme="minorHAnsi" w:cstheme="minorHAnsi"/>
          </w:rPr>
          <w:t xml:space="preserve"> </w:t>
        </w:r>
      </w:ins>
      <w:proofErr w:type="spellStart"/>
      <w:ins w:id="608" w:author="Liis Moor" w:date="2023-10-03T12:35:00Z">
        <w:r w:rsidR="00E61D3D" w:rsidRPr="00B63C0C">
          <w:rPr>
            <w:rFonts w:asciiTheme="minorHAnsi" w:hAnsiTheme="minorHAnsi" w:cstheme="minorHAnsi"/>
          </w:rPr>
          <w:t>tulemus</w:t>
        </w:r>
        <w:proofErr w:type="spellEnd"/>
        <w:r w:rsidR="00E61D3D" w:rsidRPr="00B63C0C">
          <w:rPr>
            <w:rFonts w:asciiTheme="minorHAnsi" w:hAnsiTheme="minorHAnsi" w:cstheme="minorHAnsi"/>
          </w:rPr>
          <w:t xml:space="preserve">- ja </w:t>
        </w:r>
        <w:proofErr w:type="spellStart"/>
        <w:r w:rsidR="00E61D3D" w:rsidRPr="00B63C0C">
          <w:rPr>
            <w:rFonts w:asciiTheme="minorHAnsi" w:hAnsiTheme="minorHAnsi" w:cstheme="minorHAnsi"/>
          </w:rPr>
          <w:t>väljundnäitajad</w:t>
        </w:r>
      </w:ins>
      <w:proofErr w:type="spellEnd"/>
      <w:ins w:id="609" w:author="Liis Moor" w:date="2023-10-03T12:37:00Z">
        <w:r w:rsidR="00E61D3D" w:rsidRPr="00B63C0C">
          <w:rPr>
            <w:rFonts w:asciiTheme="minorHAnsi" w:hAnsiTheme="minorHAnsi" w:cstheme="minorHAnsi"/>
          </w:rPr>
          <w:t xml:space="preserve">, </w:t>
        </w:r>
        <w:proofErr w:type="spellStart"/>
        <w:r w:rsidR="00E61D3D" w:rsidRPr="00B63C0C">
          <w:rPr>
            <w:rFonts w:asciiTheme="minorHAnsi" w:hAnsiTheme="minorHAnsi" w:cstheme="minorHAnsi"/>
          </w:rPr>
          <w:t>mille</w:t>
        </w:r>
        <w:proofErr w:type="spellEnd"/>
        <w:r w:rsidR="00E61D3D" w:rsidRPr="00B63C0C">
          <w:rPr>
            <w:rFonts w:asciiTheme="minorHAnsi" w:hAnsiTheme="minorHAnsi" w:cstheme="minorHAnsi"/>
          </w:rPr>
          <w:t xml:space="preserve"> </w:t>
        </w:r>
        <w:proofErr w:type="spellStart"/>
        <w:r w:rsidR="00E61D3D" w:rsidRPr="00B63C0C">
          <w:rPr>
            <w:rFonts w:asciiTheme="minorHAnsi" w:hAnsiTheme="minorHAnsi" w:cstheme="minorHAnsi"/>
          </w:rPr>
          <w:t>sisendit</w:t>
        </w:r>
      </w:ins>
      <w:proofErr w:type="spellEnd"/>
      <w:ins w:id="610" w:author="Liis Moor" w:date="2023-10-03T12:35:00Z">
        <w:r w:rsidR="00E61D3D" w:rsidRPr="00B63C0C">
          <w:rPr>
            <w:rFonts w:asciiTheme="minorHAnsi" w:hAnsiTheme="minorHAnsi" w:cstheme="minorHAnsi"/>
          </w:rPr>
          <w:t xml:space="preserve"> </w:t>
        </w:r>
      </w:ins>
      <w:proofErr w:type="spellStart"/>
      <w:ins w:id="611" w:author="Liis Moor" w:date="2023-10-03T12:37:00Z">
        <w:r w:rsidR="00E61D3D" w:rsidRPr="00B63C0C">
          <w:rPr>
            <w:rFonts w:asciiTheme="minorHAnsi" w:hAnsiTheme="minorHAnsi" w:cstheme="minorHAnsi"/>
          </w:rPr>
          <w:t>kogutakse</w:t>
        </w:r>
      </w:ins>
      <w:proofErr w:type="spellEnd"/>
      <w:ins w:id="612" w:author="Liis Moor" w:date="2023-10-03T12:35:00Z">
        <w:r w:rsidR="00E61D3D" w:rsidRPr="00B63C0C">
          <w:rPr>
            <w:rFonts w:asciiTheme="minorHAnsi" w:hAnsiTheme="minorHAnsi" w:cstheme="minorHAnsi"/>
          </w:rPr>
          <w:t xml:space="preserve"> 2-3 </w:t>
        </w:r>
        <w:proofErr w:type="spellStart"/>
        <w:r w:rsidR="00E61D3D" w:rsidRPr="00B63C0C">
          <w:rPr>
            <w:rFonts w:asciiTheme="minorHAnsi" w:hAnsiTheme="minorHAnsi" w:cstheme="minorHAnsi"/>
          </w:rPr>
          <w:t>aastat</w:t>
        </w:r>
        <w:proofErr w:type="spellEnd"/>
        <w:r w:rsidR="00E61D3D" w:rsidRPr="00B63C0C">
          <w:rPr>
            <w:rFonts w:asciiTheme="minorHAnsi" w:hAnsiTheme="minorHAnsi" w:cstheme="minorHAnsi"/>
          </w:rPr>
          <w:t xml:space="preserve"> </w:t>
        </w:r>
        <w:proofErr w:type="spellStart"/>
        <w:r w:rsidR="00E61D3D" w:rsidRPr="00B63C0C">
          <w:rPr>
            <w:rFonts w:asciiTheme="minorHAnsi" w:hAnsiTheme="minorHAnsi" w:cstheme="minorHAnsi"/>
          </w:rPr>
          <w:t>pärast</w:t>
        </w:r>
        <w:proofErr w:type="spellEnd"/>
        <w:r w:rsidR="00E61D3D" w:rsidRPr="00B63C0C">
          <w:rPr>
            <w:rFonts w:asciiTheme="minorHAnsi" w:hAnsiTheme="minorHAnsi" w:cstheme="minorHAnsi"/>
          </w:rPr>
          <w:t xml:space="preserve"> </w:t>
        </w:r>
        <w:proofErr w:type="spellStart"/>
        <w:r w:rsidR="00E61D3D" w:rsidRPr="00B63C0C">
          <w:rPr>
            <w:rFonts w:asciiTheme="minorHAnsi" w:hAnsiTheme="minorHAnsi" w:cstheme="minorHAnsi"/>
          </w:rPr>
          <w:t>viimase</w:t>
        </w:r>
        <w:proofErr w:type="spellEnd"/>
        <w:r w:rsidR="00E61D3D" w:rsidRPr="00B63C0C">
          <w:rPr>
            <w:rFonts w:asciiTheme="minorHAnsi" w:hAnsiTheme="minorHAnsi" w:cstheme="minorHAnsi"/>
          </w:rPr>
          <w:t xml:space="preserve"> </w:t>
        </w:r>
        <w:proofErr w:type="spellStart"/>
        <w:r w:rsidR="00E61D3D" w:rsidRPr="00B63C0C">
          <w:rPr>
            <w:rFonts w:asciiTheme="minorHAnsi" w:hAnsiTheme="minorHAnsi" w:cstheme="minorHAnsi"/>
          </w:rPr>
          <w:t>maksetaotluse</w:t>
        </w:r>
        <w:proofErr w:type="spellEnd"/>
        <w:r w:rsidR="00E61D3D" w:rsidRPr="00B63C0C">
          <w:rPr>
            <w:rFonts w:asciiTheme="minorHAnsi" w:hAnsiTheme="minorHAnsi" w:cstheme="minorHAnsi"/>
          </w:rPr>
          <w:t xml:space="preserve"> </w:t>
        </w:r>
        <w:proofErr w:type="spellStart"/>
        <w:r w:rsidR="00E61D3D" w:rsidRPr="00B63C0C">
          <w:rPr>
            <w:rFonts w:asciiTheme="minorHAnsi" w:hAnsiTheme="minorHAnsi" w:cstheme="minorHAnsi"/>
          </w:rPr>
          <w:t>tegemist</w:t>
        </w:r>
        <w:proofErr w:type="spellEnd"/>
        <w:r w:rsidR="00E61D3D" w:rsidRPr="00B63C0C">
          <w:rPr>
            <w:rFonts w:asciiTheme="minorHAnsi" w:hAnsiTheme="minorHAnsi" w:cstheme="minorHAnsi"/>
          </w:rPr>
          <w:t>.</w:t>
        </w:r>
      </w:ins>
      <w:ins w:id="613" w:author="Liis Moor" w:date="2023-10-03T12:37:00Z">
        <w:r w:rsidR="00E61D3D" w:rsidRPr="00B63C0C">
          <w:rPr>
            <w:rFonts w:asciiTheme="minorHAnsi" w:hAnsiTheme="minorHAnsi" w:cstheme="minorHAnsi"/>
          </w:rPr>
          <w:t xml:space="preserve"> </w:t>
        </w:r>
      </w:ins>
    </w:p>
    <w:p w14:paraId="38931F4C" w14:textId="6FD42192" w:rsidR="002A7A42" w:rsidRDefault="00D70001" w:rsidP="00D70001">
      <w:pPr>
        <w:pStyle w:val="ListParagraph"/>
        <w:jc w:val="both"/>
        <w:rPr>
          <w:ins w:id="614" w:author="Liis Moor" w:date="2023-10-03T12:48:00Z"/>
          <w:rFonts w:asciiTheme="minorHAnsi" w:hAnsiTheme="minorHAnsi" w:cstheme="minorHAnsi"/>
        </w:rPr>
      </w:pPr>
      <w:proofErr w:type="spellStart"/>
      <w:ins w:id="615" w:author="Liis Moor" w:date="2023-10-03T12:46:00Z">
        <w:r>
          <w:rPr>
            <w:rFonts w:asciiTheme="minorHAnsi" w:hAnsiTheme="minorHAnsi" w:cstheme="minorHAnsi"/>
          </w:rPr>
          <w:t>Vastavalt</w:t>
        </w:r>
        <w:proofErr w:type="spellEnd"/>
        <w:r>
          <w:rPr>
            <w:rFonts w:asciiTheme="minorHAnsi" w:hAnsiTheme="minorHAnsi" w:cstheme="minorHAnsi"/>
          </w:rPr>
          <w:t xml:space="preserve"> </w:t>
        </w:r>
        <w:proofErr w:type="spellStart"/>
        <w:r>
          <w:rPr>
            <w:rFonts w:asciiTheme="minorHAnsi" w:hAnsiTheme="minorHAnsi" w:cstheme="minorHAnsi"/>
          </w:rPr>
          <w:t>vajadusele</w:t>
        </w:r>
        <w:proofErr w:type="spellEnd"/>
        <w:r>
          <w:rPr>
            <w:rFonts w:asciiTheme="minorHAnsi" w:hAnsiTheme="minorHAnsi" w:cstheme="minorHAnsi"/>
          </w:rPr>
          <w:t xml:space="preserve"> </w:t>
        </w:r>
        <w:proofErr w:type="spellStart"/>
        <w:r>
          <w:rPr>
            <w:rFonts w:asciiTheme="minorHAnsi" w:hAnsiTheme="minorHAnsi" w:cstheme="minorHAnsi"/>
          </w:rPr>
          <w:t>võib</w:t>
        </w:r>
        <w:proofErr w:type="spellEnd"/>
        <w:r>
          <w:rPr>
            <w:rFonts w:asciiTheme="minorHAnsi" w:hAnsiTheme="minorHAnsi" w:cstheme="minorHAnsi"/>
          </w:rPr>
          <w:t xml:space="preserve"> </w:t>
        </w:r>
        <w:proofErr w:type="spellStart"/>
        <w:r>
          <w:rPr>
            <w:rFonts w:asciiTheme="minorHAnsi" w:hAnsiTheme="minorHAnsi" w:cstheme="minorHAnsi"/>
          </w:rPr>
          <w:t>strateegia</w:t>
        </w:r>
        <w:proofErr w:type="spellEnd"/>
        <w:r>
          <w:rPr>
            <w:rFonts w:asciiTheme="minorHAnsi" w:hAnsiTheme="minorHAnsi" w:cstheme="minorHAnsi"/>
          </w:rPr>
          <w:t xml:space="preserve"> </w:t>
        </w:r>
        <w:proofErr w:type="spellStart"/>
        <w:r>
          <w:rPr>
            <w:rFonts w:asciiTheme="minorHAnsi" w:hAnsiTheme="minorHAnsi" w:cstheme="minorHAnsi"/>
          </w:rPr>
          <w:t>lõpphindamise</w:t>
        </w:r>
        <w:proofErr w:type="spellEnd"/>
        <w:r>
          <w:rPr>
            <w:rFonts w:asciiTheme="minorHAnsi" w:hAnsiTheme="minorHAnsi" w:cstheme="minorHAnsi"/>
          </w:rPr>
          <w:t xml:space="preserve"> </w:t>
        </w:r>
        <w:proofErr w:type="spellStart"/>
        <w:r>
          <w:rPr>
            <w:rFonts w:asciiTheme="minorHAnsi" w:hAnsiTheme="minorHAnsi" w:cstheme="minorHAnsi"/>
          </w:rPr>
          <w:t>käigus</w:t>
        </w:r>
        <w:proofErr w:type="spellEnd"/>
        <w:r>
          <w:rPr>
            <w:rFonts w:asciiTheme="minorHAnsi" w:hAnsiTheme="minorHAnsi" w:cstheme="minorHAnsi"/>
          </w:rPr>
          <w:t xml:space="preserve"> </w:t>
        </w:r>
        <w:proofErr w:type="spellStart"/>
        <w:r>
          <w:rPr>
            <w:rFonts w:asciiTheme="minorHAnsi" w:hAnsiTheme="minorHAnsi" w:cstheme="minorHAnsi"/>
          </w:rPr>
          <w:t>v</w:t>
        </w:r>
      </w:ins>
      <w:ins w:id="616" w:author="Liis Moor" w:date="2023-10-03T12:48:00Z">
        <w:r>
          <w:rPr>
            <w:rFonts w:asciiTheme="minorHAnsi" w:hAnsiTheme="minorHAnsi" w:cstheme="minorHAnsi"/>
          </w:rPr>
          <w:t>i</w:t>
        </w:r>
      </w:ins>
      <w:ins w:id="617" w:author="Liis Moor" w:date="2023-10-03T12:46:00Z">
        <w:r>
          <w:rPr>
            <w:rFonts w:asciiTheme="minorHAnsi" w:hAnsiTheme="minorHAnsi" w:cstheme="minorHAnsi"/>
          </w:rPr>
          <w:t>ia</w:t>
        </w:r>
        <w:proofErr w:type="spellEnd"/>
        <w:r>
          <w:rPr>
            <w:rFonts w:asciiTheme="minorHAnsi" w:hAnsiTheme="minorHAnsi" w:cstheme="minorHAnsi"/>
          </w:rPr>
          <w:t xml:space="preserve"> </w:t>
        </w:r>
      </w:ins>
      <w:proofErr w:type="spellStart"/>
      <w:ins w:id="618" w:author="Liis Moor" w:date="2023-10-04T08:54:00Z">
        <w:r w:rsidR="007B712B">
          <w:rPr>
            <w:rFonts w:asciiTheme="minorHAnsi" w:hAnsiTheme="minorHAnsi" w:cstheme="minorHAnsi"/>
          </w:rPr>
          <w:t>läbi</w:t>
        </w:r>
        <w:proofErr w:type="spellEnd"/>
        <w:r w:rsidR="007B712B">
          <w:rPr>
            <w:rFonts w:asciiTheme="minorHAnsi" w:hAnsiTheme="minorHAnsi" w:cstheme="minorHAnsi"/>
          </w:rPr>
          <w:t xml:space="preserve"> </w:t>
        </w:r>
      </w:ins>
      <w:proofErr w:type="spellStart"/>
      <w:ins w:id="619" w:author="Liis Moor" w:date="2023-10-03T12:46:00Z">
        <w:r>
          <w:rPr>
            <w:rFonts w:asciiTheme="minorHAnsi" w:hAnsiTheme="minorHAnsi" w:cstheme="minorHAnsi"/>
          </w:rPr>
          <w:t>küsitlusi</w:t>
        </w:r>
      </w:ins>
      <w:proofErr w:type="spellEnd"/>
      <w:ins w:id="620" w:author="Liis Moor" w:date="2023-10-04T08:55:00Z">
        <w:r w:rsidR="007B712B">
          <w:rPr>
            <w:rFonts w:asciiTheme="minorHAnsi" w:hAnsiTheme="minorHAnsi" w:cstheme="minorHAnsi"/>
          </w:rPr>
          <w:t xml:space="preserve">, </w:t>
        </w:r>
      </w:ins>
      <w:proofErr w:type="spellStart"/>
      <w:ins w:id="621" w:author="Liis Moor" w:date="2023-10-03T12:47:00Z">
        <w:r>
          <w:rPr>
            <w:rFonts w:asciiTheme="minorHAnsi" w:hAnsiTheme="minorHAnsi" w:cstheme="minorHAnsi"/>
          </w:rPr>
          <w:t>intervjuusid</w:t>
        </w:r>
        <w:proofErr w:type="spellEnd"/>
        <w:r>
          <w:rPr>
            <w:rFonts w:asciiTheme="minorHAnsi" w:hAnsiTheme="minorHAnsi" w:cstheme="minorHAnsi"/>
          </w:rPr>
          <w:t xml:space="preserve"> </w:t>
        </w:r>
      </w:ins>
      <w:proofErr w:type="spellStart"/>
      <w:ins w:id="622" w:author="Liis Moor" w:date="2023-10-04T08:55:00Z">
        <w:r w:rsidR="007B712B">
          <w:rPr>
            <w:rFonts w:asciiTheme="minorHAnsi" w:hAnsiTheme="minorHAnsi" w:cstheme="minorHAnsi"/>
          </w:rPr>
          <w:t>jm</w:t>
        </w:r>
        <w:proofErr w:type="spellEnd"/>
        <w:r w:rsidR="007B712B">
          <w:rPr>
            <w:rFonts w:asciiTheme="minorHAnsi" w:hAnsiTheme="minorHAnsi" w:cstheme="minorHAnsi"/>
          </w:rPr>
          <w:t xml:space="preserve"> </w:t>
        </w:r>
        <w:proofErr w:type="spellStart"/>
        <w:r w:rsidR="007B712B">
          <w:rPr>
            <w:rFonts w:asciiTheme="minorHAnsi" w:hAnsiTheme="minorHAnsi" w:cstheme="minorHAnsi"/>
          </w:rPr>
          <w:t>uuringuid</w:t>
        </w:r>
      </w:ins>
      <w:proofErr w:type="spellEnd"/>
      <w:ins w:id="623" w:author="Liis Moor" w:date="2023-10-04T08:58:00Z">
        <w:r w:rsidR="007B712B">
          <w:rPr>
            <w:rFonts w:asciiTheme="minorHAnsi" w:hAnsiTheme="minorHAnsi" w:cstheme="minorHAnsi"/>
          </w:rPr>
          <w:t xml:space="preserve">. </w:t>
        </w:r>
        <w:proofErr w:type="spellStart"/>
        <w:r w:rsidR="007B712B">
          <w:rPr>
            <w:rFonts w:asciiTheme="minorHAnsi" w:hAnsiTheme="minorHAnsi" w:cstheme="minorHAnsi"/>
          </w:rPr>
          <w:t>Aruandes</w:t>
        </w:r>
        <w:proofErr w:type="spellEnd"/>
        <w:r w:rsidR="007B712B">
          <w:rPr>
            <w:rFonts w:asciiTheme="minorHAnsi" w:hAnsiTheme="minorHAnsi" w:cstheme="minorHAnsi"/>
          </w:rPr>
          <w:t xml:space="preserve"> </w:t>
        </w:r>
      </w:ins>
      <w:proofErr w:type="spellStart"/>
      <w:ins w:id="624" w:author="Liis Moor" w:date="2023-10-03T13:02:00Z">
        <w:r w:rsidR="00EC0774">
          <w:rPr>
            <w:rFonts w:asciiTheme="minorHAnsi" w:hAnsiTheme="minorHAnsi" w:cstheme="minorHAnsi"/>
          </w:rPr>
          <w:t>kirjeld</w:t>
        </w:r>
      </w:ins>
      <w:ins w:id="625" w:author="Liis Moor" w:date="2023-10-04T08:58:00Z">
        <w:r w:rsidR="007B712B">
          <w:rPr>
            <w:rFonts w:asciiTheme="minorHAnsi" w:hAnsiTheme="minorHAnsi" w:cstheme="minorHAnsi"/>
          </w:rPr>
          <w:t>atakse</w:t>
        </w:r>
      </w:ins>
      <w:proofErr w:type="spellEnd"/>
      <w:ins w:id="626" w:author="Liis Moor" w:date="2023-10-03T12:47:00Z">
        <w:r>
          <w:rPr>
            <w:rFonts w:asciiTheme="minorHAnsi" w:hAnsiTheme="minorHAnsi" w:cstheme="minorHAnsi"/>
          </w:rPr>
          <w:t xml:space="preserve"> </w:t>
        </w:r>
        <w:proofErr w:type="spellStart"/>
        <w:r>
          <w:rPr>
            <w:rFonts w:asciiTheme="minorHAnsi" w:hAnsiTheme="minorHAnsi" w:cstheme="minorHAnsi"/>
          </w:rPr>
          <w:t>s</w:t>
        </w:r>
      </w:ins>
      <w:ins w:id="627" w:author="Liis Moor" w:date="2023-10-03T12:41:00Z">
        <w:r w:rsidR="00E61D3D" w:rsidRPr="00B63C0C">
          <w:rPr>
            <w:rFonts w:asciiTheme="minorHAnsi" w:hAnsiTheme="minorHAnsi" w:cstheme="minorHAnsi"/>
          </w:rPr>
          <w:t>trateegia</w:t>
        </w:r>
        <w:proofErr w:type="spellEnd"/>
        <w:r w:rsidR="00E61D3D" w:rsidRPr="00B63C0C">
          <w:rPr>
            <w:rFonts w:asciiTheme="minorHAnsi" w:hAnsiTheme="minorHAnsi" w:cstheme="minorHAnsi"/>
          </w:rPr>
          <w:t xml:space="preserve"> </w:t>
        </w:r>
        <w:proofErr w:type="spellStart"/>
        <w:r w:rsidR="00E61D3D" w:rsidRPr="00B63C0C">
          <w:rPr>
            <w:rFonts w:asciiTheme="minorHAnsi" w:hAnsiTheme="minorHAnsi" w:cstheme="minorHAnsi"/>
          </w:rPr>
          <w:t>elluviimisel</w:t>
        </w:r>
        <w:proofErr w:type="spellEnd"/>
        <w:r w:rsidR="00E61D3D" w:rsidRPr="00B63C0C">
          <w:rPr>
            <w:rFonts w:asciiTheme="minorHAnsi" w:hAnsiTheme="minorHAnsi" w:cstheme="minorHAnsi"/>
          </w:rPr>
          <w:t xml:space="preserve"> </w:t>
        </w:r>
        <w:proofErr w:type="spellStart"/>
        <w:r w:rsidR="00E61D3D" w:rsidRPr="00B63C0C">
          <w:rPr>
            <w:rFonts w:asciiTheme="minorHAnsi" w:hAnsiTheme="minorHAnsi" w:cstheme="minorHAnsi"/>
          </w:rPr>
          <w:t>tekkinud</w:t>
        </w:r>
        <w:proofErr w:type="spellEnd"/>
        <w:r w:rsidR="00E61D3D" w:rsidRPr="00B63C0C">
          <w:rPr>
            <w:rFonts w:asciiTheme="minorHAnsi" w:hAnsiTheme="minorHAnsi" w:cstheme="minorHAnsi"/>
          </w:rPr>
          <w:t xml:space="preserve"> </w:t>
        </w:r>
      </w:ins>
      <w:proofErr w:type="spellStart"/>
      <w:ins w:id="628" w:author="Liis Moor" w:date="2023-10-04T09:09:00Z">
        <w:r w:rsidR="0099300E">
          <w:rPr>
            <w:rFonts w:asciiTheme="minorHAnsi" w:hAnsiTheme="minorHAnsi" w:cstheme="minorHAnsi"/>
          </w:rPr>
          <w:t>takistusi</w:t>
        </w:r>
      </w:ins>
      <w:proofErr w:type="spellEnd"/>
      <w:ins w:id="629" w:author="Liis Moor" w:date="2023-10-03T12:41:00Z">
        <w:r w:rsidR="00E61D3D" w:rsidRPr="00B63C0C">
          <w:rPr>
            <w:rFonts w:asciiTheme="minorHAnsi" w:hAnsiTheme="minorHAnsi" w:cstheme="minorHAnsi"/>
          </w:rPr>
          <w:t xml:space="preserve"> ja </w:t>
        </w:r>
        <w:proofErr w:type="spellStart"/>
        <w:r w:rsidR="00E61D3D" w:rsidRPr="00B63C0C">
          <w:rPr>
            <w:rFonts w:asciiTheme="minorHAnsi" w:hAnsiTheme="minorHAnsi" w:cstheme="minorHAnsi"/>
          </w:rPr>
          <w:t>nende</w:t>
        </w:r>
        <w:proofErr w:type="spellEnd"/>
        <w:r w:rsidR="00E61D3D" w:rsidRPr="00B63C0C">
          <w:rPr>
            <w:rFonts w:asciiTheme="minorHAnsi" w:hAnsiTheme="minorHAnsi" w:cstheme="minorHAnsi"/>
          </w:rPr>
          <w:t xml:space="preserve"> </w:t>
        </w:r>
      </w:ins>
      <w:proofErr w:type="spellStart"/>
      <w:ins w:id="630" w:author="Liis Moor" w:date="2023-10-04T09:09:00Z">
        <w:r w:rsidR="0099300E">
          <w:rPr>
            <w:rFonts w:asciiTheme="minorHAnsi" w:hAnsiTheme="minorHAnsi" w:cstheme="minorHAnsi"/>
          </w:rPr>
          <w:t>võimalikke</w:t>
        </w:r>
        <w:proofErr w:type="spellEnd"/>
        <w:r w:rsidR="0099300E">
          <w:rPr>
            <w:rFonts w:asciiTheme="minorHAnsi" w:hAnsiTheme="minorHAnsi" w:cstheme="minorHAnsi"/>
          </w:rPr>
          <w:t xml:space="preserve"> </w:t>
        </w:r>
      </w:ins>
      <w:proofErr w:type="spellStart"/>
      <w:ins w:id="631" w:author="Liis Moor" w:date="2023-10-03T12:41:00Z">
        <w:r w:rsidR="00E61D3D" w:rsidRPr="00B63C0C">
          <w:rPr>
            <w:rFonts w:asciiTheme="minorHAnsi" w:hAnsiTheme="minorHAnsi" w:cstheme="minorHAnsi"/>
          </w:rPr>
          <w:t>lahendus</w:t>
        </w:r>
      </w:ins>
      <w:ins w:id="632" w:author="Liis Moor" w:date="2023-10-03T12:47:00Z">
        <w:r>
          <w:rPr>
            <w:rFonts w:asciiTheme="minorHAnsi" w:hAnsiTheme="minorHAnsi" w:cstheme="minorHAnsi"/>
          </w:rPr>
          <w:t>i</w:t>
        </w:r>
      </w:ins>
      <w:proofErr w:type="spellEnd"/>
      <w:ins w:id="633" w:author="Liis Moor" w:date="2023-10-04T09:09:00Z">
        <w:r w:rsidR="0099300E">
          <w:rPr>
            <w:rFonts w:asciiTheme="minorHAnsi" w:hAnsiTheme="minorHAnsi" w:cstheme="minorHAnsi"/>
          </w:rPr>
          <w:t xml:space="preserve"> </w:t>
        </w:r>
        <w:proofErr w:type="spellStart"/>
        <w:r w:rsidR="0099300E">
          <w:rPr>
            <w:rFonts w:asciiTheme="minorHAnsi" w:hAnsiTheme="minorHAnsi" w:cstheme="minorHAnsi"/>
          </w:rPr>
          <w:t>ning</w:t>
        </w:r>
        <w:proofErr w:type="spellEnd"/>
        <w:r w:rsidR="0099300E">
          <w:rPr>
            <w:rFonts w:asciiTheme="minorHAnsi" w:hAnsiTheme="minorHAnsi" w:cstheme="minorHAnsi"/>
          </w:rPr>
          <w:t xml:space="preserve"> </w:t>
        </w:r>
        <w:proofErr w:type="spellStart"/>
        <w:r w:rsidR="0099300E">
          <w:rPr>
            <w:rFonts w:asciiTheme="minorHAnsi" w:hAnsiTheme="minorHAnsi" w:cstheme="minorHAnsi"/>
          </w:rPr>
          <w:t>tulevikuvajadusi</w:t>
        </w:r>
      </w:ins>
      <w:proofErr w:type="spellEnd"/>
      <w:ins w:id="634" w:author="Liis Moor" w:date="2023-10-03T12:41:00Z">
        <w:r w:rsidR="00E61D3D" w:rsidRPr="00B63C0C">
          <w:rPr>
            <w:rFonts w:asciiTheme="minorHAnsi" w:hAnsiTheme="minorHAnsi" w:cstheme="minorHAnsi"/>
          </w:rPr>
          <w:t>.</w:t>
        </w:r>
      </w:ins>
      <w:del w:id="635" w:author="Liis Moor" w:date="2023-10-03T12:48:00Z">
        <w:r w:rsidR="00A865A9" w:rsidRPr="00773EF3" w:rsidDel="00D70001">
          <w:rPr>
            <w:rFonts w:asciiTheme="minorHAnsi" w:hAnsiTheme="minorHAnsi" w:cstheme="minorHAnsi"/>
            <w:color w:val="000000"/>
          </w:rPr>
          <w:delText>Vastavalt taotlustest saadavale infole seiratakse jooksvalt väljundnäitajate numbrilisi väärtusi, et strateegiaperioodi lõpus oleks võimalik hinnata, millist tüüpi tegevused on olnud kõige sagedasemad, milliseid teemasid oluliselt adresseeritud ei ole jne. See annab sisendi järgmise strateegiaperioodi meetmete kujundamiseks.</w:delText>
        </w:r>
      </w:del>
    </w:p>
    <w:p w14:paraId="1FF57282" w14:textId="77777777" w:rsidR="00D70001" w:rsidRDefault="00D70001" w:rsidP="00D70001">
      <w:pPr>
        <w:pStyle w:val="ListParagraph"/>
        <w:jc w:val="both"/>
        <w:rPr>
          <w:ins w:id="636" w:author="Liis Moor" w:date="2023-10-03T12:48:00Z"/>
          <w:rFonts w:asciiTheme="minorHAnsi" w:hAnsiTheme="minorHAnsi" w:cstheme="minorHAnsi"/>
        </w:rPr>
      </w:pPr>
    </w:p>
    <w:p w14:paraId="5706149B" w14:textId="04504206" w:rsidR="00D70001" w:rsidRDefault="007B712B" w:rsidP="00D70001">
      <w:pPr>
        <w:pStyle w:val="ListParagraph"/>
        <w:jc w:val="both"/>
        <w:rPr>
          <w:ins w:id="637" w:author="Liis Moor" w:date="2023-10-03T12:55:00Z"/>
          <w:rFonts w:asciiTheme="minorHAnsi" w:hAnsiTheme="minorHAnsi" w:cstheme="minorHAnsi"/>
        </w:rPr>
      </w:pPr>
      <w:proofErr w:type="spellStart"/>
      <w:ins w:id="638" w:author="Liis Moor" w:date="2023-10-04T08:54:00Z">
        <w:r>
          <w:rPr>
            <w:rFonts w:asciiTheme="minorHAnsi" w:hAnsiTheme="minorHAnsi" w:cstheme="minorHAnsi"/>
          </w:rPr>
          <w:t>Lõpp</w:t>
        </w:r>
      </w:ins>
      <w:ins w:id="639" w:author="Liis Moor" w:date="2023-10-03T12:48:00Z">
        <w:r w:rsidR="00D70001">
          <w:rPr>
            <w:rFonts w:asciiTheme="minorHAnsi" w:hAnsiTheme="minorHAnsi" w:cstheme="minorHAnsi"/>
          </w:rPr>
          <w:t>hindamine</w:t>
        </w:r>
        <w:proofErr w:type="spellEnd"/>
        <w:r w:rsidR="00D70001">
          <w:rPr>
            <w:rFonts w:asciiTheme="minorHAnsi" w:hAnsiTheme="minorHAnsi" w:cstheme="minorHAnsi"/>
          </w:rPr>
          <w:t xml:space="preserve"> on </w:t>
        </w:r>
        <w:proofErr w:type="spellStart"/>
        <w:r w:rsidR="00D70001">
          <w:rPr>
            <w:rFonts w:asciiTheme="minorHAnsi" w:hAnsiTheme="minorHAnsi" w:cstheme="minorHAnsi"/>
          </w:rPr>
          <w:t>aluseks</w:t>
        </w:r>
      </w:ins>
      <w:proofErr w:type="spellEnd"/>
      <w:ins w:id="640" w:author="Liis Moor" w:date="2023-10-03T12:52:00Z">
        <w:r w:rsidR="00D70001">
          <w:rPr>
            <w:rFonts w:asciiTheme="minorHAnsi" w:hAnsiTheme="minorHAnsi" w:cstheme="minorHAnsi"/>
          </w:rPr>
          <w:t xml:space="preserve"> </w:t>
        </w:r>
        <w:proofErr w:type="spellStart"/>
        <w:r w:rsidR="00D70001">
          <w:rPr>
            <w:rFonts w:asciiTheme="minorHAnsi" w:hAnsiTheme="minorHAnsi" w:cstheme="minorHAnsi"/>
          </w:rPr>
          <w:t>järgmise</w:t>
        </w:r>
      </w:ins>
      <w:proofErr w:type="spellEnd"/>
      <w:ins w:id="641" w:author="Liis Moor" w:date="2023-10-03T12:49:00Z">
        <w:r w:rsidR="00D70001">
          <w:rPr>
            <w:rFonts w:asciiTheme="minorHAnsi" w:hAnsiTheme="minorHAnsi" w:cstheme="minorHAnsi"/>
          </w:rPr>
          <w:t xml:space="preserve"> </w:t>
        </w:r>
      </w:ins>
      <w:proofErr w:type="spellStart"/>
      <w:ins w:id="642" w:author="Liis Moor" w:date="2023-10-03T12:52:00Z">
        <w:r w:rsidR="00D70001">
          <w:rPr>
            <w:rFonts w:asciiTheme="minorHAnsi" w:hAnsiTheme="minorHAnsi" w:cstheme="minorHAnsi"/>
          </w:rPr>
          <w:t>strateegia</w:t>
        </w:r>
      </w:ins>
      <w:ins w:id="643" w:author="Liis Moor" w:date="2023-10-03T12:49:00Z">
        <w:r w:rsidR="00D70001">
          <w:rPr>
            <w:rFonts w:asciiTheme="minorHAnsi" w:hAnsiTheme="minorHAnsi" w:cstheme="minorHAnsi"/>
          </w:rPr>
          <w:t>perioodi</w:t>
        </w:r>
        <w:proofErr w:type="spellEnd"/>
        <w:r w:rsidR="00D70001">
          <w:rPr>
            <w:rFonts w:asciiTheme="minorHAnsi" w:hAnsiTheme="minorHAnsi" w:cstheme="minorHAnsi"/>
          </w:rPr>
          <w:t xml:space="preserve"> </w:t>
        </w:r>
      </w:ins>
      <w:proofErr w:type="spellStart"/>
      <w:ins w:id="644" w:author="Liis Moor" w:date="2023-10-03T12:52:00Z">
        <w:r w:rsidR="00D70001">
          <w:rPr>
            <w:rFonts w:asciiTheme="minorHAnsi" w:hAnsiTheme="minorHAnsi" w:cstheme="minorHAnsi"/>
          </w:rPr>
          <w:t>kujundamisele</w:t>
        </w:r>
      </w:ins>
      <w:proofErr w:type="spellEnd"/>
      <w:ins w:id="645" w:author="Liis Moor" w:date="2023-10-04T09:11:00Z">
        <w:r w:rsidR="0099300E">
          <w:rPr>
            <w:rFonts w:asciiTheme="minorHAnsi" w:hAnsiTheme="minorHAnsi" w:cstheme="minorHAnsi"/>
          </w:rPr>
          <w:t>.</w:t>
        </w:r>
      </w:ins>
      <w:ins w:id="646" w:author="Liis Moor" w:date="2023-10-03T12:50:00Z">
        <w:r w:rsidR="00D70001">
          <w:rPr>
            <w:rFonts w:asciiTheme="minorHAnsi" w:hAnsiTheme="minorHAnsi" w:cstheme="minorHAnsi"/>
          </w:rPr>
          <w:t xml:space="preserve"> </w:t>
        </w:r>
      </w:ins>
    </w:p>
    <w:p w14:paraId="3B8F8FE6" w14:textId="77777777" w:rsidR="00EC0774" w:rsidRDefault="00EC0774" w:rsidP="00D70001">
      <w:pPr>
        <w:pStyle w:val="ListParagraph"/>
        <w:jc w:val="both"/>
        <w:rPr>
          <w:ins w:id="647" w:author="Liis Moor" w:date="2023-10-03T12:55:00Z"/>
          <w:rFonts w:asciiTheme="minorHAnsi" w:hAnsiTheme="minorHAnsi" w:cstheme="minorHAnsi"/>
        </w:rPr>
      </w:pPr>
    </w:p>
    <w:tbl>
      <w:tblPr>
        <w:tblStyle w:val="TableGrid"/>
        <w:tblpPr w:leftFromText="180" w:rightFromText="180" w:vertAnchor="text" w:horzAnchor="margin" w:tblpY="387"/>
        <w:tblW w:w="0" w:type="auto"/>
        <w:tblLook w:val="04A0" w:firstRow="1" w:lastRow="0" w:firstColumn="1" w:lastColumn="0" w:noHBand="0" w:noVBand="1"/>
      </w:tblPr>
      <w:tblGrid>
        <w:gridCol w:w="1982"/>
        <w:gridCol w:w="3207"/>
        <w:gridCol w:w="3339"/>
      </w:tblGrid>
      <w:tr w:rsidR="007B712B" w14:paraId="2EE4032C" w14:textId="77777777" w:rsidTr="0099300E">
        <w:trPr>
          <w:trHeight w:val="281"/>
          <w:ins w:id="648" w:author="Liis Moor" w:date="2023-10-04T09:00:00Z"/>
        </w:trPr>
        <w:tc>
          <w:tcPr>
            <w:tcW w:w="1982" w:type="dxa"/>
          </w:tcPr>
          <w:p w14:paraId="5A2C1AA8" w14:textId="77777777" w:rsidR="007B712B" w:rsidRPr="007B712B" w:rsidRDefault="007B712B" w:rsidP="007B712B">
            <w:pPr>
              <w:pStyle w:val="ListParagraph"/>
              <w:ind w:left="0"/>
              <w:jc w:val="both"/>
              <w:rPr>
                <w:ins w:id="649" w:author="Liis Moor" w:date="2023-10-04T09:00:00Z"/>
                <w:rFonts w:asciiTheme="minorHAnsi" w:hAnsiTheme="minorHAnsi" w:cstheme="minorHAnsi"/>
              </w:rPr>
            </w:pPr>
          </w:p>
        </w:tc>
        <w:tc>
          <w:tcPr>
            <w:tcW w:w="3207" w:type="dxa"/>
          </w:tcPr>
          <w:p w14:paraId="69077CD7" w14:textId="77777777" w:rsidR="007B712B" w:rsidRPr="007B712B" w:rsidRDefault="007B712B" w:rsidP="007B712B">
            <w:pPr>
              <w:pStyle w:val="ListParagraph"/>
              <w:ind w:left="0"/>
              <w:jc w:val="both"/>
              <w:rPr>
                <w:ins w:id="650" w:author="Liis Moor" w:date="2023-10-04T09:00:00Z"/>
                <w:rFonts w:asciiTheme="minorHAnsi" w:hAnsiTheme="minorHAnsi" w:cstheme="minorHAnsi"/>
                <w:b/>
                <w:bCs/>
              </w:rPr>
            </w:pPr>
            <w:proofErr w:type="spellStart"/>
            <w:ins w:id="651" w:author="Liis Moor" w:date="2023-10-04T09:00:00Z">
              <w:r w:rsidRPr="007B712B">
                <w:rPr>
                  <w:rFonts w:asciiTheme="minorHAnsi" w:hAnsiTheme="minorHAnsi" w:cstheme="minorHAnsi"/>
                  <w:b/>
                  <w:bCs/>
                </w:rPr>
                <w:t>Strateegia</w:t>
              </w:r>
              <w:proofErr w:type="spellEnd"/>
              <w:r w:rsidRPr="007B712B">
                <w:rPr>
                  <w:rFonts w:asciiTheme="minorHAnsi" w:hAnsiTheme="minorHAnsi" w:cstheme="minorHAnsi"/>
                  <w:b/>
                  <w:bCs/>
                </w:rPr>
                <w:t xml:space="preserve"> </w:t>
              </w:r>
              <w:proofErr w:type="spellStart"/>
              <w:r w:rsidRPr="007B712B">
                <w:rPr>
                  <w:rFonts w:asciiTheme="minorHAnsi" w:hAnsiTheme="minorHAnsi" w:cstheme="minorHAnsi"/>
                  <w:b/>
                  <w:bCs/>
                </w:rPr>
                <w:t>jooksev</w:t>
              </w:r>
              <w:proofErr w:type="spellEnd"/>
              <w:r w:rsidRPr="007B712B">
                <w:rPr>
                  <w:rFonts w:asciiTheme="minorHAnsi" w:hAnsiTheme="minorHAnsi" w:cstheme="minorHAnsi"/>
                  <w:b/>
                  <w:bCs/>
                </w:rPr>
                <w:t xml:space="preserve"> </w:t>
              </w:r>
              <w:proofErr w:type="spellStart"/>
              <w:r w:rsidRPr="007B712B">
                <w:rPr>
                  <w:rFonts w:asciiTheme="minorHAnsi" w:hAnsiTheme="minorHAnsi" w:cstheme="minorHAnsi"/>
                  <w:b/>
                  <w:bCs/>
                </w:rPr>
                <w:t>seire</w:t>
              </w:r>
              <w:proofErr w:type="spellEnd"/>
            </w:ins>
          </w:p>
        </w:tc>
        <w:tc>
          <w:tcPr>
            <w:tcW w:w="3339" w:type="dxa"/>
          </w:tcPr>
          <w:p w14:paraId="5F4D2DD4" w14:textId="77777777" w:rsidR="007B712B" w:rsidRPr="007B712B" w:rsidRDefault="007B712B" w:rsidP="007B712B">
            <w:pPr>
              <w:pStyle w:val="ListParagraph"/>
              <w:ind w:left="0"/>
              <w:jc w:val="both"/>
              <w:rPr>
                <w:ins w:id="652" w:author="Liis Moor" w:date="2023-10-04T09:00:00Z"/>
                <w:rFonts w:asciiTheme="minorHAnsi" w:hAnsiTheme="minorHAnsi" w:cstheme="minorHAnsi"/>
                <w:b/>
                <w:bCs/>
              </w:rPr>
            </w:pPr>
            <w:proofErr w:type="spellStart"/>
            <w:ins w:id="653" w:author="Liis Moor" w:date="2023-10-04T09:00:00Z">
              <w:r w:rsidRPr="007B712B">
                <w:rPr>
                  <w:rFonts w:asciiTheme="minorHAnsi" w:hAnsiTheme="minorHAnsi" w:cstheme="minorHAnsi"/>
                  <w:b/>
                  <w:bCs/>
                </w:rPr>
                <w:t>Strateegia</w:t>
              </w:r>
              <w:proofErr w:type="spellEnd"/>
              <w:r w:rsidRPr="007B712B">
                <w:rPr>
                  <w:rFonts w:asciiTheme="minorHAnsi" w:hAnsiTheme="minorHAnsi" w:cstheme="minorHAnsi"/>
                  <w:b/>
                  <w:bCs/>
                </w:rPr>
                <w:t xml:space="preserve"> </w:t>
              </w:r>
              <w:proofErr w:type="spellStart"/>
              <w:r w:rsidRPr="007B712B">
                <w:rPr>
                  <w:rFonts w:asciiTheme="minorHAnsi" w:hAnsiTheme="minorHAnsi" w:cstheme="minorHAnsi"/>
                  <w:b/>
                  <w:bCs/>
                </w:rPr>
                <w:t>hindamine</w:t>
              </w:r>
              <w:proofErr w:type="spellEnd"/>
            </w:ins>
          </w:p>
        </w:tc>
      </w:tr>
      <w:tr w:rsidR="007B712B" w14:paraId="7AE9CE35" w14:textId="77777777" w:rsidTr="0099300E">
        <w:trPr>
          <w:trHeight w:val="281"/>
          <w:ins w:id="654" w:author="Liis Moor" w:date="2023-10-04T09:00:00Z"/>
        </w:trPr>
        <w:tc>
          <w:tcPr>
            <w:tcW w:w="1982" w:type="dxa"/>
          </w:tcPr>
          <w:p w14:paraId="7C5A6AB3" w14:textId="77777777" w:rsidR="007B712B" w:rsidRPr="007B712B" w:rsidRDefault="007B712B" w:rsidP="007B712B">
            <w:pPr>
              <w:pStyle w:val="ListParagraph"/>
              <w:ind w:left="0"/>
              <w:jc w:val="both"/>
              <w:rPr>
                <w:ins w:id="655" w:author="Liis Moor" w:date="2023-10-04T09:00:00Z"/>
                <w:rFonts w:asciiTheme="minorHAnsi" w:hAnsiTheme="minorHAnsi" w:cstheme="minorHAnsi"/>
              </w:rPr>
            </w:pPr>
            <w:proofErr w:type="spellStart"/>
            <w:ins w:id="656" w:author="Liis Moor" w:date="2023-10-04T09:00:00Z">
              <w:r w:rsidRPr="007B712B">
                <w:rPr>
                  <w:rFonts w:asciiTheme="minorHAnsi" w:hAnsiTheme="minorHAnsi" w:cstheme="minorHAnsi"/>
                </w:rPr>
                <w:t>Korraldaja</w:t>
              </w:r>
              <w:proofErr w:type="spellEnd"/>
            </w:ins>
          </w:p>
        </w:tc>
        <w:tc>
          <w:tcPr>
            <w:tcW w:w="3207" w:type="dxa"/>
          </w:tcPr>
          <w:p w14:paraId="33BC4C50" w14:textId="77777777" w:rsidR="007B712B" w:rsidRPr="007B712B" w:rsidRDefault="007B712B" w:rsidP="0099300E">
            <w:pPr>
              <w:pStyle w:val="ListParagraph"/>
              <w:ind w:left="0"/>
              <w:rPr>
                <w:ins w:id="657" w:author="Liis Moor" w:date="2023-10-04T09:00:00Z"/>
                <w:rFonts w:asciiTheme="minorHAnsi" w:hAnsiTheme="minorHAnsi" w:cstheme="minorHAnsi"/>
              </w:rPr>
            </w:pPr>
            <w:proofErr w:type="spellStart"/>
            <w:ins w:id="658" w:author="Liis Moor" w:date="2023-10-04T09:00:00Z">
              <w:r w:rsidRPr="007B712B">
                <w:rPr>
                  <w:rFonts w:asciiTheme="minorHAnsi" w:hAnsiTheme="minorHAnsi" w:cstheme="minorHAnsi"/>
                </w:rPr>
                <w:t>KKLMi</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juhatus</w:t>
              </w:r>
              <w:proofErr w:type="spellEnd"/>
            </w:ins>
          </w:p>
        </w:tc>
        <w:tc>
          <w:tcPr>
            <w:tcW w:w="3339" w:type="dxa"/>
          </w:tcPr>
          <w:p w14:paraId="59C8797E" w14:textId="77777777" w:rsidR="007B712B" w:rsidRPr="007B712B" w:rsidRDefault="007B712B" w:rsidP="0099300E">
            <w:pPr>
              <w:pStyle w:val="ListParagraph"/>
              <w:ind w:left="0"/>
              <w:rPr>
                <w:ins w:id="659" w:author="Liis Moor" w:date="2023-10-04T09:00:00Z"/>
                <w:rFonts w:asciiTheme="minorHAnsi" w:hAnsiTheme="minorHAnsi" w:cstheme="minorHAnsi"/>
              </w:rPr>
            </w:pPr>
            <w:proofErr w:type="spellStart"/>
            <w:ins w:id="660" w:author="Liis Moor" w:date="2023-10-04T09:00:00Z">
              <w:r w:rsidRPr="007B712B">
                <w:rPr>
                  <w:rFonts w:asciiTheme="minorHAnsi" w:hAnsiTheme="minorHAnsi" w:cstheme="minorHAnsi"/>
                </w:rPr>
                <w:t>KKLMi</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juhatus</w:t>
              </w:r>
              <w:proofErr w:type="spellEnd"/>
            </w:ins>
          </w:p>
        </w:tc>
      </w:tr>
      <w:tr w:rsidR="007B712B" w14:paraId="41C24263" w14:textId="77777777" w:rsidTr="0099300E">
        <w:trPr>
          <w:trHeight w:val="281"/>
          <w:ins w:id="661" w:author="Liis Moor" w:date="2023-10-04T09:00:00Z"/>
        </w:trPr>
        <w:tc>
          <w:tcPr>
            <w:tcW w:w="1982" w:type="dxa"/>
          </w:tcPr>
          <w:p w14:paraId="7698B59F" w14:textId="77777777" w:rsidR="007B712B" w:rsidRPr="007B712B" w:rsidRDefault="007B712B" w:rsidP="007B712B">
            <w:pPr>
              <w:pStyle w:val="ListParagraph"/>
              <w:ind w:left="0"/>
              <w:jc w:val="both"/>
              <w:rPr>
                <w:ins w:id="662" w:author="Liis Moor" w:date="2023-10-04T09:00:00Z"/>
                <w:rFonts w:asciiTheme="minorHAnsi" w:hAnsiTheme="minorHAnsi" w:cstheme="minorHAnsi"/>
              </w:rPr>
            </w:pPr>
            <w:proofErr w:type="spellStart"/>
            <w:ins w:id="663" w:author="Liis Moor" w:date="2023-10-04T09:00:00Z">
              <w:r w:rsidRPr="007B712B">
                <w:rPr>
                  <w:rFonts w:asciiTheme="minorHAnsi" w:hAnsiTheme="minorHAnsi" w:cstheme="minorHAnsi"/>
                </w:rPr>
                <w:t>Tegija</w:t>
              </w:r>
              <w:proofErr w:type="spellEnd"/>
            </w:ins>
          </w:p>
        </w:tc>
        <w:tc>
          <w:tcPr>
            <w:tcW w:w="3207" w:type="dxa"/>
          </w:tcPr>
          <w:p w14:paraId="5B7C8407" w14:textId="77777777" w:rsidR="007B712B" w:rsidRPr="007B712B" w:rsidRDefault="007B712B" w:rsidP="0099300E">
            <w:pPr>
              <w:pStyle w:val="ListParagraph"/>
              <w:ind w:left="0"/>
              <w:rPr>
                <w:ins w:id="664" w:author="Liis Moor" w:date="2023-10-04T09:00:00Z"/>
                <w:rFonts w:asciiTheme="minorHAnsi" w:hAnsiTheme="minorHAnsi" w:cstheme="minorHAnsi"/>
              </w:rPr>
            </w:pPr>
            <w:proofErr w:type="spellStart"/>
            <w:ins w:id="665" w:author="Liis Moor" w:date="2023-10-04T09:00:00Z">
              <w:r w:rsidRPr="007B712B">
                <w:rPr>
                  <w:rFonts w:asciiTheme="minorHAnsi" w:hAnsiTheme="minorHAnsi" w:cstheme="minorHAnsi"/>
                </w:rPr>
                <w:t>Tegevmeeskond</w:t>
              </w:r>
              <w:proofErr w:type="spellEnd"/>
            </w:ins>
          </w:p>
        </w:tc>
        <w:tc>
          <w:tcPr>
            <w:tcW w:w="3339" w:type="dxa"/>
          </w:tcPr>
          <w:p w14:paraId="52E1F6B4" w14:textId="77777777" w:rsidR="007B712B" w:rsidRPr="007B712B" w:rsidRDefault="007B712B" w:rsidP="0099300E">
            <w:pPr>
              <w:pStyle w:val="ListParagraph"/>
              <w:ind w:left="0"/>
              <w:rPr>
                <w:ins w:id="666" w:author="Liis Moor" w:date="2023-10-04T09:00:00Z"/>
                <w:rFonts w:asciiTheme="minorHAnsi" w:hAnsiTheme="minorHAnsi" w:cstheme="minorHAnsi"/>
              </w:rPr>
            </w:pPr>
            <w:proofErr w:type="spellStart"/>
            <w:ins w:id="667" w:author="Liis Moor" w:date="2023-10-04T09:00:00Z">
              <w:r w:rsidRPr="007B712B">
                <w:rPr>
                  <w:rFonts w:asciiTheme="minorHAnsi" w:hAnsiTheme="minorHAnsi" w:cstheme="minorHAnsi"/>
                </w:rPr>
                <w:t>Tegevmeeskond</w:t>
              </w:r>
              <w:proofErr w:type="spellEnd"/>
              <w:r w:rsidRPr="007B712B">
                <w:rPr>
                  <w:rFonts w:asciiTheme="minorHAnsi" w:hAnsiTheme="minorHAnsi" w:cstheme="minorHAnsi"/>
                </w:rPr>
                <w:t>/</w:t>
              </w:r>
              <w:proofErr w:type="spellStart"/>
              <w:r w:rsidRPr="007B712B">
                <w:rPr>
                  <w:rFonts w:asciiTheme="minorHAnsi" w:hAnsiTheme="minorHAnsi" w:cstheme="minorHAnsi"/>
                </w:rPr>
                <w:t>välisekspert</w:t>
              </w:r>
              <w:proofErr w:type="spellEnd"/>
            </w:ins>
          </w:p>
        </w:tc>
      </w:tr>
      <w:tr w:rsidR="007B712B" w14:paraId="57924F5A" w14:textId="77777777" w:rsidTr="0099300E">
        <w:trPr>
          <w:trHeight w:val="2322"/>
          <w:ins w:id="668" w:author="Liis Moor" w:date="2023-10-04T09:00:00Z"/>
        </w:trPr>
        <w:tc>
          <w:tcPr>
            <w:tcW w:w="1982" w:type="dxa"/>
          </w:tcPr>
          <w:p w14:paraId="5479B87D" w14:textId="77777777" w:rsidR="007B712B" w:rsidRPr="007B712B" w:rsidRDefault="007B712B" w:rsidP="007B712B">
            <w:pPr>
              <w:pStyle w:val="ListParagraph"/>
              <w:ind w:left="0"/>
              <w:jc w:val="both"/>
              <w:rPr>
                <w:ins w:id="669" w:author="Liis Moor" w:date="2023-10-04T09:00:00Z"/>
                <w:rFonts w:asciiTheme="minorHAnsi" w:hAnsiTheme="minorHAnsi" w:cstheme="minorHAnsi"/>
              </w:rPr>
            </w:pPr>
            <w:proofErr w:type="spellStart"/>
            <w:ins w:id="670" w:author="Liis Moor" w:date="2023-10-04T09:00:00Z">
              <w:r w:rsidRPr="007B712B">
                <w:rPr>
                  <w:rFonts w:asciiTheme="minorHAnsi" w:hAnsiTheme="minorHAnsi" w:cstheme="minorHAnsi"/>
                </w:rPr>
                <w:t>Alusandmed</w:t>
              </w:r>
              <w:proofErr w:type="spellEnd"/>
              <w:r w:rsidRPr="007B712B">
                <w:rPr>
                  <w:rFonts w:asciiTheme="minorHAnsi" w:hAnsiTheme="minorHAnsi" w:cstheme="minorHAnsi"/>
                </w:rPr>
                <w:t>/</w:t>
              </w:r>
            </w:ins>
          </w:p>
          <w:p w14:paraId="5CA77C29" w14:textId="77777777" w:rsidR="007B712B" w:rsidRPr="007B712B" w:rsidRDefault="007B712B" w:rsidP="007B712B">
            <w:pPr>
              <w:pStyle w:val="ListParagraph"/>
              <w:ind w:left="0"/>
              <w:jc w:val="both"/>
              <w:rPr>
                <w:ins w:id="671" w:author="Liis Moor" w:date="2023-10-04T09:00:00Z"/>
                <w:rFonts w:asciiTheme="minorHAnsi" w:hAnsiTheme="minorHAnsi" w:cstheme="minorHAnsi"/>
              </w:rPr>
            </w:pPr>
            <w:proofErr w:type="spellStart"/>
            <w:ins w:id="672" w:author="Liis Moor" w:date="2023-10-04T09:00:00Z">
              <w:r w:rsidRPr="007B712B">
                <w:rPr>
                  <w:rFonts w:asciiTheme="minorHAnsi" w:hAnsiTheme="minorHAnsi" w:cstheme="minorHAnsi"/>
                </w:rPr>
                <w:t>seire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sisu</w:t>
              </w:r>
              <w:proofErr w:type="spellEnd"/>
            </w:ins>
          </w:p>
        </w:tc>
        <w:tc>
          <w:tcPr>
            <w:tcW w:w="3207" w:type="dxa"/>
          </w:tcPr>
          <w:p w14:paraId="20530830" w14:textId="77777777" w:rsidR="007B712B" w:rsidRPr="007B712B" w:rsidRDefault="007B712B" w:rsidP="002C4F6F">
            <w:pPr>
              <w:pStyle w:val="ListParagraph"/>
              <w:numPr>
                <w:ilvl w:val="0"/>
                <w:numId w:val="58"/>
              </w:numPr>
              <w:ind w:left="328" w:hanging="283"/>
              <w:rPr>
                <w:ins w:id="673" w:author="Liis Moor" w:date="2023-10-04T09:00:00Z"/>
                <w:rFonts w:asciiTheme="minorHAnsi" w:hAnsiTheme="minorHAnsi" w:cstheme="minorHAnsi"/>
              </w:rPr>
            </w:pPr>
            <w:proofErr w:type="spellStart"/>
            <w:ins w:id="674" w:author="Liis Moor" w:date="2023-10-04T09:00:00Z">
              <w:r w:rsidRPr="007B712B">
                <w:rPr>
                  <w:rFonts w:asciiTheme="minorHAnsi" w:hAnsiTheme="minorHAnsi" w:cstheme="minorHAnsi"/>
                </w:rPr>
                <w:t>Eelarve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kasutamise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edenemine</w:t>
              </w:r>
              <w:proofErr w:type="spellEnd"/>
            </w:ins>
          </w:p>
          <w:p w14:paraId="2C6DE45E" w14:textId="77777777" w:rsidR="007B712B" w:rsidRPr="007B712B" w:rsidRDefault="007B712B" w:rsidP="002C4F6F">
            <w:pPr>
              <w:pStyle w:val="ListParagraph"/>
              <w:numPr>
                <w:ilvl w:val="0"/>
                <w:numId w:val="57"/>
              </w:numPr>
              <w:ind w:left="328" w:hanging="283"/>
              <w:rPr>
                <w:ins w:id="675" w:author="Liis Moor" w:date="2023-10-04T09:00:00Z"/>
                <w:rFonts w:asciiTheme="minorHAnsi" w:hAnsiTheme="minorHAnsi" w:cstheme="minorHAnsi"/>
              </w:rPr>
            </w:pPr>
            <w:proofErr w:type="spellStart"/>
            <w:ins w:id="676" w:author="Liis Moor" w:date="2023-10-04T09:00:00Z">
              <w:r w:rsidRPr="007B712B">
                <w:rPr>
                  <w:rFonts w:asciiTheme="minorHAnsi" w:hAnsiTheme="minorHAnsi" w:cstheme="minorHAnsi"/>
                </w:rPr>
                <w:t>Projektide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edenemine</w:t>
              </w:r>
              <w:proofErr w:type="spellEnd"/>
            </w:ins>
          </w:p>
          <w:p w14:paraId="0EDEB634" w14:textId="77777777" w:rsidR="007B712B" w:rsidRPr="007B712B" w:rsidRDefault="007B712B" w:rsidP="002C4F6F">
            <w:pPr>
              <w:pStyle w:val="ListParagraph"/>
              <w:numPr>
                <w:ilvl w:val="0"/>
                <w:numId w:val="57"/>
              </w:numPr>
              <w:ind w:left="328" w:hanging="283"/>
              <w:rPr>
                <w:ins w:id="677" w:author="Liis Moor" w:date="2023-10-04T09:00:00Z"/>
                <w:rFonts w:asciiTheme="minorHAnsi" w:hAnsiTheme="minorHAnsi" w:cstheme="minorHAnsi"/>
              </w:rPr>
            </w:pPr>
            <w:proofErr w:type="spellStart"/>
            <w:ins w:id="678" w:author="Liis Moor" w:date="2023-10-04T09:00:00Z">
              <w:r w:rsidRPr="007B712B">
                <w:rPr>
                  <w:rFonts w:asciiTheme="minorHAnsi" w:hAnsiTheme="minorHAnsi" w:cstheme="minorHAnsi"/>
                </w:rPr>
                <w:t>Projektide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panus</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strateegia</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tulemus</w:t>
              </w:r>
              <w:proofErr w:type="spellEnd"/>
              <w:r w:rsidRPr="007B712B">
                <w:rPr>
                  <w:rFonts w:asciiTheme="minorHAnsi" w:hAnsiTheme="minorHAnsi" w:cstheme="minorHAnsi"/>
                </w:rPr>
                <w:t xml:space="preserve">- ja </w:t>
              </w:r>
              <w:proofErr w:type="spellStart"/>
              <w:r w:rsidRPr="007B712B">
                <w:rPr>
                  <w:rFonts w:asciiTheme="minorHAnsi" w:hAnsiTheme="minorHAnsi" w:cstheme="minorHAnsi"/>
                </w:rPr>
                <w:t>väljundnäitajate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saavutamisse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taotluste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põhjal</w:t>
              </w:r>
              <w:proofErr w:type="spellEnd"/>
              <w:r w:rsidRPr="007B712B">
                <w:rPr>
                  <w:rFonts w:asciiTheme="minorHAnsi" w:hAnsiTheme="minorHAnsi" w:cstheme="minorHAnsi"/>
                </w:rPr>
                <w:t xml:space="preserve"> (e-PRIA)</w:t>
              </w:r>
            </w:ins>
          </w:p>
        </w:tc>
        <w:tc>
          <w:tcPr>
            <w:tcW w:w="3339" w:type="dxa"/>
          </w:tcPr>
          <w:p w14:paraId="1100AA62" w14:textId="77777777" w:rsidR="007B712B" w:rsidRPr="007B712B" w:rsidRDefault="007B712B" w:rsidP="002C4F6F">
            <w:pPr>
              <w:pStyle w:val="ListParagraph"/>
              <w:numPr>
                <w:ilvl w:val="0"/>
                <w:numId w:val="57"/>
              </w:numPr>
              <w:ind w:left="367" w:hanging="284"/>
              <w:rPr>
                <w:ins w:id="679" w:author="Liis Moor" w:date="2023-10-04T09:00:00Z"/>
                <w:rFonts w:asciiTheme="minorHAnsi" w:hAnsiTheme="minorHAnsi" w:cstheme="minorHAnsi"/>
              </w:rPr>
            </w:pPr>
            <w:proofErr w:type="spellStart"/>
            <w:ins w:id="680" w:author="Liis Moor" w:date="2023-10-04T09:00:00Z">
              <w:r w:rsidRPr="007B712B">
                <w:rPr>
                  <w:rFonts w:asciiTheme="minorHAnsi" w:hAnsiTheme="minorHAnsi" w:cstheme="minorHAnsi"/>
                </w:rPr>
                <w:t>Igaaastased</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seirearuanded</w:t>
              </w:r>
              <w:proofErr w:type="spellEnd"/>
            </w:ins>
          </w:p>
          <w:p w14:paraId="61951BA2" w14:textId="77777777" w:rsidR="007B712B" w:rsidRPr="007B712B" w:rsidRDefault="007B712B" w:rsidP="002C4F6F">
            <w:pPr>
              <w:pStyle w:val="ListParagraph"/>
              <w:numPr>
                <w:ilvl w:val="0"/>
                <w:numId w:val="57"/>
              </w:numPr>
              <w:ind w:left="367" w:hanging="284"/>
              <w:rPr>
                <w:ins w:id="681" w:author="Liis Moor" w:date="2023-10-04T09:00:00Z"/>
                <w:rFonts w:asciiTheme="minorHAnsi" w:hAnsiTheme="minorHAnsi" w:cstheme="minorHAnsi"/>
              </w:rPr>
            </w:pPr>
            <w:ins w:id="682" w:author="Liis Moor" w:date="2023-10-04T09:00:00Z">
              <w:r w:rsidRPr="007B712B">
                <w:rPr>
                  <w:rFonts w:asciiTheme="minorHAnsi" w:hAnsiTheme="minorHAnsi" w:cstheme="minorHAnsi"/>
                </w:rPr>
                <w:t xml:space="preserve">KKLM </w:t>
              </w:r>
              <w:proofErr w:type="spellStart"/>
              <w:r w:rsidRPr="007B712B">
                <w:rPr>
                  <w:rFonts w:asciiTheme="minorHAnsi" w:hAnsiTheme="minorHAnsi" w:cstheme="minorHAnsi"/>
                </w:rPr>
                <w:t>poolt</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täiendavalt</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kogutud</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tulemus</w:t>
              </w:r>
              <w:proofErr w:type="spellEnd"/>
              <w:r w:rsidRPr="007B712B">
                <w:rPr>
                  <w:rFonts w:asciiTheme="minorHAnsi" w:hAnsiTheme="minorHAnsi" w:cstheme="minorHAnsi"/>
                </w:rPr>
                <w:t xml:space="preserve">- ja </w:t>
              </w:r>
              <w:proofErr w:type="spellStart"/>
              <w:r w:rsidRPr="007B712B">
                <w:rPr>
                  <w:rFonts w:asciiTheme="minorHAnsi" w:hAnsiTheme="minorHAnsi" w:cstheme="minorHAnsi"/>
                </w:rPr>
                <w:t>väljundnäitajad</w:t>
              </w:r>
              <w:proofErr w:type="spellEnd"/>
            </w:ins>
          </w:p>
          <w:p w14:paraId="3052123C" w14:textId="19910409" w:rsidR="007B712B" w:rsidRPr="007B712B" w:rsidRDefault="007B712B" w:rsidP="002C4F6F">
            <w:pPr>
              <w:pStyle w:val="ListParagraph"/>
              <w:numPr>
                <w:ilvl w:val="0"/>
                <w:numId w:val="59"/>
              </w:numPr>
              <w:ind w:left="367" w:hanging="284"/>
              <w:rPr>
                <w:ins w:id="683" w:author="Liis Moor" w:date="2023-10-04T09:00:00Z"/>
                <w:rFonts w:asciiTheme="minorHAnsi" w:hAnsiTheme="minorHAnsi" w:cstheme="minorHAnsi"/>
              </w:rPr>
            </w:pPr>
            <w:proofErr w:type="spellStart"/>
            <w:ins w:id="684" w:author="Liis Moor" w:date="2023-10-04T09:00:00Z">
              <w:r w:rsidRPr="007B712B">
                <w:rPr>
                  <w:rFonts w:asciiTheme="minorHAnsi" w:hAnsiTheme="minorHAnsi" w:cstheme="minorHAnsi"/>
                </w:rPr>
                <w:t>Vastavalt</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vajadusele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küsitlused</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intervjuud</w:t>
              </w:r>
              <w:proofErr w:type="spellEnd"/>
              <w:r w:rsidRPr="007B712B">
                <w:rPr>
                  <w:rFonts w:asciiTheme="minorHAnsi" w:hAnsiTheme="minorHAnsi" w:cstheme="minorHAnsi"/>
                </w:rPr>
                <w:t xml:space="preserve">, </w:t>
              </w:r>
            </w:ins>
            <w:proofErr w:type="spellStart"/>
            <w:ins w:id="685" w:author="Liis Moor" w:date="2023-10-04T09:12:00Z">
              <w:r w:rsidR="0099300E">
                <w:rPr>
                  <w:rFonts w:asciiTheme="minorHAnsi" w:hAnsiTheme="minorHAnsi" w:cstheme="minorHAnsi"/>
                </w:rPr>
                <w:t>jm</w:t>
              </w:r>
              <w:proofErr w:type="spellEnd"/>
              <w:r w:rsidR="0099300E">
                <w:rPr>
                  <w:rFonts w:asciiTheme="minorHAnsi" w:hAnsiTheme="minorHAnsi" w:cstheme="minorHAnsi"/>
                </w:rPr>
                <w:t xml:space="preserve"> </w:t>
              </w:r>
            </w:ins>
            <w:proofErr w:type="spellStart"/>
            <w:ins w:id="686" w:author="Liis Moor" w:date="2023-10-04T09:00:00Z">
              <w:r w:rsidRPr="007B712B">
                <w:rPr>
                  <w:rFonts w:asciiTheme="minorHAnsi" w:hAnsiTheme="minorHAnsi" w:cstheme="minorHAnsi"/>
                </w:rPr>
                <w:t>uuringud</w:t>
              </w:r>
              <w:proofErr w:type="spellEnd"/>
            </w:ins>
          </w:p>
        </w:tc>
      </w:tr>
      <w:tr w:rsidR="007B712B" w14:paraId="00B153BE" w14:textId="77777777" w:rsidTr="0099300E">
        <w:trPr>
          <w:trHeight w:val="576"/>
          <w:ins w:id="687" w:author="Liis Moor" w:date="2023-10-04T09:00:00Z"/>
        </w:trPr>
        <w:tc>
          <w:tcPr>
            <w:tcW w:w="1982" w:type="dxa"/>
          </w:tcPr>
          <w:p w14:paraId="22FB1B72" w14:textId="77777777" w:rsidR="007B712B" w:rsidRPr="007B712B" w:rsidRDefault="007B712B" w:rsidP="007B712B">
            <w:pPr>
              <w:pStyle w:val="ListParagraph"/>
              <w:ind w:left="0"/>
              <w:jc w:val="both"/>
              <w:rPr>
                <w:ins w:id="688" w:author="Liis Moor" w:date="2023-10-04T09:00:00Z"/>
                <w:rFonts w:asciiTheme="minorHAnsi" w:hAnsiTheme="minorHAnsi" w:cstheme="minorHAnsi"/>
              </w:rPr>
            </w:pPr>
            <w:proofErr w:type="spellStart"/>
            <w:ins w:id="689" w:author="Liis Moor" w:date="2023-10-04T09:00:00Z">
              <w:r w:rsidRPr="007B712B">
                <w:rPr>
                  <w:rFonts w:asciiTheme="minorHAnsi" w:hAnsiTheme="minorHAnsi" w:cstheme="minorHAnsi"/>
                </w:rPr>
                <w:t>Tegevuse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pidevus</w:t>
              </w:r>
              <w:proofErr w:type="spellEnd"/>
            </w:ins>
          </w:p>
        </w:tc>
        <w:tc>
          <w:tcPr>
            <w:tcW w:w="3207" w:type="dxa"/>
          </w:tcPr>
          <w:p w14:paraId="16589F89" w14:textId="77777777" w:rsidR="007B712B" w:rsidRPr="007B712B" w:rsidRDefault="007B712B" w:rsidP="0099300E">
            <w:pPr>
              <w:pStyle w:val="ListParagraph"/>
              <w:ind w:left="0"/>
              <w:rPr>
                <w:ins w:id="690" w:author="Liis Moor" w:date="2023-10-04T09:00:00Z"/>
                <w:rFonts w:asciiTheme="minorHAnsi" w:hAnsiTheme="minorHAnsi" w:cstheme="minorHAnsi"/>
              </w:rPr>
            </w:pPr>
            <w:proofErr w:type="spellStart"/>
            <w:ins w:id="691" w:author="Liis Moor" w:date="2023-10-04T09:00:00Z">
              <w:r w:rsidRPr="007B712B">
                <w:rPr>
                  <w:rFonts w:asciiTheme="minorHAnsi" w:hAnsiTheme="minorHAnsi" w:cstheme="minorHAnsi"/>
                </w:rPr>
                <w:t>Pidev</w:t>
              </w:r>
              <w:proofErr w:type="spellEnd"/>
            </w:ins>
          </w:p>
        </w:tc>
        <w:tc>
          <w:tcPr>
            <w:tcW w:w="3339" w:type="dxa"/>
          </w:tcPr>
          <w:p w14:paraId="60ED0A4F" w14:textId="77777777" w:rsidR="007B712B" w:rsidRPr="007B712B" w:rsidRDefault="007B712B" w:rsidP="0099300E">
            <w:pPr>
              <w:pStyle w:val="ListParagraph"/>
              <w:ind w:left="0"/>
              <w:rPr>
                <w:ins w:id="692" w:author="Liis Moor" w:date="2023-10-04T09:00:00Z"/>
                <w:rFonts w:asciiTheme="minorHAnsi" w:hAnsiTheme="minorHAnsi" w:cstheme="minorHAnsi"/>
              </w:rPr>
            </w:pPr>
            <w:ins w:id="693" w:author="Liis Moor" w:date="2023-10-04T09:00:00Z">
              <w:r w:rsidRPr="007B712B">
                <w:rPr>
                  <w:rFonts w:asciiTheme="minorHAnsi" w:hAnsiTheme="minorHAnsi" w:cstheme="minorHAnsi"/>
                </w:rPr>
                <w:t xml:space="preserve">1 </w:t>
              </w:r>
              <w:proofErr w:type="spellStart"/>
              <w:r w:rsidRPr="007B712B">
                <w:rPr>
                  <w:rFonts w:asciiTheme="minorHAnsi" w:hAnsiTheme="minorHAnsi" w:cstheme="minorHAnsi"/>
                </w:rPr>
                <w:t>kord</w:t>
              </w:r>
              <w:proofErr w:type="spellEnd"/>
            </w:ins>
          </w:p>
        </w:tc>
      </w:tr>
      <w:tr w:rsidR="007B712B" w14:paraId="7B54E973" w14:textId="77777777" w:rsidTr="0099300E">
        <w:trPr>
          <w:trHeight w:val="281"/>
          <w:ins w:id="694" w:author="Liis Moor" w:date="2023-10-04T09:00:00Z"/>
        </w:trPr>
        <w:tc>
          <w:tcPr>
            <w:tcW w:w="1982" w:type="dxa"/>
          </w:tcPr>
          <w:p w14:paraId="2DE647BD" w14:textId="77777777" w:rsidR="007B712B" w:rsidRPr="007B712B" w:rsidRDefault="007B712B" w:rsidP="007B712B">
            <w:pPr>
              <w:pStyle w:val="ListParagraph"/>
              <w:ind w:left="0"/>
              <w:jc w:val="both"/>
              <w:rPr>
                <w:ins w:id="695" w:author="Liis Moor" w:date="2023-10-04T09:00:00Z"/>
                <w:rFonts w:asciiTheme="minorHAnsi" w:hAnsiTheme="minorHAnsi" w:cstheme="minorHAnsi"/>
              </w:rPr>
            </w:pPr>
            <w:proofErr w:type="spellStart"/>
            <w:ins w:id="696" w:author="Liis Moor" w:date="2023-10-04T09:00:00Z">
              <w:r w:rsidRPr="007B712B">
                <w:rPr>
                  <w:rFonts w:asciiTheme="minorHAnsi" w:hAnsiTheme="minorHAnsi" w:cstheme="minorHAnsi"/>
                </w:rPr>
                <w:t>Aruandeperiood</w:t>
              </w:r>
              <w:proofErr w:type="spellEnd"/>
            </w:ins>
          </w:p>
        </w:tc>
        <w:tc>
          <w:tcPr>
            <w:tcW w:w="3207" w:type="dxa"/>
          </w:tcPr>
          <w:p w14:paraId="765ADB79" w14:textId="77777777" w:rsidR="007B712B" w:rsidRPr="007B712B" w:rsidRDefault="007B712B" w:rsidP="0099300E">
            <w:pPr>
              <w:pStyle w:val="ListParagraph"/>
              <w:ind w:left="0"/>
              <w:rPr>
                <w:ins w:id="697" w:author="Liis Moor" w:date="2023-10-04T09:00:00Z"/>
                <w:rFonts w:asciiTheme="minorHAnsi" w:hAnsiTheme="minorHAnsi" w:cstheme="minorHAnsi"/>
              </w:rPr>
            </w:pPr>
            <w:proofErr w:type="spellStart"/>
            <w:ins w:id="698" w:author="Liis Moor" w:date="2023-10-04T09:00:00Z">
              <w:r w:rsidRPr="007B712B">
                <w:rPr>
                  <w:rFonts w:asciiTheme="minorHAnsi" w:hAnsiTheme="minorHAnsi" w:cstheme="minorHAnsi"/>
                </w:rPr>
                <w:t>Aasta</w:t>
              </w:r>
              <w:proofErr w:type="spellEnd"/>
            </w:ins>
          </w:p>
        </w:tc>
        <w:tc>
          <w:tcPr>
            <w:tcW w:w="3339" w:type="dxa"/>
          </w:tcPr>
          <w:p w14:paraId="16A2B70B" w14:textId="77777777" w:rsidR="007B712B" w:rsidRPr="007B712B" w:rsidRDefault="007B712B" w:rsidP="0099300E">
            <w:pPr>
              <w:pStyle w:val="ListParagraph"/>
              <w:ind w:left="0"/>
              <w:rPr>
                <w:ins w:id="699" w:author="Liis Moor" w:date="2023-10-04T09:00:00Z"/>
                <w:rFonts w:asciiTheme="minorHAnsi" w:hAnsiTheme="minorHAnsi" w:cstheme="minorHAnsi"/>
              </w:rPr>
            </w:pPr>
            <w:ins w:id="700" w:author="Liis Moor" w:date="2023-10-04T09:00:00Z">
              <w:r w:rsidRPr="007B712B">
                <w:rPr>
                  <w:rFonts w:asciiTheme="minorHAnsi" w:hAnsiTheme="minorHAnsi" w:cstheme="minorHAnsi"/>
                </w:rPr>
                <w:t xml:space="preserve">5 </w:t>
              </w:r>
              <w:proofErr w:type="spellStart"/>
              <w:r w:rsidRPr="007B712B">
                <w:rPr>
                  <w:rFonts w:asciiTheme="minorHAnsi" w:hAnsiTheme="minorHAnsi" w:cstheme="minorHAnsi"/>
                </w:rPr>
                <w:t>aastat</w:t>
              </w:r>
              <w:proofErr w:type="spellEnd"/>
            </w:ins>
          </w:p>
        </w:tc>
      </w:tr>
      <w:tr w:rsidR="007B712B" w14:paraId="1150232F" w14:textId="77777777" w:rsidTr="0099300E">
        <w:trPr>
          <w:trHeight w:val="1334"/>
          <w:ins w:id="701" w:author="Liis Moor" w:date="2023-10-04T09:00:00Z"/>
        </w:trPr>
        <w:tc>
          <w:tcPr>
            <w:tcW w:w="1982" w:type="dxa"/>
          </w:tcPr>
          <w:p w14:paraId="038CD36C" w14:textId="77777777" w:rsidR="007B712B" w:rsidRPr="007B712B" w:rsidRDefault="007B712B" w:rsidP="007B712B">
            <w:pPr>
              <w:pStyle w:val="ListParagraph"/>
              <w:ind w:left="0"/>
              <w:jc w:val="both"/>
              <w:rPr>
                <w:ins w:id="702" w:author="Liis Moor" w:date="2023-10-04T09:00:00Z"/>
                <w:rFonts w:asciiTheme="minorHAnsi" w:hAnsiTheme="minorHAnsi" w:cstheme="minorHAnsi"/>
              </w:rPr>
            </w:pPr>
            <w:proofErr w:type="spellStart"/>
            <w:ins w:id="703" w:author="Liis Moor" w:date="2023-10-04T09:00:00Z">
              <w:r w:rsidRPr="007B712B">
                <w:rPr>
                  <w:rFonts w:asciiTheme="minorHAnsi" w:hAnsiTheme="minorHAnsi" w:cstheme="minorHAnsi"/>
                </w:rPr>
                <w:t>Aruande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otstarve</w:t>
              </w:r>
              <w:proofErr w:type="spellEnd"/>
            </w:ins>
          </w:p>
        </w:tc>
        <w:tc>
          <w:tcPr>
            <w:tcW w:w="3207" w:type="dxa"/>
          </w:tcPr>
          <w:p w14:paraId="4C978643" w14:textId="77777777" w:rsidR="007B712B" w:rsidRPr="007B712B" w:rsidRDefault="007B712B" w:rsidP="002C4F6F">
            <w:pPr>
              <w:pStyle w:val="ListParagraph"/>
              <w:numPr>
                <w:ilvl w:val="0"/>
                <w:numId w:val="59"/>
              </w:numPr>
              <w:ind w:left="328" w:hanging="283"/>
              <w:rPr>
                <w:ins w:id="704" w:author="Liis Moor" w:date="2023-10-04T09:00:00Z"/>
                <w:rFonts w:asciiTheme="minorHAnsi" w:hAnsiTheme="minorHAnsi" w:cstheme="minorHAnsi"/>
              </w:rPr>
            </w:pPr>
            <w:proofErr w:type="spellStart"/>
            <w:ins w:id="705" w:author="Liis Moor" w:date="2023-10-04T09:00:00Z">
              <w:r w:rsidRPr="007B712B">
                <w:rPr>
                  <w:rFonts w:asciiTheme="minorHAnsi" w:hAnsiTheme="minorHAnsi" w:cstheme="minorHAnsi"/>
                </w:rPr>
                <w:t>Rakenduskava</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ettevalmistamine</w:t>
              </w:r>
              <w:proofErr w:type="spellEnd"/>
            </w:ins>
          </w:p>
          <w:p w14:paraId="6C06A2BC" w14:textId="77777777" w:rsidR="007B712B" w:rsidRPr="007B712B" w:rsidRDefault="007B712B" w:rsidP="002C4F6F">
            <w:pPr>
              <w:pStyle w:val="ListParagraph"/>
              <w:numPr>
                <w:ilvl w:val="0"/>
                <w:numId w:val="59"/>
              </w:numPr>
              <w:ind w:left="328" w:hanging="283"/>
              <w:rPr>
                <w:ins w:id="706" w:author="Liis Moor" w:date="2023-10-04T09:00:00Z"/>
                <w:rFonts w:asciiTheme="minorHAnsi" w:hAnsiTheme="minorHAnsi" w:cstheme="minorHAnsi"/>
              </w:rPr>
            </w:pPr>
            <w:proofErr w:type="spellStart"/>
            <w:ins w:id="707" w:author="Liis Moor" w:date="2023-10-04T09:00:00Z">
              <w:r w:rsidRPr="007B712B">
                <w:rPr>
                  <w:rFonts w:asciiTheme="minorHAnsi" w:hAnsiTheme="minorHAnsi" w:cstheme="minorHAnsi"/>
                </w:rPr>
                <w:t>Strateegia</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muutmise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vajaduse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hindamine</w:t>
              </w:r>
              <w:proofErr w:type="spellEnd"/>
            </w:ins>
          </w:p>
        </w:tc>
        <w:tc>
          <w:tcPr>
            <w:tcW w:w="3339" w:type="dxa"/>
          </w:tcPr>
          <w:p w14:paraId="5FE76024" w14:textId="77777777" w:rsidR="0099300E" w:rsidRDefault="0099300E" w:rsidP="002C4F6F">
            <w:pPr>
              <w:pStyle w:val="ListParagraph"/>
              <w:numPr>
                <w:ilvl w:val="0"/>
                <w:numId w:val="59"/>
              </w:numPr>
              <w:ind w:left="367" w:hanging="284"/>
              <w:rPr>
                <w:ins w:id="708" w:author="Liis Moor" w:date="2023-10-04T09:11:00Z"/>
                <w:rFonts w:asciiTheme="minorHAnsi" w:hAnsiTheme="minorHAnsi" w:cstheme="minorHAnsi"/>
              </w:rPr>
            </w:pPr>
            <w:proofErr w:type="spellStart"/>
            <w:ins w:id="709" w:author="Liis Moor" w:date="2023-10-04T09:11:00Z">
              <w:r w:rsidRPr="007B712B">
                <w:rPr>
                  <w:rFonts w:asciiTheme="minorHAnsi" w:hAnsiTheme="minorHAnsi" w:cstheme="minorHAnsi"/>
                </w:rPr>
                <w:t>Strateegia</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elluviimise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lõpliku</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mõju</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hindamin</w:t>
              </w:r>
              <w:r>
                <w:rPr>
                  <w:rFonts w:asciiTheme="minorHAnsi" w:hAnsiTheme="minorHAnsi" w:cstheme="minorHAnsi"/>
                </w:rPr>
                <w:t>e</w:t>
              </w:r>
              <w:proofErr w:type="spellEnd"/>
            </w:ins>
          </w:p>
          <w:p w14:paraId="2A04B2E7" w14:textId="5347C1E7" w:rsidR="007B712B" w:rsidRPr="0099300E" w:rsidRDefault="007B712B" w:rsidP="002C4F6F">
            <w:pPr>
              <w:pStyle w:val="ListParagraph"/>
              <w:numPr>
                <w:ilvl w:val="0"/>
                <w:numId w:val="59"/>
              </w:numPr>
              <w:ind w:left="367" w:hanging="284"/>
              <w:rPr>
                <w:ins w:id="710" w:author="Liis Moor" w:date="2023-10-04T09:00:00Z"/>
                <w:rFonts w:asciiTheme="minorHAnsi" w:hAnsiTheme="minorHAnsi" w:cstheme="minorHAnsi"/>
              </w:rPr>
            </w:pPr>
            <w:proofErr w:type="spellStart"/>
            <w:ins w:id="711" w:author="Liis Moor" w:date="2023-10-04T09:00:00Z">
              <w:r w:rsidRPr="007B712B">
                <w:rPr>
                  <w:rFonts w:asciiTheme="minorHAnsi" w:hAnsiTheme="minorHAnsi" w:cstheme="minorHAnsi"/>
                </w:rPr>
                <w:t>Järgmise</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strateegiaperioodi</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kujundamine</w:t>
              </w:r>
              <w:proofErr w:type="spellEnd"/>
            </w:ins>
          </w:p>
        </w:tc>
      </w:tr>
    </w:tbl>
    <w:p w14:paraId="5D2EB6D8" w14:textId="35D50B8E" w:rsidR="007B712B" w:rsidRPr="007B712B" w:rsidRDefault="007B712B" w:rsidP="007B712B">
      <w:pPr>
        <w:pStyle w:val="Caption"/>
        <w:keepNext/>
        <w:rPr>
          <w:ins w:id="712" w:author="Liis Moor" w:date="2023-10-04T09:00:00Z"/>
          <w:rFonts w:asciiTheme="minorHAnsi" w:hAnsiTheme="minorHAnsi" w:cstheme="minorHAnsi"/>
        </w:rPr>
      </w:pPr>
      <w:ins w:id="713" w:author="Liis Moor" w:date="2023-10-04T09:00:00Z">
        <w:r>
          <w:t xml:space="preserve"> </w:t>
        </w:r>
        <w:proofErr w:type="spellStart"/>
        <w:r w:rsidRPr="007B712B">
          <w:rPr>
            <w:rFonts w:asciiTheme="minorHAnsi" w:hAnsiTheme="minorHAnsi" w:cstheme="minorHAnsi"/>
          </w:rPr>
          <w:t>Tabel</w:t>
        </w:r>
        <w:proofErr w:type="spellEnd"/>
        <w:r w:rsidRPr="007B712B">
          <w:rPr>
            <w:rFonts w:asciiTheme="minorHAnsi" w:hAnsiTheme="minorHAnsi" w:cstheme="minorHAnsi"/>
          </w:rPr>
          <w:t xml:space="preserve"> 1</w:t>
        </w:r>
      </w:ins>
      <w:ins w:id="714" w:author="Liis Moor" w:date="2024-04-18T16:35:00Z">
        <w:r w:rsidR="00935D9B">
          <w:rPr>
            <w:rFonts w:asciiTheme="minorHAnsi" w:hAnsiTheme="minorHAnsi" w:cstheme="minorHAnsi"/>
          </w:rPr>
          <w:t>7</w:t>
        </w:r>
      </w:ins>
      <w:ins w:id="715" w:author="Liis Moor" w:date="2023-10-04T09:00:00Z">
        <w:r w:rsidRPr="007B712B">
          <w:rPr>
            <w:rFonts w:asciiTheme="minorHAnsi" w:hAnsiTheme="minorHAnsi" w:cstheme="minorHAnsi"/>
          </w:rPr>
          <w:t xml:space="preserve">. </w:t>
        </w:r>
      </w:ins>
      <w:proofErr w:type="spellStart"/>
      <w:ins w:id="716" w:author="Liis Moor" w:date="2023-10-04T09:01:00Z">
        <w:r w:rsidRPr="007B712B">
          <w:rPr>
            <w:rFonts w:asciiTheme="minorHAnsi" w:hAnsiTheme="minorHAnsi" w:cstheme="minorHAnsi"/>
          </w:rPr>
          <w:t>Strateegia</w:t>
        </w:r>
        <w:proofErr w:type="spellEnd"/>
        <w:r w:rsidRPr="007B712B">
          <w:rPr>
            <w:rFonts w:asciiTheme="minorHAnsi" w:hAnsiTheme="minorHAnsi" w:cstheme="minorHAnsi"/>
          </w:rPr>
          <w:t xml:space="preserve"> </w:t>
        </w:r>
        <w:proofErr w:type="spellStart"/>
        <w:r w:rsidRPr="007B712B">
          <w:rPr>
            <w:rFonts w:asciiTheme="minorHAnsi" w:hAnsiTheme="minorHAnsi" w:cstheme="minorHAnsi"/>
          </w:rPr>
          <w:t>seire</w:t>
        </w:r>
        <w:proofErr w:type="spellEnd"/>
        <w:r w:rsidRPr="007B712B">
          <w:rPr>
            <w:rFonts w:asciiTheme="minorHAnsi" w:hAnsiTheme="minorHAnsi" w:cstheme="minorHAnsi"/>
          </w:rPr>
          <w:t xml:space="preserve"> ja </w:t>
        </w:r>
        <w:proofErr w:type="spellStart"/>
        <w:r w:rsidRPr="007B712B">
          <w:rPr>
            <w:rFonts w:asciiTheme="minorHAnsi" w:hAnsiTheme="minorHAnsi" w:cstheme="minorHAnsi"/>
          </w:rPr>
          <w:t>hindamine</w:t>
        </w:r>
      </w:ins>
      <w:proofErr w:type="spellEnd"/>
    </w:p>
    <w:p w14:paraId="25741D90" w14:textId="77777777" w:rsidR="00EC0774" w:rsidRPr="00B63C0C" w:rsidRDefault="00EC0774" w:rsidP="00B63C0C">
      <w:pPr>
        <w:pStyle w:val="ListParagraph"/>
        <w:jc w:val="both"/>
        <w:rPr>
          <w:ins w:id="717" w:author="Liis Moor" w:date="2023-09-29T12:44:00Z"/>
          <w:rFonts w:asciiTheme="minorHAnsi" w:hAnsiTheme="minorHAnsi" w:cstheme="minorHAnsi"/>
        </w:rPr>
      </w:pPr>
    </w:p>
    <w:p w14:paraId="5D34827A" w14:textId="59CCA992" w:rsidR="00D22475" w:rsidRPr="00773EF3" w:rsidRDefault="007C78FF" w:rsidP="002F3AEC">
      <w:pPr>
        <w:pStyle w:val="Heading2"/>
        <w:rPr>
          <w:rFonts w:asciiTheme="minorHAnsi" w:hAnsiTheme="minorHAnsi" w:cstheme="minorHAnsi"/>
          <w:color w:val="C0504D" w:themeColor="accent2"/>
        </w:rPr>
      </w:pPr>
      <w:bookmarkStart w:id="718" w:name="_Toc136438880"/>
      <w:proofErr w:type="spellStart"/>
      <w:r w:rsidRPr="00773EF3">
        <w:rPr>
          <w:rFonts w:asciiTheme="minorHAnsi" w:hAnsiTheme="minorHAnsi" w:cstheme="minorHAnsi"/>
          <w:color w:val="C0504D" w:themeColor="accent2"/>
        </w:rPr>
        <w:t>Strateegia</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muutmine</w:t>
      </w:r>
      <w:bookmarkEnd w:id="718"/>
      <w:proofErr w:type="spellEnd"/>
      <w:r w:rsidRPr="00773EF3">
        <w:rPr>
          <w:rFonts w:asciiTheme="minorHAnsi" w:hAnsiTheme="minorHAnsi" w:cstheme="minorHAnsi"/>
          <w:color w:val="C0504D" w:themeColor="accent2"/>
        </w:rPr>
        <w:t xml:space="preserve"> </w:t>
      </w:r>
    </w:p>
    <w:p w14:paraId="10B76E17" w14:textId="75DA48E6" w:rsidR="00D5348C" w:rsidRPr="00773EF3" w:rsidRDefault="00CB3296" w:rsidP="00D5348C">
      <w:pPr>
        <w:jc w:val="both"/>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w:t>
      </w:r>
      <w:r w:rsidR="005F5C05" w:rsidRPr="00773EF3">
        <w:rPr>
          <w:rFonts w:asciiTheme="minorHAnsi" w:hAnsiTheme="minorHAnsi" w:cstheme="minorHAnsi"/>
          <w:color w:val="000000" w:themeColor="text1"/>
        </w:rPr>
        <w:t>trateegia</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uuendamise</w:t>
      </w:r>
      <w:proofErr w:type="spellEnd"/>
      <w:r w:rsidR="005F5C05" w:rsidRPr="00773EF3">
        <w:rPr>
          <w:rFonts w:asciiTheme="minorHAnsi" w:hAnsiTheme="minorHAnsi" w:cstheme="minorHAnsi"/>
          <w:color w:val="000000" w:themeColor="text1"/>
        </w:rPr>
        <w:t xml:space="preserve"> ja </w:t>
      </w:r>
      <w:proofErr w:type="spellStart"/>
      <w:r w:rsidR="005F5C05" w:rsidRPr="00773EF3">
        <w:rPr>
          <w:rFonts w:asciiTheme="minorHAnsi" w:hAnsiTheme="minorHAnsi" w:cstheme="minorHAnsi"/>
          <w:color w:val="000000" w:themeColor="text1"/>
        </w:rPr>
        <w:t>muutmise</w:t>
      </w:r>
      <w:proofErr w:type="spellEnd"/>
      <w:r w:rsidR="005F5C05"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vajadust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hindab</w:t>
      </w:r>
      <w:proofErr w:type="spellEnd"/>
      <w:r w:rsidR="005F5C05" w:rsidRPr="00773EF3">
        <w:rPr>
          <w:rFonts w:asciiTheme="minorHAnsi" w:hAnsiTheme="minorHAnsi" w:cstheme="minorHAnsi"/>
          <w:color w:val="000000" w:themeColor="text1"/>
        </w:rPr>
        <w:t xml:space="preserve"> </w:t>
      </w:r>
      <w:r w:rsidR="00D5348C" w:rsidRPr="00773EF3">
        <w:rPr>
          <w:rFonts w:asciiTheme="minorHAnsi" w:hAnsiTheme="minorHAnsi" w:cstheme="minorHAnsi"/>
          <w:color w:val="000000" w:themeColor="text1"/>
        </w:rPr>
        <w:t>KKLM</w:t>
      </w:r>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juhatus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iga-aastaselt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vastavalt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seire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tulemustele</w:t>
      </w:r>
      <w:proofErr w:type="spellEnd"/>
      <w:r w:rsidR="005F5C05" w:rsidRPr="00773EF3">
        <w:rPr>
          <w:rFonts w:asciiTheme="minorHAnsi" w:hAnsiTheme="minorHAnsi" w:cstheme="minorHAnsi"/>
          <w:color w:val="000000" w:themeColor="text1"/>
        </w:rPr>
        <w:t>.</w:t>
      </w:r>
      <w:ins w:id="719" w:author="Liis Moor" w:date="2023-10-04T08:58:00Z">
        <w:r w:rsidR="007B712B">
          <w:rPr>
            <w:rFonts w:asciiTheme="minorHAnsi" w:hAnsiTheme="minorHAnsi" w:cstheme="minorHAnsi"/>
            <w:color w:val="000000" w:themeColor="text1"/>
          </w:rPr>
          <w:t xml:space="preserve"> </w:t>
        </w:r>
      </w:ins>
      <w:proofErr w:type="spellStart"/>
      <w:r w:rsidR="005F5C05" w:rsidRPr="00773EF3">
        <w:rPr>
          <w:rFonts w:asciiTheme="minorHAnsi" w:hAnsiTheme="minorHAnsi" w:cstheme="minorHAnsi"/>
          <w:color w:val="000000" w:themeColor="text1"/>
        </w:rPr>
        <w:t>Vajadusel</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valmistab</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juhatus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üldkoosolekule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ette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põhjendatud</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ettepaneku</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strateegia</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muutmiseks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Kui</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tegemist</w:t>
      </w:r>
      <w:proofErr w:type="spellEnd"/>
      <w:r w:rsidR="005F5C05" w:rsidRPr="00773EF3">
        <w:rPr>
          <w:rFonts w:asciiTheme="minorHAnsi" w:hAnsiTheme="minorHAnsi" w:cstheme="minorHAnsi"/>
          <w:color w:val="000000" w:themeColor="text1"/>
        </w:rPr>
        <w:t xml:space="preserve"> on </w:t>
      </w:r>
      <w:proofErr w:type="spellStart"/>
      <w:r w:rsidR="005F5C05" w:rsidRPr="00773EF3">
        <w:rPr>
          <w:rFonts w:asciiTheme="minorHAnsi" w:hAnsiTheme="minorHAnsi" w:cstheme="minorHAnsi"/>
          <w:color w:val="000000" w:themeColor="text1"/>
        </w:rPr>
        <w:t>tehniliste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täiendustega</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töö</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paremaks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korraldamiseks</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arutatakse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muutmist</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vaid</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juhatuse</w:t>
      </w:r>
      <w:proofErr w:type="spellEnd"/>
      <w:r w:rsidR="005F5C05" w:rsidRPr="00773EF3">
        <w:rPr>
          <w:rFonts w:asciiTheme="minorHAnsi" w:hAnsiTheme="minorHAnsi" w:cstheme="minorHAnsi"/>
          <w:color w:val="000000" w:themeColor="text1"/>
        </w:rPr>
        <w:t xml:space="preserve"> </w:t>
      </w:r>
      <w:proofErr w:type="spellStart"/>
      <w:r w:rsidR="005F5C05" w:rsidRPr="00773EF3">
        <w:rPr>
          <w:rFonts w:asciiTheme="minorHAnsi" w:hAnsiTheme="minorHAnsi" w:cstheme="minorHAnsi"/>
          <w:color w:val="000000" w:themeColor="text1"/>
        </w:rPr>
        <w:t>koosolekul</w:t>
      </w:r>
      <w:proofErr w:type="spellEnd"/>
      <w:r w:rsidR="005F5C05" w:rsidRPr="00773EF3">
        <w:rPr>
          <w:rFonts w:asciiTheme="minorHAnsi" w:hAnsiTheme="minorHAnsi" w:cstheme="minorHAnsi"/>
          <w:color w:val="000000" w:themeColor="text1"/>
        </w:rPr>
        <w:t xml:space="preserve">. </w:t>
      </w:r>
    </w:p>
    <w:p w14:paraId="51EF7C91" w14:textId="77777777" w:rsidR="004B655A" w:rsidRPr="00773EF3" w:rsidRDefault="004B655A" w:rsidP="00D5348C">
      <w:pPr>
        <w:jc w:val="both"/>
        <w:rPr>
          <w:rFonts w:asciiTheme="minorHAnsi" w:hAnsiTheme="minorHAnsi" w:cstheme="minorHAnsi"/>
          <w:b/>
          <w:color w:val="000000" w:themeColor="text1"/>
        </w:rPr>
      </w:pPr>
    </w:p>
    <w:p w14:paraId="05ACFEB3" w14:textId="0D0D4A7E" w:rsidR="005F5C05" w:rsidRPr="00773EF3" w:rsidRDefault="005F5C05" w:rsidP="00D5348C">
      <w:pPr>
        <w:jc w:val="both"/>
        <w:rPr>
          <w:rFonts w:asciiTheme="minorHAnsi" w:hAnsiTheme="minorHAnsi" w:cstheme="minorHAnsi"/>
          <w:color w:val="000000" w:themeColor="text1"/>
        </w:rPr>
      </w:pPr>
      <w:proofErr w:type="spellStart"/>
      <w:r w:rsidRPr="00773EF3">
        <w:rPr>
          <w:rFonts w:asciiTheme="minorHAnsi" w:hAnsiTheme="minorHAnsi" w:cstheme="minorHAnsi"/>
          <w:b/>
          <w:color w:val="000000" w:themeColor="text1"/>
        </w:rPr>
        <w:t>Strateegiaperioodi</w:t>
      </w:r>
      <w:proofErr w:type="spellEnd"/>
      <w:r w:rsidRPr="00773EF3">
        <w:rPr>
          <w:rFonts w:asciiTheme="minorHAnsi" w:hAnsiTheme="minorHAnsi" w:cstheme="minorHAnsi"/>
          <w:b/>
          <w:color w:val="000000" w:themeColor="text1"/>
        </w:rPr>
        <w:t xml:space="preserve"> </w:t>
      </w:r>
      <w:proofErr w:type="spellStart"/>
      <w:r w:rsidRPr="00773EF3">
        <w:rPr>
          <w:rFonts w:asciiTheme="minorHAnsi" w:hAnsiTheme="minorHAnsi" w:cstheme="minorHAnsi"/>
          <w:b/>
          <w:color w:val="000000" w:themeColor="text1"/>
        </w:rPr>
        <w:t>lõpus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algatatakse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uue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vastavalt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Euroopa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Liidu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riiklikele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raamdokumentidele</w:t>
      </w:r>
      <w:proofErr w:type="spellEnd"/>
      <w:r w:rsidRPr="00773EF3">
        <w:rPr>
          <w:rFonts w:asciiTheme="minorHAnsi" w:hAnsiTheme="minorHAnsi" w:cstheme="minorHAnsi"/>
          <w:color w:val="000000" w:themeColor="text1"/>
        </w:rPr>
        <w:t>.</w:t>
      </w:r>
    </w:p>
    <w:p w14:paraId="087F3615" w14:textId="134A7875" w:rsidR="00D22475" w:rsidRPr="00773EF3" w:rsidRDefault="00D22475" w:rsidP="00D22475">
      <w:pPr>
        <w:rPr>
          <w:rFonts w:asciiTheme="minorHAnsi" w:hAnsiTheme="minorHAnsi" w:cstheme="minorHAnsi"/>
        </w:rPr>
      </w:pPr>
    </w:p>
    <w:p w14:paraId="2AFBD627" w14:textId="1A53721C" w:rsidR="00D22475" w:rsidRPr="00773EF3" w:rsidRDefault="00D22475" w:rsidP="00D22475">
      <w:pPr>
        <w:rPr>
          <w:rFonts w:asciiTheme="minorHAnsi" w:hAnsiTheme="minorHAnsi" w:cstheme="minorHAnsi"/>
        </w:rPr>
      </w:pPr>
    </w:p>
    <w:p w14:paraId="2D07C9CC" w14:textId="784E1084" w:rsidR="006E709B" w:rsidRPr="00773EF3" w:rsidRDefault="006E709B" w:rsidP="006E709B">
      <w:pPr>
        <w:pStyle w:val="Heading1"/>
        <w:numPr>
          <w:ilvl w:val="0"/>
          <w:numId w:val="0"/>
        </w:numPr>
        <w:rPr>
          <w:rFonts w:asciiTheme="minorHAnsi" w:hAnsiTheme="minorHAnsi" w:cstheme="minorHAnsi"/>
          <w:color w:val="C0504D" w:themeColor="accent2"/>
        </w:rPr>
      </w:pPr>
      <w:bookmarkStart w:id="720" w:name="_Toc136438881"/>
      <w:r w:rsidRPr="00773EF3">
        <w:rPr>
          <w:rFonts w:asciiTheme="minorHAnsi" w:hAnsiTheme="minorHAnsi" w:cstheme="minorHAnsi"/>
          <w:color w:val="C0504D" w:themeColor="accent2"/>
          <w:lang w:val="et-EE"/>
        </w:rPr>
        <w:lastRenderedPageBreak/>
        <w:t xml:space="preserve">Lisa 3. </w:t>
      </w:r>
      <w:proofErr w:type="spellStart"/>
      <w:r w:rsidRPr="00773EF3">
        <w:rPr>
          <w:rFonts w:asciiTheme="minorHAnsi" w:hAnsiTheme="minorHAnsi" w:cstheme="minorHAnsi"/>
          <w:color w:val="C0504D" w:themeColor="accent2"/>
        </w:rPr>
        <w:t>Strateegia</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koostamise</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protsess</w:t>
      </w:r>
      <w:bookmarkEnd w:id="720"/>
      <w:proofErr w:type="spellEnd"/>
    </w:p>
    <w:p w14:paraId="1DBD3C2F" w14:textId="596920E1" w:rsidR="005E1F55" w:rsidRPr="00773EF3" w:rsidRDefault="00282E5B" w:rsidP="005E1F55">
      <w:pPr>
        <w:pStyle w:val="NormalWeb"/>
        <w:rPr>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koostamine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hõlmas</w:t>
      </w:r>
      <w:proofErr w:type="spellEnd"/>
      <w:r w:rsidRPr="00773EF3">
        <w:rPr>
          <w:rFonts w:asciiTheme="minorHAnsi" w:hAnsiTheme="minorHAnsi" w:cstheme="minorHAnsi"/>
        </w:rPr>
        <w:t xml:space="preserve"> </w:t>
      </w:r>
      <w:proofErr w:type="spellStart"/>
      <w:r w:rsidR="005E1F55" w:rsidRPr="00773EF3">
        <w:rPr>
          <w:rFonts w:asciiTheme="minorHAnsi" w:hAnsiTheme="minorHAnsi" w:cstheme="minorHAnsi"/>
        </w:rPr>
        <w:t>viite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tegevusblokki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milleks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olid</w:t>
      </w:r>
      <w:proofErr w:type="spellEnd"/>
      <w:r w:rsidRPr="00773EF3">
        <w:rPr>
          <w:rFonts w:asciiTheme="minorHAnsi" w:hAnsiTheme="minorHAnsi" w:cstheme="minorHAnsi"/>
        </w:rPr>
        <w:t xml:space="preserve">: </w:t>
      </w:r>
    </w:p>
    <w:p w14:paraId="66D7CAAE" w14:textId="77777777" w:rsidR="005E1F55" w:rsidRPr="00773EF3" w:rsidRDefault="00282E5B" w:rsidP="002C4F6F">
      <w:pPr>
        <w:pStyle w:val="NormalWeb"/>
        <w:numPr>
          <w:ilvl w:val="1"/>
          <w:numId w:val="19"/>
        </w:numPr>
        <w:spacing w:before="0" w:beforeAutospacing="0" w:after="0" w:afterAutospacing="0"/>
        <w:ind w:left="709" w:hanging="425"/>
        <w:rPr>
          <w:rFonts w:asciiTheme="minorHAnsi" w:hAnsiTheme="minorHAnsi" w:cstheme="minorHAnsi"/>
        </w:rPr>
      </w:pPr>
      <w:r w:rsidRPr="00773EF3">
        <w:rPr>
          <w:rFonts w:asciiTheme="minorHAnsi" w:hAnsiTheme="minorHAnsi" w:cstheme="minorHAnsi"/>
          <w:b/>
          <w:bCs/>
          <w:color w:val="000000" w:themeColor="text1"/>
          <w:lang w:val="et-EE"/>
        </w:rPr>
        <w:t>Lõppeva perioodi mõju-uuring</w:t>
      </w:r>
    </w:p>
    <w:p w14:paraId="3C8E416C" w14:textId="77777777" w:rsidR="005E1F55" w:rsidRPr="00773EF3" w:rsidRDefault="00282E5B" w:rsidP="005E1F55">
      <w:pPr>
        <w:pStyle w:val="NormalWeb"/>
        <w:spacing w:before="0" w:beforeAutospacing="0" w:after="0" w:afterAutospacing="0"/>
        <w:ind w:left="709"/>
        <w:rPr>
          <w:rFonts w:asciiTheme="minorHAnsi" w:hAnsiTheme="minorHAnsi" w:cstheme="minorHAnsi"/>
        </w:rPr>
      </w:pPr>
      <w:r w:rsidRPr="00773EF3">
        <w:rPr>
          <w:rFonts w:asciiTheme="minorHAnsi" w:hAnsiTheme="minorHAnsi" w:cstheme="minorHAnsi"/>
          <w:color w:val="000000" w:themeColor="text1"/>
          <w:lang w:val="et-EE"/>
        </w:rPr>
        <w:t>Mõju-uuringu eesmärk oli hinnata MTÜ Kodukant Läänemaa strateegia aastateks 2014-2020+ elluviimist sh hinnata, kuidas on LEADER meetmete kaudu perioodil 2014-2021 toetatud projektid aidanud kaasa strateegias seatud eesmärkide täitmisele. Kuigi programmi periood algas 2014. aastal, hakati toetusi jagama alates 2016. aastast, seega hõlmab hindamine kõiki LEADER projekte, mis on lõpetatud perioodil 2016-2021.</w:t>
      </w:r>
    </w:p>
    <w:p w14:paraId="61E7389F" w14:textId="63A7EF25" w:rsidR="00282E5B" w:rsidRPr="00773EF3" w:rsidRDefault="00282E5B" w:rsidP="005E1F55">
      <w:pPr>
        <w:pStyle w:val="NormalWeb"/>
        <w:spacing w:before="0" w:beforeAutospacing="0" w:after="0" w:afterAutospacing="0"/>
        <w:ind w:left="709"/>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Mõju-uuring viis läbi Civitta Eesti AS-i poolt perioodil mai-september 2022.</w:t>
      </w:r>
    </w:p>
    <w:p w14:paraId="294F2296" w14:textId="77777777" w:rsidR="005E1F55" w:rsidRPr="00773EF3" w:rsidRDefault="005E1F55" w:rsidP="005E1F55">
      <w:pPr>
        <w:pStyle w:val="NormalWeb"/>
        <w:spacing w:before="0" w:beforeAutospacing="0" w:after="0" w:afterAutospacing="0"/>
        <w:ind w:left="709"/>
        <w:rPr>
          <w:rFonts w:asciiTheme="minorHAnsi" w:hAnsiTheme="minorHAnsi" w:cstheme="minorHAnsi"/>
        </w:rPr>
      </w:pPr>
    </w:p>
    <w:p w14:paraId="77AADCE5" w14:textId="77777777" w:rsidR="005E1F55" w:rsidRPr="00773EF3" w:rsidRDefault="00282E5B" w:rsidP="002C4F6F">
      <w:pPr>
        <w:pStyle w:val="NormalWeb"/>
        <w:numPr>
          <w:ilvl w:val="1"/>
          <w:numId w:val="19"/>
        </w:numPr>
        <w:spacing w:before="0" w:beforeAutospacing="0" w:after="0" w:afterAutospacing="0"/>
        <w:ind w:left="709" w:hanging="425"/>
        <w:jc w:val="both"/>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Tegevuspiirkonna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analüüs</w:t>
      </w:r>
      <w:proofErr w:type="spellEnd"/>
    </w:p>
    <w:p w14:paraId="2593E19E" w14:textId="77777777" w:rsidR="005E1F55" w:rsidRPr="00773EF3" w:rsidRDefault="00282E5B" w:rsidP="005E1F55">
      <w:pPr>
        <w:pStyle w:val="NormalWeb"/>
        <w:spacing w:before="0" w:beforeAutospacing="0" w:after="0" w:afterAutospacing="0"/>
        <w:ind w:left="709"/>
        <w:jc w:val="both"/>
        <w:rPr>
          <w:rFonts w:asciiTheme="minorHAnsi" w:hAnsiTheme="minorHAnsi" w:cstheme="minorHAnsi"/>
          <w:b/>
          <w:bCs/>
          <w:color w:val="000000" w:themeColor="text1"/>
        </w:rPr>
      </w:pPr>
      <w:proofErr w:type="spellStart"/>
      <w:r w:rsidRPr="00773EF3">
        <w:rPr>
          <w:rFonts w:asciiTheme="minorHAnsi" w:hAnsiTheme="minorHAnsi" w:cstheme="minorHAnsi"/>
          <w:color w:val="000000" w:themeColor="text1"/>
        </w:rPr>
        <w:t>Analüüs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hõlmas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andmekogumist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analüüsi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piirkonna</w:t>
      </w:r>
      <w:proofErr w:type="spellEnd"/>
      <w:r w:rsidRPr="00773EF3">
        <w:rPr>
          <w:rFonts w:asciiTheme="minorHAnsi" w:hAnsiTheme="minorHAnsi" w:cstheme="minorHAnsi"/>
          <w:color w:val="000000" w:themeColor="text1"/>
          <w:lang w:val="et-EE"/>
        </w:rPr>
        <w:t xml:space="preserve"> asustuse ja maakasutuse, rahvastiku, ettevõtluse jt </w:t>
      </w:r>
      <w:proofErr w:type="spellStart"/>
      <w:r w:rsidRPr="00773EF3">
        <w:rPr>
          <w:rFonts w:asciiTheme="minorHAnsi" w:hAnsiTheme="minorHAnsi" w:cstheme="minorHAnsi"/>
          <w:color w:val="000000" w:themeColor="text1"/>
          <w:lang w:val="et-EE"/>
        </w:rPr>
        <w:t>sotsiaal-majanduslike</w:t>
      </w:r>
      <w:proofErr w:type="spellEnd"/>
      <w:r w:rsidRPr="00773EF3">
        <w:rPr>
          <w:rFonts w:asciiTheme="minorHAnsi" w:hAnsiTheme="minorHAnsi" w:cstheme="minorHAnsi"/>
          <w:color w:val="000000" w:themeColor="text1"/>
          <w:lang w:val="et-EE"/>
        </w:rPr>
        <w:t xml:space="preserve"> näitajate kohta</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Andmetena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kasutati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avalikest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allikatest</w:t>
      </w:r>
      <w:proofErr w:type="spellEnd"/>
      <w:r w:rsidRPr="00773EF3">
        <w:rPr>
          <w:rFonts w:asciiTheme="minorHAnsi" w:hAnsiTheme="minorHAnsi" w:cstheme="minorHAnsi"/>
          <w:color w:val="000000" w:themeColor="text1"/>
          <w:lang w:val="et-EE"/>
        </w:rPr>
        <w:t xml:space="preserve">, uuringutest </w:t>
      </w:r>
      <w:proofErr w:type="spellStart"/>
      <w:r w:rsidRPr="00773EF3">
        <w:rPr>
          <w:rFonts w:asciiTheme="minorHAnsi" w:hAnsiTheme="minorHAnsi" w:cstheme="minorHAnsi"/>
          <w:color w:val="000000" w:themeColor="text1"/>
        </w:rPr>
        <w:t>kättesaadavat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infot</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 xml:space="preserve">ja </w:t>
      </w:r>
      <w:proofErr w:type="spellStart"/>
      <w:r w:rsidRPr="00773EF3">
        <w:rPr>
          <w:rFonts w:asciiTheme="minorHAnsi" w:hAnsiTheme="minorHAnsi" w:cstheme="minorHAnsi"/>
          <w:color w:val="000000" w:themeColor="text1"/>
        </w:rPr>
        <w:t>Statistikaameti</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 xml:space="preserve">andmepäringut. </w:t>
      </w:r>
      <w:proofErr w:type="spellStart"/>
      <w:r w:rsidRPr="00773EF3">
        <w:rPr>
          <w:rFonts w:asciiTheme="minorHAnsi" w:hAnsiTheme="minorHAnsi" w:cstheme="minorHAnsi"/>
          <w:color w:val="000000" w:themeColor="text1"/>
        </w:rPr>
        <w:t>Muuhulgas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koostati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piirkonnale</w:t>
      </w:r>
      <w:proofErr w:type="spellEnd"/>
      <w:r w:rsidRPr="00773EF3">
        <w:rPr>
          <w:rFonts w:asciiTheme="minorHAnsi" w:hAnsiTheme="minorHAnsi" w:cstheme="minorHAnsi"/>
          <w:color w:val="000000" w:themeColor="text1"/>
        </w:rPr>
        <w:t xml:space="preserve"> ka </w:t>
      </w:r>
      <w:proofErr w:type="spellStart"/>
      <w:r w:rsidRPr="00773EF3">
        <w:rPr>
          <w:rFonts w:asciiTheme="minorHAnsi" w:hAnsiTheme="minorHAnsi" w:cstheme="minorHAnsi"/>
          <w:color w:val="000000" w:themeColor="text1"/>
        </w:rPr>
        <w:t>elanikkonna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rahvastikunäitajate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analüüs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mille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väljundiks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rahvaarvu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muutused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olulistes</w:t>
      </w:r>
      <w:proofErr w:type="spellEnd"/>
      <w:r w:rsidR="005E1F55"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vanuserühmades</w:t>
      </w:r>
      <w:proofErr w:type="spellEnd"/>
      <w:r w:rsidRPr="00773EF3">
        <w:rPr>
          <w:rFonts w:asciiTheme="minorHAnsi" w:hAnsiTheme="minorHAnsi" w:cstheme="minorHAnsi"/>
          <w:color w:val="000000" w:themeColor="text1"/>
        </w:rPr>
        <w:t xml:space="preserve">. </w:t>
      </w:r>
    </w:p>
    <w:p w14:paraId="46E028C0" w14:textId="5202F482" w:rsidR="005E1F55" w:rsidRPr="00773EF3" w:rsidRDefault="005E1F55" w:rsidP="005E1F55">
      <w:pPr>
        <w:pStyle w:val="NormalWeb"/>
        <w:spacing w:before="0" w:beforeAutospacing="0" w:after="0" w:afterAutospacing="0"/>
        <w:ind w:left="709"/>
        <w:jc w:val="both"/>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Kvantitatiivse analüüsi koostas </w:t>
      </w:r>
      <w:proofErr w:type="spellStart"/>
      <w:r w:rsidRPr="00773EF3">
        <w:rPr>
          <w:rFonts w:asciiTheme="minorHAnsi" w:hAnsiTheme="minorHAnsi" w:cstheme="minorHAnsi"/>
          <w:color w:val="000000" w:themeColor="text1"/>
          <w:lang w:val="et-EE"/>
        </w:rPr>
        <w:t>Heiväl</w:t>
      </w:r>
      <w:proofErr w:type="spellEnd"/>
      <w:r w:rsidRPr="00773EF3">
        <w:rPr>
          <w:rFonts w:asciiTheme="minorHAnsi" w:hAnsiTheme="minorHAnsi" w:cstheme="minorHAnsi"/>
          <w:color w:val="000000" w:themeColor="text1"/>
          <w:lang w:val="et-EE"/>
        </w:rPr>
        <w:t xml:space="preserve"> OÜ. </w:t>
      </w:r>
    </w:p>
    <w:p w14:paraId="16309BC2" w14:textId="77777777" w:rsidR="005E1F55" w:rsidRPr="00773EF3" w:rsidRDefault="005E1F55" w:rsidP="005E1F55">
      <w:pPr>
        <w:pStyle w:val="NormalWeb"/>
        <w:spacing w:before="0" w:beforeAutospacing="0" w:after="0" w:afterAutospacing="0"/>
        <w:ind w:left="709"/>
        <w:jc w:val="both"/>
        <w:rPr>
          <w:rFonts w:asciiTheme="minorHAnsi" w:hAnsiTheme="minorHAnsi" w:cstheme="minorHAnsi"/>
          <w:b/>
          <w:bCs/>
          <w:color w:val="000000" w:themeColor="text1"/>
        </w:rPr>
      </w:pPr>
    </w:p>
    <w:p w14:paraId="596A1D29" w14:textId="46408004" w:rsidR="005E1F55" w:rsidRPr="00773EF3" w:rsidRDefault="00282E5B" w:rsidP="002C4F6F">
      <w:pPr>
        <w:pStyle w:val="NormalWeb"/>
        <w:numPr>
          <w:ilvl w:val="1"/>
          <w:numId w:val="19"/>
        </w:numPr>
        <w:spacing w:before="0" w:beforeAutospacing="0" w:after="0" w:afterAutospacing="0"/>
        <w:ind w:left="709" w:hanging="425"/>
        <w:rPr>
          <w:rFonts w:asciiTheme="minorHAnsi" w:hAnsiTheme="minorHAnsi" w:cstheme="minorHAnsi"/>
          <w:b/>
          <w:bCs/>
        </w:rPr>
      </w:pPr>
      <w:r w:rsidRPr="00773EF3">
        <w:rPr>
          <w:rFonts w:asciiTheme="minorHAnsi" w:hAnsiTheme="minorHAnsi" w:cstheme="minorHAnsi"/>
          <w:b/>
          <w:bCs/>
        </w:rPr>
        <w:t xml:space="preserve">KKLM </w:t>
      </w:r>
      <w:proofErr w:type="spellStart"/>
      <w:r w:rsidRPr="00773EF3">
        <w:rPr>
          <w:rFonts w:asciiTheme="minorHAnsi" w:hAnsiTheme="minorHAnsi" w:cstheme="minorHAnsi"/>
          <w:b/>
          <w:bCs/>
        </w:rPr>
        <w:t>liikmeskonnalt</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hindamiskomisjonilt</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sihtgruppide</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esindajatelt</w:t>
      </w:r>
      <w:proofErr w:type="spellEnd"/>
      <w:r w:rsidRPr="00773EF3">
        <w:rPr>
          <w:rFonts w:asciiTheme="minorHAnsi" w:hAnsiTheme="minorHAnsi" w:cstheme="minorHAnsi"/>
          <w:b/>
          <w:bCs/>
        </w:rPr>
        <w:t xml:space="preserve"> ja </w:t>
      </w:r>
      <w:proofErr w:type="spellStart"/>
      <w:r w:rsidRPr="00773EF3">
        <w:rPr>
          <w:rFonts w:asciiTheme="minorHAnsi" w:hAnsiTheme="minorHAnsi" w:cstheme="minorHAnsi"/>
          <w:b/>
          <w:bCs/>
        </w:rPr>
        <w:t>laiemalt</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avalikkuselt</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sisendi</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kogumine</w:t>
      </w:r>
      <w:proofErr w:type="spellEnd"/>
    </w:p>
    <w:p w14:paraId="3B40B43C" w14:textId="5561AE05" w:rsidR="005E1F55" w:rsidRPr="00773EF3" w:rsidRDefault="00282E5B" w:rsidP="005E1F55">
      <w:pPr>
        <w:pStyle w:val="NormalWeb"/>
        <w:spacing w:before="0" w:beforeAutospacing="0" w:after="0" w:afterAutospacing="0"/>
        <w:ind w:left="709"/>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Kaasamise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kokkuvõte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 xml:space="preserve"> </w:t>
      </w:r>
      <w:proofErr w:type="spellStart"/>
      <w:r w:rsidR="005E1F55" w:rsidRPr="00773EF3">
        <w:rPr>
          <w:rFonts w:asciiTheme="minorHAnsi" w:hAnsiTheme="minorHAnsi" w:cstheme="minorHAnsi"/>
          <w:color w:val="000000" w:themeColor="text1"/>
        </w:rPr>
        <w:t>Tabel</w:t>
      </w:r>
      <w:proofErr w:type="spellEnd"/>
      <w:r w:rsidR="005E1F55" w:rsidRPr="00773EF3">
        <w:rPr>
          <w:rFonts w:asciiTheme="minorHAnsi" w:hAnsiTheme="minorHAnsi" w:cstheme="minorHAnsi"/>
          <w:color w:val="000000" w:themeColor="text1"/>
        </w:rPr>
        <w:t xml:space="preserve"> 16. </w:t>
      </w:r>
    </w:p>
    <w:p w14:paraId="3E3FCE43" w14:textId="77777777" w:rsidR="005E1F55" w:rsidRPr="00773EF3" w:rsidRDefault="005E1F55" w:rsidP="005E1F55">
      <w:pPr>
        <w:pStyle w:val="NormalWeb"/>
        <w:spacing w:before="0" w:beforeAutospacing="0" w:after="0" w:afterAutospacing="0"/>
        <w:ind w:left="709"/>
        <w:rPr>
          <w:rFonts w:asciiTheme="minorHAnsi" w:hAnsiTheme="minorHAnsi" w:cstheme="minorHAnsi"/>
          <w:b/>
          <w:bCs/>
        </w:rPr>
      </w:pPr>
    </w:p>
    <w:p w14:paraId="1B1657D4" w14:textId="77777777" w:rsidR="005E1F55" w:rsidRPr="00773EF3" w:rsidRDefault="00282E5B" w:rsidP="002C4F6F">
      <w:pPr>
        <w:pStyle w:val="ListParagraph"/>
        <w:numPr>
          <w:ilvl w:val="1"/>
          <w:numId w:val="19"/>
        </w:numPr>
        <w:ind w:left="709" w:hanging="425"/>
        <w:rPr>
          <w:rFonts w:asciiTheme="minorHAnsi" w:hAnsiTheme="minorHAnsi" w:cstheme="minorHAnsi"/>
          <w:b/>
          <w:bCs/>
        </w:rPr>
      </w:pPr>
      <w:proofErr w:type="spellStart"/>
      <w:r w:rsidRPr="00773EF3">
        <w:rPr>
          <w:rFonts w:asciiTheme="minorHAnsi" w:hAnsiTheme="minorHAnsi" w:cstheme="minorHAnsi"/>
          <w:b/>
          <w:bCs/>
        </w:rPr>
        <w:t>Juhtrühma</w:t>
      </w:r>
      <w:proofErr w:type="spellEnd"/>
      <w:r w:rsidRPr="00773EF3">
        <w:rPr>
          <w:rFonts w:asciiTheme="minorHAnsi" w:hAnsiTheme="minorHAnsi" w:cstheme="minorHAnsi"/>
          <w:b/>
          <w:bCs/>
        </w:rPr>
        <w:t xml:space="preserve"> </w:t>
      </w:r>
      <w:proofErr w:type="spellStart"/>
      <w:r w:rsidRPr="00773EF3">
        <w:rPr>
          <w:rFonts w:asciiTheme="minorHAnsi" w:hAnsiTheme="minorHAnsi" w:cstheme="minorHAnsi"/>
          <w:b/>
          <w:bCs/>
        </w:rPr>
        <w:t>arutelud</w:t>
      </w:r>
      <w:proofErr w:type="spellEnd"/>
    </w:p>
    <w:p w14:paraId="26AA2095" w14:textId="0B501A87" w:rsidR="00282E5B" w:rsidRPr="00773EF3" w:rsidRDefault="00282E5B" w:rsidP="005E1F55">
      <w:pPr>
        <w:pStyle w:val="ListParagraph"/>
        <w:ind w:left="709"/>
        <w:jc w:val="both"/>
        <w:rPr>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koostamist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koordineeris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juhtrühm</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kelle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ülesandeks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oli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vahekokkuvõtete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otsuste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tegemine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Vastavalt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eelmistest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etappidest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saadud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sisendile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koostas</w:t>
      </w:r>
      <w:proofErr w:type="spellEnd"/>
      <w:r w:rsidRPr="00773EF3">
        <w:rPr>
          <w:rFonts w:asciiTheme="minorHAnsi" w:hAnsiTheme="minorHAnsi" w:cstheme="minorHAnsi"/>
        </w:rPr>
        <w:t xml:space="preserve"> KKLM </w:t>
      </w:r>
      <w:proofErr w:type="spellStart"/>
      <w:r w:rsidRPr="00773EF3">
        <w:rPr>
          <w:rFonts w:asciiTheme="minorHAnsi" w:hAnsiTheme="minorHAnsi" w:cstheme="minorHAnsi"/>
        </w:rPr>
        <w:t>tegevmeeskond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juhatus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esialgsed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visiooni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missiooni</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eesmärkide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sõnastused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samuti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mõõdetavad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indikaatorid</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kavandatavad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meetmed</w:t>
      </w:r>
      <w:proofErr w:type="spellEnd"/>
      <w:r w:rsidRPr="00773EF3">
        <w:rPr>
          <w:rFonts w:asciiTheme="minorHAnsi" w:hAnsiTheme="minorHAnsi" w:cstheme="minorHAnsi"/>
        </w:rPr>
        <w:t xml:space="preserve">, mis </w:t>
      </w:r>
      <w:proofErr w:type="spellStart"/>
      <w:r w:rsidRPr="00773EF3">
        <w:rPr>
          <w:rFonts w:asciiTheme="minorHAnsi" w:hAnsiTheme="minorHAnsi" w:cstheme="minorHAnsi"/>
        </w:rPr>
        <w:t>juhtrühmas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detailselt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läbi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arutati</w:t>
      </w:r>
      <w:proofErr w:type="spellEnd"/>
      <w:r w:rsidRPr="00773EF3">
        <w:rPr>
          <w:rFonts w:asciiTheme="minorHAnsi" w:hAnsiTheme="minorHAnsi" w:cstheme="minorHAnsi"/>
        </w:rPr>
        <w:t xml:space="preserve">. III ja IV </w:t>
      </w:r>
      <w:proofErr w:type="spellStart"/>
      <w:r w:rsidRPr="00773EF3">
        <w:rPr>
          <w:rFonts w:asciiTheme="minorHAnsi" w:hAnsiTheme="minorHAnsi" w:cstheme="minorHAnsi"/>
        </w:rPr>
        <w:t>juhtrühma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seminaridesse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kaasati</w:t>
      </w:r>
      <w:proofErr w:type="spellEnd"/>
      <w:r w:rsidRPr="00773EF3">
        <w:rPr>
          <w:rFonts w:asciiTheme="minorHAnsi" w:hAnsiTheme="minorHAnsi" w:cstheme="minorHAnsi"/>
        </w:rPr>
        <w:t xml:space="preserve"> ka KKLM </w:t>
      </w:r>
      <w:proofErr w:type="spellStart"/>
      <w:r w:rsidRPr="00773EF3">
        <w:rPr>
          <w:rFonts w:asciiTheme="minorHAnsi" w:hAnsiTheme="minorHAnsi" w:cstheme="minorHAnsi"/>
        </w:rPr>
        <w:t>liikmeskond</w:t>
      </w:r>
      <w:proofErr w:type="spellEnd"/>
      <w:r w:rsidRPr="00773EF3">
        <w:rPr>
          <w:rFonts w:asciiTheme="minorHAnsi" w:hAnsiTheme="minorHAnsi" w:cstheme="minorHAnsi"/>
        </w:rPr>
        <w:t xml:space="preserve">. </w:t>
      </w:r>
    </w:p>
    <w:p w14:paraId="1B165BFC" w14:textId="77777777" w:rsidR="005E1F55" w:rsidRPr="00773EF3" w:rsidRDefault="005E1F55" w:rsidP="005E1F55">
      <w:pPr>
        <w:pStyle w:val="ListParagraph"/>
        <w:ind w:left="709"/>
        <w:jc w:val="both"/>
        <w:rPr>
          <w:rFonts w:asciiTheme="minorHAnsi" w:hAnsiTheme="minorHAnsi" w:cstheme="minorHAnsi"/>
          <w:b/>
          <w:bCs/>
        </w:rPr>
      </w:pPr>
    </w:p>
    <w:p w14:paraId="691E2171" w14:textId="2C8BD7BA" w:rsidR="00282E5B" w:rsidRPr="00773EF3" w:rsidRDefault="00282E5B" w:rsidP="002C4F6F">
      <w:pPr>
        <w:pStyle w:val="NormalWeb"/>
        <w:numPr>
          <w:ilvl w:val="1"/>
          <w:numId w:val="19"/>
        </w:numPr>
        <w:spacing w:before="0" w:beforeAutospacing="0" w:after="0" w:afterAutospacing="0"/>
        <w:ind w:left="709" w:hanging="425"/>
        <w:rPr>
          <w:rFonts w:asciiTheme="minorHAnsi" w:hAnsiTheme="minorHAnsi" w:cstheme="minorHAnsi"/>
          <w:b/>
          <w:bCs/>
        </w:rPr>
      </w:pPr>
      <w:proofErr w:type="spellStart"/>
      <w:r w:rsidRPr="00773EF3">
        <w:rPr>
          <w:rFonts w:asciiTheme="minorHAnsi" w:hAnsiTheme="minorHAnsi" w:cstheme="minorHAnsi"/>
          <w:b/>
          <w:bCs/>
        </w:rPr>
        <w:t>Tekstiloome</w:t>
      </w:r>
      <w:proofErr w:type="spellEnd"/>
      <w:r w:rsidRPr="00773EF3">
        <w:rPr>
          <w:rFonts w:asciiTheme="minorHAnsi" w:hAnsiTheme="minorHAnsi" w:cstheme="minorHAnsi"/>
          <w:b/>
          <w:bCs/>
        </w:rPr>
        <w:t xml:space="preserve"> </w:t>
      </w:r>
    </w:p>
    <w:p w14:paraId="49E1A339" w14:textId="77777777" w:rsidR="0022738F" w:rsidRPr="00773EF3" w:rsidRDefault="0022738F" w:rsidP="0022738F">
      <w:pPr>
        <w:pStyle w:val="NormalWeb"/>
        <w:spacing w:before="0" w:beforeAutospacing="0" w:after="0" w:afterAutospacing="0"/>
        <w:rPr>
          <w:rFonts w:asciiTheme="minorHAnsi" w:hAnsiTheme="minorHAnsi" w:cstheme="minorHAnsi"/>
          <w:b/>
          <w:bCs/>
        </w:rPr>
      </w:pPr>
    </w:p>
    <w:p w14:paraId="5575620E" w14:textId="77777777" w:rsidR="0022738F" w:rsidRPr="00773EF3" w:rsidRDefault="0022738F" w:rsidP="0022738F">
      <w:pPr>
        <w:pStyle w:val="NormalWeb"/>
        <w:spacing w:before="0" w:beforeAutospacing="0" w:after="0" w:afterAutospacing="0"/>
        <w:rPr>
          <w:rFonts w:asciiTheme="minorHAnsi" w:hAnsiTheme="minorHAnsi" w:cstheme="minorHAnsi"/>
          <w:b/>
          <w:bCs/>
        </w:rPr>
      </w:pPr>
    </w:p>
    <w:p w14:paraId="07113D27" w14:textId="77777777" w:rsidR="0022738F" w:rsidRPr="00773EF3" w:rsidRDefault="0022738F" w:rsidP="0022738F">
      <w:pPr>
        <w:pStyle w:val="NormalWeb"/>
        <w:spacing w:before="0" w:beforeAutospacing="0" w:after="0" w:afterAutospacing="0"/>
        <w:rPr>
          <w:rFonts w:asciiTheme="minorHAnsi" w:hAnsiTheme="minorHAnsi" w:cstheme="minorHAnsi"/>
          <w:b/>
          <w:bCs/>
        </w:rPr>
      </w:pPr>
    </w:p>
    <w:p w14:paraId="7D9F9262" w14:textId="77777777" w:rsidR="0022738F" w:rsidRPr="00773EF3" w:rsidRDefault="0022738F" w:rsidP="0022738F">
      <w:pPr>
        <w:pStyle w:val="NormalWeb"/>
        <w:spacing w:before="0" w:beforeAutospacing="0" w:after="0" w:afterAutospacing="0"/>
        <w:rPr>
          <w:rFonts w:asciiTheme="minorHAnsi" w:hAnsiTheme="minorHAnsi" w:cstheme="minorHAnsi"/>
          <w:b/>
          <w:bCs/>
        </w:rPr>
      </w:pPr>
    </w:p>
    <w:p w14:paraId="6D9E78B8" w14:textId="77777777" w:rsidR="0022738F" w:rsidRPr="00773EF3" w:rsidRDefault="0022738F" w:rsidP="0022738F">
      <w:pPr>
        <w:pStyle w:val="NormalWeb"/>
        <w:spacing w:before="0" w:beforeAutospacing="0" w:after="0" w:afterAutospacing="0"/>
        <w:rPr>
          <w:rFonts w:asciiTheme="minorHAnsi" w:hAnsiTheme="minorHAnsi" w:cstheme="minorHAnsi"/>
          <w:b/>
          <w:bCs/>
        </w:rPr>
      </w:pPr>
    </w:p>
    <w:p w14:paraId="1709B874" w14:textId="77777777" w:rsidR="0022738F" w:rsidRPr="00773EF3" w:rsidRDefault="0022738F" w:rsidP="0022738F">
      <w:pPr>
        <w:pStyle w:val="NormalWeb"/>
        <w:spacing w:before="0" w:beforeAutospacing="0" w:after="0" w:afterAutospacing="0"/>
        <w:rPr>
          <w:rFonts w:asciiTheme="minorHAnsi" w:hAnsiTheme="minorHAnsi" w:cstheme="minorHAnsi"/>
          <w:b/>
          <w:bCs/>
        </w:rPr>
      </w:pPr>
    </w:p>
    <w:p w14:paraId="02570A66" w14:textId="3928D7DC" w:rsidR="0022738F" w:rsidRPr="00773EF3" w:rsidRDefault="0022738F" w:rsidP="0022738F">
      <w:pPr>
        <w:pStyle w:val="Caption"/>
        <w:keepNext/>
        <w:spacing w:after="0"/>
        <w:rPr>
          <w:rFonts w:asciiTheme="minorHAnsi" w:hAnsiTheme="minorHAnsi" w:cstheme="minorHAnsi"/>
        </w:rPr>
      </w:pPr>
    </w:p>
    <w:p w14:paraId="26C8E0ED" w14:textId="7C68E26D" w:rsidR="00773EF3" w:rsidRPr="00773EF3" w:rsidRDefault="00773EF3" w:rsidP="00773EF3">
      <w:pPr>
        <w:pStyle w:val="Caption"/>
        <w:keepNext/>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1</w:t>
      </w:r>
      <w:ins w:id="721" w:author="Liis Moor" w:date="2024-04-18T16:35:00Z">
        <w:r w:rsidR="00935D9B">
          <w:rPr>
            <w:rFonts w:asciiTheme="minorHAnsi" w:hAnsiTheme="minorHAnsi" w:cstheme="minorHAnsi"/>
          </w:rPr>
          <w:t>8</w:t>
        </w:r>
      </w:ins>
      <w:del w:id="722" w:author="Liis Moor" w:date="2023-10-04T10:17:00Z">
        <w:r w:rsidRPr="00773EF3" w:rsidDel="0022733B">
          <w:rPr>
            <w:rFonts w:asciiTheme="minorHAnsi" w:hAnsiTheme="minorHAnsi" w:cstheme="minorHAnsi"/>
          </w:rPr>
          <w:delText>6</w:delText>
        </w:r>
      </w:del>
      <w:r w:rsidRPr="00773EF3">
        <w:rPr>
          <w:rFonts w:asciiTheme="minorHAnsi" w:hAnsiTheme="minorHAnsi" w:cstheme="minorHAnsi"/>
        </w:rPr>
        <w:t xml:space="preserve">.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raames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läbi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viidud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kaasamise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kokkuvõte</w:t>
      </w:r>
      <w:proofErr w:type="spellEnd"/>
    </w:p>
    <w:tbl>
      <w:tblPr>
        <w:tblStyle w:val="TableGrid"/>
        <w:tblpPr w:leftFromText="180" w:rightFromText="180" w:vertAnchor="page" w:horzAnchor="margin" w:tblpY="2549"/>
        <w:tblW w:w="0" w:type="auto"/>
        <w:tblLook w:val="04A0" w:firstRow="1" w:lastRow="0" w:firstColumn="1" w:lastColumn="0" w:noHBand="0" w:noVBand="1"/>
      </w:tblPr>
      <w:tblGrid>
        <w:gridCol w:w="1696"/>
        <w:gridCol w:w="3261"/>
        <w:gridCol w:w="3573"/>
      </w:tblGrid>
      <w:tr w:rsidR="0022738F" w:rsidRPr="00773EF3" w14:paraId="767DFFE5" w14:textId="77777777" w:rsidTr="00216574">
        <w:tc>
          <w:tcPr>
            <w:tcW w:w="1696" w:type="dxa"/>
          </w:tcPr>
          <w:p w14:paraId="1AB7587D"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Kuupäev</w:t>
            </w:r>
          </w:p>
        </w:tc>
        <w:tc>
          <w:tcPr>
            <w:tcW w:w="3261" w:type="dxa"/>
          </w:tcPr>
          <w:p w14:paraId="06CA62EB"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Tegevus</w:t>
            </w:r>
          </w:p>
        </w:tc>
        <w:tc>
          <w:tcPr>
            <w:tcW w:w="3573" w:type="dxa"/>
          </w:tcPr>
          <w:p w14:paraId="1D418AFE"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Koht, osalejad</w:t>
            </w:r>
          </w:p>
        </w:tc>
      </w:tr>
      <w:tr w:rsidR="0022738F" w:rsidRPr="00773EF3" w14:paraId="23D82E4F" w14:textId="77777777" w:rsidTr="00216574">
        <w:tc>
          <w:tcPr>
            <w:tcW w:w="1696" w:type="dxa"/>
          </w:tcPr>
          <w:p w14:paraId="5ACEFB49"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26.01.2022</w:t>
            </w:r>
          </w:p>
        </w:tc>
        <w:tc>
          <w:tcPr>
            <w:tcW w:w="3261" w:type="dxa"/>
          </w:tcPr>
          <w:p w14:paraId="518B0C8A"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KKLM üldkoosolek</w:t>
            </w:r>
          </w:p>
          <w:p w14:paraId="5E6CEEFC"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Strateegia koostamise tegevuskava ja eelarve kinnitamine</w:t>
            </w:r>
          </w:p>
        </w:tc>
        <w:tc>
          <w:tcPr>
            <w:tcW w:w="3573" w:type="dxa"/>
          </w:tcPr>
          <w:p w14:paraId="1419261F"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Uuemõisas, 54 osalejat</w:t>
            </w:r>
          </w:p>
        </w:tc>
      </w:tr>
      <w:tr w:rsidR="0022738F" w:rsidRPr="00773EF3" w14:paraId="3F4EE725" w14:textId="77777777" w:rsidTr="00216574">
        <w:tc>
          <w:tcPr>
            <w:tcW w:w="1696" w:type="dxa"/>
          </w:tcPr>
          <w:p w14:paraId="37754545"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rPr>
              <w:t>25.05.2022</w:t>
            </w:r>
          </w:p>
        </w:tc>
        <w:tc>
          <w:tcPr>
            <w:tcW w:w="3261" w:type="dxa"/>
          </w:tcPr>
          <w:p w14:paraId="28EF473A"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Kohtumine sotsiaalvaldkonna esindajateja</w:t>
            </w:r>
          </w:p>
          <w:p w14:paraId="7E8C49C4" w14:textId="77777777" w:rsidR="0022738F" w:rsidRPr="00773EF3" w:rsidRDefault="0022738F" w:rsidP="0022738F">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E</w:t>
            </w:r>
            <w:proofErr w:type="spellStart"/>
            <w:r w:rsidRPr="00773EF3">
              <w:rPr>
                <w:rFonts w:asciiTheme="minorHAnsi" w:hAnsiTheme="minorHAnsi" w:cstheme="minorHAnsi"/>
                <w:color w:val="000000" w:themeColor="text1"/>
              </w:rPr>
              <w:t>sialg</w:t>
            </w:r>
            <w:proofErr w:type="spellEnd"/>
            <w:r w:rsidRPr="00773EF3">
              <w:rPr>
                <w:rFonts w:asciiTheme="minorHAnsi" w:hAnsiTheme="minorHAnsi" w:cstheme="minorHAnsi"/>
                <w:color w:val="000000" w:themeColor="text1"/>
                <w:lang w:val="et-EE"/>
              </w:rPr>
              <w:t>s</w:t>
            </w:r>
            <w:r w:rsidRPr="00773EF3">
              <w:rPr>
                <w:rFonts w:asciiTheme="minorHAnsi" w:hAnsiTheme="minorHAnsi" w:cstheme="minorHAnsi"/>
                <w:color w:val="000000" w:themeColor="text1"/>
              </w:rPr>
              <w:t xml:space="preserve">e </w:t>
            </w:r>
            <w:proofErr w:type="spellStart"/>
            <w:r w:rsidRPr="00773EF3">
              <w:rPr>
                <w:rFonts w:asciiTheme="minorHAnsi" w:hAnsiTheme="minorHAnsi" w:cstheme="minorHAnsi"/>
                <w:color w:val="000000" w:themeColor="text1"/>
              </w:rPr>
              <w:t>sisend</w:t>
            </w:r>
            <w:proofErr w:type="spellEnd"/>
            <w:r w:rsidRPr="00773EF3">
              <w:rPr>
                <w:rFonts w:asciiTheme="minorHAnsi" w:hAnsiTheme="minorHAnsi" w:cstheme="minorHAnsi"/>
                <w:color w:val="000000" w:themeColor="text1"/>
                <w:lang w:val="et-EE"/>
              </w:rPr>
              <w:t>i</w:t>
            </w:r>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 xml:space="preserve">saamine </w:t>
            </w:r>
            <w:proofErr w:type="spellStart"/>
            <w:r w:rsidRPr="00773EF3">
              <w:rPr>
                <w:rFonts w:asciiTheme="minorHAnsi" w:hAnsiTheme="minorHAnsi" w:cstheme="minorHAnsi"/>
                <w:color w:val="000000" w:themeColor="text1"/>
              </w:rPr>
              <w:t>Sotsiaalfond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loomiseks</w:t>
            </w:r>
          </w:p>
        </w:tc>
        <w:tc>
          <w:tcPr>
            <w:tcW w:w="3573" w:type="dxa"/>
          </w:tcPr>
          <w:p w14:paraId="66F6F244"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11 osalejat</w:t>
            </w:r>
          </w:p>
          <w:p w14:paraId="2AB90388"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Organisatsioonid:</w:t>
            </w:r>
          </w:p>
          <w:p w14:paraId="16C9304E" w14:textId="77777777" w:rsidR="0022738F" w:rsidRPr="00773EF3" w:rsidRDefault="0022738F" w:rsidP="0022738F">
            <w:pPr>
              <w:rPr>
                <w:rFonts w:asciiTheme="minorHAnsi" w:hAnsiTheme="minorHAnsi" w:cstheme="minorHAnsi"/>
                <w:color w:val="000000" w:themeColor="text1"/>
                <w:lang w:val="sv-FI"/>
              </w:rPr>
            </w:pPr>
            <w:proofErr w:type="spellStart"/>
            <w:r w:rsidRPr="00773EF3">
              <w:rPr>
                <w:rFonts w:asciiTheme="minorHAnsi" w:hAnsiTheme="minorHAnsi" w:cstheme="minorHAnsi"/>
                <w:color w:val="000000" w:themeColor="text1"/>
              </w:rPr>
              <w:t>Risti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hooldekodu</w:t>
            </w:r>
            <w:proofErr w:type="spellEnd"/>
            <w:r w:rsidRPr="00773EF3">
              <w:rPr>
                <w:rFonts w:asciiTheme="minorHAnsi" w:hAnsiTheme="minorHAnsi" w:cstheme="minorHAnsi"/>
                <w:color w:val="000000" w:themeColor="text1"/>
              </w:rPr>
              <w:t xml:space="preserve">, SA </w:t>
            </w:r>
            <w:proofErr w:type="spellStart"/>
            <w:r w:rsidRPr="00773EF3">
              <w:rPr>
                <w:rFonts w:asciiTheme="minorHAnsi" w:hAnsiTheme="minorHAnsi" w:cstheme="minorHAnsi"/>
                <w:color w:val="000000" w:themeColor="text1"/>
              </w:rPr>
              <w:t>Haapsalu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Hoolekandekeskus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Omastehooldajate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tugigrupp</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shd w:val="clear" w:color="auto" w:fill="FFFFFF"/>
              </w:rPr>
              <w:t xml:space="preserve">SA </w:t>
            </w:r>
            <w:proofErr w:type="spellStart"/>
            <w:r w:rsidRPr="00773EF3">
              <w:rPr>
                <w:rFonts w:asciiTheme="minorHAnsi" w:hAnsiTheme="minorHAnsi" w:cstheme="minorHAnsi"/>
                <w:color w:val="000000" w:themeColor="text1"/>
                <w:shd w:val="clear" w:color="auto" w:fill="FFFFFF"/>
              </w:rPr>
              <w:t>Läänemaa</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shd w:val="clear" w:color="auto" w:fill="FFFFFF"/>
              </w:rPr>
              <w:t>Haigla</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shd w:val="clear" w:color="auto" w:fill="FFFFFF"/>
              </w:rPr>
              <w:t>hooldekodu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Haapsalu</w:t>
            </w:r>
            <w:proofErr w:type="spellEnd"/>
            <w:r w:rsidRPr="00773EF3">
              <w:rPr>
                <w:rFonts w:asciiTheme="minorHAnsi" w:hAnsiTheme="minorHAnsi" w:cstheme="minorHAnsi"/>
                <w:color w:val="000000" w:themeColor="text1"/>
              </w:rPr>
              <w:t xml:space="preserve"> LV </w:t>
            </w:r>
            <w:proofErr w:type="spellStart"/>
            <w:r w:rsidRPr="00773EF3">
              <w:rPr>
                <w:rFonts w:asciiTheme="minorHAnsi" w:hAnsiTheme="minorHAnsi" w:cstheme="minorHAnsi"/>
                <w:color w:val="000000" w:themeColor="text1"/>
              </w:rPr>
              <w:t>sotsiaalosakond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Lääne-Nigula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shd w:val="clear" w:color="auto" w:fill="FFFFFF"/>
              </w:rPr>
              <w:t>sotsiaalhoolekande</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shd w:val="clear" w:color="auto" w:fill="FFFFFF"/>
              </w:rPr>
              <w:t>osakond</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shd w:val="clear" w:color="auto" w:fill="FFFFFF"/>
              </w:rPr>
              <w:t>Läänemaa</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shd w:val="clear" w:color="auto" w:fill="FFFFFF"/>
              </w:rPr>
              <w:t>naiste</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shd w:val="clear" w:color="auto" w:fill="FFFFFF"/>
              </w:rPr>
              <w:t>tugikeskus</w:t>
            </w:r>
            <w:proofErr w:type="spellEnd"/>
            <w:r w:rsidRPr="00773EF3">
              <w:rPr>
                <w:rFonts w:asciiTheme="minorHAnsi" w:hAnsiTheme="minorHAnsi" w:cstheme="minorHAnsi"/>
                <w:color w:val="000000" w:themeColor="text1"/>
                <w:shd w:val="clear" w:color="auto" w:fill="FFFFFF"/>
              </w:rPr>
              <w:t xml:space="preserve">, </w:t>
            </w:r>
            <w:proofErr w:type="spellStart"/>
            <w:r w:rsidRPr="00773EF3">
              <w:rPr>
                <w:rFonts w:asciiTheme="minorHAnsi" w:hAnsiTheme="minorHAnsi" w:cstheme="minorHAnsi"/>
                <w:color w:val="000000" w:themeColor="text1"/>
              </w:rPr>
              <w:t>Lääne-Nigula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Ukraina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sõjapõgenike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koordinaator</w:t>
            </w:r>
            <w:proofErr w:type="spellEnd"/>
          </w:p>
        </w:tc>
      </w:tr>
      <w:tr w:rsidR="0022738F" w:rsidRPr="00773EF3" w14:paraId="126FCF0C" w14:textId="77777777" w:rsidTr="00216574">
        <w:tc>
          <w:tcPr>
            <w:tcW w:w="1696" w:type="dxa"/>
          </w:tcPr>
          <w:p w14:paraId="510642DE"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23.-31.08.2022</w:t>
            </w:r>
          </w:p>
        </w:tc>
        <w:tc>
          <w:tcPr>
            <w:tcW w:w="3261" w:type="dxa"/>
          </w:tcPr>
          <w:p w14:paraId="784022F9" w14:textId="77777777" w:rsidR="0022738F" w:rsidRPr="00773EF3" w:rsidRDefault="0022738F" w:rsidP="0022738F">
            <w:pPr>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Strateegia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koostamise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avaüritus</w:t>
            </w:r>
            <w:proofErr w:type="spellEnd"/>
            <w:r w:rsidRPr="00773EF3">
              <w:rPr>
                <w:rFonts w:asciiTheme="minorHAnsi" w:hAnsiTheme="minorHAnsi" w:cstheme="minorHAnsi"/>
                <w:b/>
                <w:bCs/>
                <w:color w:val="000000" w:themeColor="text1"/>
              </w:rPr>
              <w:t xml:space="preserve"> + </w:t>
            </w:r>
            <w:proofErr w:type="spellStart"/>
            <w:r w:rsidRPr="00773EF3">
              <w:rPr>
                <w:rFonts w:asciiTheme="minorHAnsi" w:hAnsiTheme="minorHAnsi" w:cstheme="minorHAnsi"/>
                <w:b/>
                <w:bCs/>
                <w:color w:val="000000" w:themeColor="text1"/>
              </w:rPr>
              <w:t>ideekorje</w:t>
            </w:r>
            <w:proofErr w:type="spellEnd"/>
          </w:p>
          <w:p w14:paraId="4F8AB2FA" w14:textId="77777777" w:rsidR="0022738F" w:rsidRPr="00773EF3" w:rsidRDefault="0022738F" w:rsidP="0022738F">
            <w:pPr>
              <w:rPr>
                <w:rFonts w:asciiTheme="minorHAnsi" w:hAnsiTheme="minorHAnsi" w:cstheme="minorHAnsi"/>
                <w:b/>
                <w:bCs/>
                <w:color w:val="000000" w:themeColor="text1"/>
                <w:lang w:val="et-EE"/>
              </w:rPr>
            </w:pPr>
            <w:r w:rsidRPr="00773EF3">
              <w:rPr>
                <w:rFonts w:asciiTheme="minorHAnsi" w:hAnsiTheme="minorHAnsi" w:cstheme="minorHAnsi"/>
                <w:color w:val="000000" w:themeColor="text1"/>
                <w:lang w:val="et-EE"/>
              </w:rPr>
              <w:t>S</w:t>
            </w:r>
            <w:proofErr w:type="spellStart"/>
            <w:r w:rsidRPr="00773EF3">
              <w:rPr>
                <w:rFonts w:asciiTheme="minorHAnsi" w:hAnsiTheme="minorHAnsi" w:cstheme="minorHAnsi"/>
                <w:color w:val="000000" w:themeColor="text1"/>
              </w:rPr>
              <w:t>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koostamisest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teavitami</w:t>
            </w:r>
            <w:r w:rsidRPr="00773EF3">
              <w:rPr>
                <w:rFonts w:asciiTheme="minorHAnsi" w:hAnsiTheme="minorHAnsi" w:cstheme="minorHAnsi"/>
                <w:color w:val="000000" w:themeColor="text1"/>
                <w:lang w:val="et-EE"/>
              </w:rPr>
              <w:t>ne</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 xml:space="preserve">lõppeva perioodi </w:t>
            </w:r>
            <w:proofErr w:type="spellStart"/>
            <w:r w:rsidRPr="00773EF3">
              <w:rPr>
                <w:rFonts w:asciiTheme="minorHAnsi" w:hAnsiTheme="minorHAnsi" w:cstheme="minorHAnsi"/>
                <w:color w:val="000000" w:themeColor="text1"/>
              </w:rPr>
              <w:t>mõju-uuringu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tutvustami</w:t>
            </w:r>
            <w:r w:rsidRPr="00773EF3">
              <w:rPr>
                <w:rFonts w:asciiTheme="minorHAnsi" w:hAnsiTheme="minorHAnsi" w:cstheme="minorHAnsi"/>
                <w:color w:val="000000" w:themeColor="text1"/>
                <w:lang w:val="et-EE"/>
              </w:rPr>
              <w:t>ne</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 xml:space="preserve">ja </w:t>
            </w:r>
            <w:proofErr w:type="spellStart"/>
            <w:r w:rsidRPr="00773EF3">
              <w:rPr>
                <w:rFonts w:asciiTheme="minorHAnsi" w:hAnsiTheme="minorHAnsi" w:cstheme="minorHAnsi"/>
                <w:color w:val="000000" w:themeColor="text1"/>
              </w:rPr>
              <w:t>uue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jaoks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sisendi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küsimi</w:t>
            </w:r>
            <w:r w:rsidRPr="00773EF3">
              <w:rPr>
                <w:rFonts w:asciiTheme="minorHAnsi" w:hAnsiTheme="minorHAnsi" w:cstheme="minorHAnsi"/>
                <w:color w:val="000000" w:themeColor="text1"/>
                <w:lang w:val="et-EE"/>
              </w:rPr>
              <w:t>ne</w:t>
            </w:r>
            <w:proofErr w:type="spellEnd"/>
          </w:p>
        </w:tc>
        <w:tc>
          <w:tcPr>
            <w:tcW w:w="3573" w:type="dxa"/>
          </w:tcPr>
          <w:p w14:paraId="1700F8DD" w14:textId="77777777" w:rsidR="0022738F" w:rsidRPr="00773EF3" w:rsidRDefault="0022738F" w:rsidP="0022738F">
            <w:pPr>
              <w:rPr>
                <w:rFonts w:asciiTheme="minorHAnsi" w:hAnsiTheme="minorHAnsi" w:cstheme="minorHAnsi"/>
                <w:color w:val="000000" w:themeColor="text1"/>
                <w:lang w:val="et-EE"/>
              </w:rPr>
            </w:pPr>
            <w:r w:rsidRPr="00773EF3">
              <w:rPr>
                <w:rFonts w:asciiTheme="minorHAnsi" w:hAnsiTheme="minorHAnsi" w:cstheme="minorHAnsi"/>
                <w:color w:val="000000" w:themeColor="text1"/>
              </w:rPr>
              <w:t xml:space="preserve">23.08. </w:t>
            </w:r>
            <w:proofErr w:type="spellStart"/>
            <w:r w:rsidRPr="00773EF3">
              <w:rPr>
                <w:rFonts w:asciiTheme="minorHAnsi" w:hAnsiTheme="minorHAnsi" w:cstheme="minorHAnsi"/>
                <w:color w:val="000000" w:themeColor="text1"/>
              </w:rPr>
              <w:t>Asukülas</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10</w:t>
            </w:r>
            <w:r w:rsidRPr="00773EF3">
              <w:rPr>
                <w:rFonts w:asciiTheme="minorHAnsi" w:hAnsiTheme="minorHAnsi" w:cstheme="minorHAnsi"/>
                <w:color w:val="000000" w:themeColor="text1"/>
                <w:lang w:val="et-EE"/>
              </w:rPr>
              <w:t xml:space="preserve"> osalejat</w:t>
            </w:r>
          </w:p>
          <w:p w14:paraId="1B57FA2C" w14:textId="77777777" w:rsidR="0022738F" w:rsidRPr="00773EF3" w:rsidRDefault="0022738F" w:rsidP="0022738F">
            <w:pPr>
              <w:rPr>
                <w:rFonts w:asciiTheme="minorHAnsi" w:hAnsiTheme="minorHAnsi" w:cstheme="minorHAnsi"/>
                <w:color w:val="000000" w:themeColor="text1"/>
                <w:lang w:val="et-EE"/>
              </w:rPr>
            </w:pPr>
            <w:r w:rsidRPr="00773EF3">
              <w:rPr>
                <w:rFonts w:asciiTheme="minorHAnsi" w:hAnsiTheme="minorHAnsi" w:cstheme="minorHAnsi"/>
                <w:color w:val="000000" w:themeColor="text1"/>
              </w:rPr>
              <w:t xml:space="preserve">24.08. </w:t>
            </w:r>
            <w:proofErr w:type="spellStart"/>
            <w:r w:rsidRPr="00773EF3">
              <w:rPr>
                <w:rFonts w:asciiTheme="minorHAnsi" w:hAnsiTheme="minorHAnsi" w:cstheme="minorHAnsi"/>
                <w:color w:val="000000" w:themeColor="text1"/>
              </w:rPr>
              <w:t>Kullamaal</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14</w:t>
            </w:r>
            <w:r w:rsidRPr="00773EF3">
              <w:rPr>
                <w:rFonts w:asciiTheme="minorHAnsi" w:hAnsiTheme="minorHAnsi" w:cstheme="minorHAnsi"/>
                <w:color w:val="000000" w:themeColor="text1"/>
                <w:lang w:val="et-EE"/>
              </w:rPr>
              <w:t xml:space="preserve"> osalejat</w:t>
            </w:r>
          </w:p>
          <w:p w14:paraId="19253331" w14:textId="77777777" w:rsidR="0022738F" w:rsidRPr="00773EF3" w:rsidRDefault="0022738F" w:rsidP="0022738F">
            <w:pPr>
              <w:rPr>
                <w:rFonts w:asciiTheme="minorHAnsi" w:hAnsiTheme="minorHAnsi" w:cstheme="minorHAnsi"/>
                <w:color w:val="000000" w:themeColor="text1"/>
              </w:rPr>
            </w:pPr>
            <w:r w:rsidRPr="00773EF3">
              <w:rPr>
                <w:rFonts w:asciiTheme="minorHAnsi" w:hAnsiTheme="minorHAnsi" w:cstheme="minorHAnsi"/>
                <w:color w:val="000000" w:themeColor="text1"/>
              </w:rPr>
              <w:t xml:space="preserve">25.08. </w:t>
            </w:r>
            <w:proofErr w:type="spellStart"/>
            <w:r w:rsidRPr="00773EF3">
              <w:rPr>
                <w:rFonts w:asciiTheme="minorHAnsi" w:hAnsiTheme="minorHAnsi" w:cstheme="minorHAnsi"/>
                <w:color w:val="000000" w:themeColor="text1"/>
              </w:rPr>
              <w:t>Vormsil</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 xml:space="preserve">9 </w:t>
            </w:r>
            <w:r w:rsidRPr="00773EF3">
              <w:rPr>
                <w:rFonts w:asciiTheme="minorHAnsi" w:hAnsiTheme="minorHAnsi" w:cstheme="minorHAnsi"/>
                <w:color w:val="000000" w:themeColor="text1"/>
                <w:lang w:val="et-EE"/>
              </w:rPr>
              <w:t>osalejat</w:t>
            </w:r>
          </w:p>
          <w:p w14:paraId="4329A409" w14:textId="77777777" w:rsidR="0022738F" w:rsidRPr="00773EF3" w:rsidRDefault="0022738F" w:rsidP="0022738F">
            <w:pPr>
              <w:rPr>
                <w:rFonts w:asciiTheme="minorHAnsi" w:hAnsiTheme="minorHAnsi" w:cstheme="minorHAnsi"/>
                <w:color w:val="000000" w:themeColor="text1"/>
                <w:lang w:val="et-EE"/>
              </w:rPr>
            </w:pPr>
            <w:r w:rsidRPr="00773EF3">
              <w:rPr>
                <w:rFonts w:asciiTheme="minorHAnsi" w:hAnsiTheme="minorHAnsi" w:cstheme="minorHAnsi"/>
                <w:color w:val="000000" w:themeColor="text1"/>
              </w:rPr>
              <w:t xml:space="preserve">30.08. </w:t>
            </w:r>
            <w:proofErr w:type="spellStart"/>
            <w:r w:rsidRPr="00773EF3">
              <w:rPr>
                <w:rFonts w:asciiTheme="minorHAnsi" w:hAnsiTheme="minorHAnsi" w:cstheme="minorHAnsi"/>
                <w:color w:val="000000" w:themeColor="text1"/>
              </w:rPr>
              <w:t>Lihulas</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9</w:t>
            </w:r>
            <w:r w:rsidRPr="00773EF3">
              <w:rPr>
                <w:rFonts w:asciiTheme="minorHAnsi" w:hAnsiTheme="minorHAnsi" w:cstheme="minorHAnsi"/>
                <w:color w:val="000000" w:themeColor="text1"/>
                <w:lang w:val="et-EE"/>
              </w:rPr>
              <w:t xml:space="preserve"> osalejat</w:t>
            </w:r>
          </w:p>
          <w:p w14:paraId="2F86C0D1" w14:textId="77777777" w:rsidR="0022738F" w:rsidRPr="00773EF3" w:rsidRDefault="0022738F" w:rsidP="0022738F">
            <w:pPr>
              <w:rPr>
                <w:rFonts w:asciiTheme="minorHAnsi" w:hAnsiTheme="minorHAnsi" w:cstheme="minorHAnsi"/>
                <w:color w:val="000000" w:themeColor="text1"/>
                <w:lang w:val="et-EE"/>
              </w:rPr>
            </w:pPr>
            <w:r w:rsidRPr="00773EF3">
              <w:rPr>
                <w:rFonts w:asciiTheme="minorHAnsi" w:hAnsiTheme="minorHAnsi" w:cstheme="minorHAnsi"/>
                <w:color w:val="000000" w:themeColor="text1"/>
              </w:rPr>
              <w:t xml:space="preserve">31.08. </w:t>
            </w:r>
            <w:proofErr w:type="spellStart"/>
            <w:r w:rsidRPr="00773EF3">
              <w:rPr>
                <w:rFonts w:asciiTheme="minorHAnsi" w:hAnsiTheme="minorHAnsi" w:cstheme="minorHAnsi"/>
                <w:color w:val="000000" w:themeColor="text1"/>
              </w:rPr>
              <w:t>Linnamäel</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19</w:t>
            </w:r>
            <w:r w:rsidRPr="00773EF3">
              <w:rPr>
                <w:rFonts w:asciiTheme="minorHAnsi" w:hAnsiTheme="minorHAnsi" w:cstheme="minorHAnsi"/>
                <w:color w:val="000000" w:themeColor="text1"/>
                <w:lang w:val="et-EE"/>
              </w:rPr>
              <w:t xml:space="preserve"> osalejat</w:t>
            </w:r>
          </w:p>
          <w:p w14:paraId="5F9FD9B5" w14:textId="77777777" w:rsidR="0022738F" w:rsidRPr="00773EF3" w:rsidRDefault="0022738F" w:rsidP="0022738F">
            <w:pPr>
              <w:rPr>
                <w:rFonts w:asciiTheme="minorHAnsi" w:hAnsiTheme="minorHAnsi" w:cstheme="minorHAnsi"/>
                <w:color w:val="000000" w:themeColor="text1"/>
                <w:lang w:val="sv-FI"/>
              </w:rPr>
            </w:pPr>
          </w:p>
        </w:tc>
      </w:tr>
      <w:tr w:rsidR="0022738F" w:rsidRPr="00773EF3" w14:paraId="30802D02" w14:textId="77777777" w:rsidTr="00216574">
        <w:tc>
          <w:tcPr>
            <w:tcW w:w="1696" w:type="dxa"/>
          </w:tcPr>
          <w:p w14:paraId="6666AE1D"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08.-28.09.2022</w:t>
            </w:r>
          </w:p>
        </w:tc>
        <w:tc>
          <w:tcPr>
            <w:tcW w:w="3261" w:type="dxa"/>
          </w:tcPr>
          <w:p w14:paraId="0C327591"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Telefoniintervjuud kohalike ettevõtjatega</w:t>
            </w:r>
          </w:p>
        </w:tc>
        <w:tc>
          <w:tcPr>
            <w:tcW w:w="3573" w:type="dxa"/>
          </w:tcPr>
          <w:p w14:paraId="06D4E5CA"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18 osalejat</w:t>
            </w:r>
          </w:p>
        </w:tc>
      </w:tr>
      <w:tr w:rsidR="0022738F" w:rsidRPr="00773EF3" w14:paraId="130F3FC0" w14:textId="77777777" w:rsidTr="00216574">
        <w:tc>
          <w:tcPr>
            <w:tcW w:w="1696" w:type="dxa"/>
          </w:tcPr>
          <w:p w14:paraId="404B692A"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23.09.2022</w:t>
            </w:r>
          </w:p>
        </w:tc>
        <w:tc>
          <w:tcPr>
            <w:tcW w:w="3261" w:type="dxa"/>
          </w:tcPr>
          <w:p w14:paraId="280E3605"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Strateegia juhtrühma I seminar</w:t>
            </w:r>
          </w:p>
          <w:p w14:paraId="443B156A"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color w:val="000000" w:themeColor="text1"/>
                <w:lang w:val="sv-FI"/>
              </w:rPr>
              <w:t>Tegevuspiirkonna analüüsi ja</w:t>
            </w:r>
            <w:r w:rsidRPr="00773EF3">
              <w:rPr>
                <w:rFonts w:asciiTheme="minorHAnsi" w:hAnsiTheme="minorHAnsi" w:cstheme="minorHAnsi"/>
                <w:b/>
                <w:bCs/>
                <w:color w:val="000000" w:themeColor="text1"/>
                <w:lang w:val="sv-FI"/>
              </w:rPr>
              <w:t xml:space="preserve"> </w:t>
            </w:r>
            <w:r w:rsidRPr="00773EF3">
              <w:rPr>
                <w:rFonts w:asciiTheme="minorHAnsi" w:hAnsiTheme="minorHAnsi" w:cstheme="minorHAnsi"/>
                <w:color w:val="000000" w:themeColor="text1"/>
                <w:lang w:val="et-EE"/>
              </w:rPr>
              <w:t xml:space="preserve">lõppeva perioodi </w:t>
            </w:r>
            <w:proofErr w:type="spellStart"/>
            <w:r w:rsidRPr="00773EF3">
              <w:rPr>
                <w:rFonts w:asciiTheme="minorHAnsi" w:hAnsiTheme="minorHAnsi" w:cstheme="minorHAnsi"/>
                <w:color w:val="000000" w:themeColor="text1"/>
              </w:rPr>
              <w:t>mõju-uuringu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tutvustami</w:t>
            </w:r>
            <w:r w:rsidRPr="00773EF3">
              <w:rPr>
                <w:rFonts w:asciiTheme="minorHAnsi" w:hAnsiTheme="minorHAnsi" w:cstheme="minorHAnsi"/>
                <w:color w:val="000000" w:themeColor="text1"/>
                <w:lang w:val="et-EE"/>
              </w:rPr>
              <w:t>ne</w:t>
            </w:r>
            <w:proofErr w:type="spellEnd"/>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lang w:val="et-EE"/>
              </w:rPr>
              <w:t>SWOTi</w:t>
            </w:r>
            <w:proofErr w:type="spellEnd"/>
            <w:r w:rsidRPr="00773EF3">
              <w:rPr>
                <w:rFonts w:asciiTheme="minorHAnsi" w:hAnsiTheme="minorHAnsi" w:cstheme="minorHAnsi"/>
                <w:color w:val="000000" w:themeColor="text1"/>
                <w:lang w:val="et-EE"/>
              </w:rPr>
              <w:t xml:space="preserve"> ja visiooni koostamine. </w:t>
            </w:r>
          </w:p>
        </w:tc>
        <w:tc>
          <w:tcPr>
            <w:tcW w:w="3573" w:type="dxa"/>
          </w:tcPr>
          <w:p w14:paraId="29B154CF"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15 osalejat</w:t>
            </w:r>
          </w:p>
        </w:tc>
      </w:tr>
      <w:tr w:rsidR="0022738F" w:rsidRPr="00773EF3" w14:paraId="75FCE453" w14:textId="77777777" w:rsidTr="00216574">
        <w:tc>
          <w:tcPr>
            <w:tcW w:w="1696" w:type="dxa"/>
          </w:tcPr>
          <w:p w14:paraId="4B0D6537"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29.09.2022</w:t>
            </w:r>
          </w:p>
        </w:tc>
        <w:tc>
          <w:tcPr>
            <w:tcW w:w="3261" w:type="dxa"/>
          </w:tcPr>
          <w:p w14:paraId="5BF0DF39"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KKLM üldkoosolek</w:t>
            </w:r>
          </w:p>
          <w:p w14:paraId="42B06B4B"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color w:val="000000" w:themeColor="text1"/>
                <w:lang w:val="et-EE"/>
              </w:rPr>
              <w:t>Strateegia eelnõu tutvustamine</w:t>
            </w:r>
          </w:p>
        </w:tc>
        <w:tc>
          <w:tcPr>
            <w:tcW w:w="3573" w:type="dxa"/>
          </w:tcPr>
          <w:p w14:paraId="0510F112"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Veebis, 42 osalejat</w:t>
            </w:r>
          </w:p>
        </w:tc>
      </w:tr>
      <w:tr w:rsidR="0022738F" w:rsidRPr="00773EF3" w14:paraId="2777BEC0" w14:textId="77777777" w:rsidTr="00216574">
        <w:tc>
          <w:tcPr>
            <w:tcW w:w="1696" w:type="dxa"/>
          </w:tcPr>
          <w:p w14:paraId="01D04B7A"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25.11.2022</w:t>
            </w:r>
          </w:p>
        </w:tc>
        <w:tc>
          <w:tcPr>
            <w:tcW w:w="3261" w:type="dxa"/>
          </w:tcPr>
          <w:p w14:paraId="2EEC3C98"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Strateegia juhtrühma II seminar</w:t>
            </w:r>
          </w:p>
          <w:p w14:paraId="37DD72AE"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Visiooni täpsustamine ja meetmete eesmärkide kokkuleppimine</w:t>
            </w:r>
          </w:p>
        </w:tc>
        <w:tc>
          <w:tcPr>
            <w:tcW w:w="3573" w:type="dxa"/>
          </w:tcPr>
          <w:p w14:paraId="4585576D"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15 osalejat</w:t>
            </w:r>
          </w:p>
        </w:tc>
      </w:tr>
      <w:tr w:rsidR="0022738F" w:rsidRPr="00773EF3" w14:paraId="30AE1347" w14:textId="77777777" w:rsidTr="00216574">
        <w:tc>
          <w:tcPr>
            <w:tcW w:w="1696" w:type="dxa"/>
          </w:tcPr>
          <w:p w14:paraId="37DD9089"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13.12.2022</w:t>
            </w:r>
          </w:p>
        </w:tc>
        <w:tc>
          <w:tcPr>
            <w:tcW w:w="3261" w:type="dxa"/>
          </w:tcPr>
          <w:p w14:paraId="49FEA7DE"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Sotsiaalfond+ meetme arutelu</w:t>
            </w:r>
          </w:p>
          <w:p w14:paraId="497AD028"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SWOTi ja visiooni täpsustamine, meetme väljatöötamine</w:t>
            </w:r>
          </w:p>
        </w:tc>
        <w:tc>
          <w:tcPr>
            <w:tcW w:w="3573" w:type="dxa"/>
          </w:tcPr>
          <w:p w14:paraId="07906693"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17 osalejat</w:t>
            </w:r>
          </w:p>
          <w:p w14:paraId="49BBD94A"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Organisatsioonid:</w:t>
            </w:r>
          </w:p>
          <w:p w14:paraId="468BB516"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 xml:space="preserve">Lääne Maakonna Spordiliit, Vabatahtliku Seltsilise programm, </w:t>
            </w:r>
            <w:r w:rsidRPr="00773EF3">
              <w:rPr>
                <w:rFonts w:asciiTheme="minorHAnsi" w:hAnsiTheme="minorHAnsi" w:cstheme="minorHAnsi"/>
                <w:color w:val="000000" w:themeColor="text1"/>
                <w:lang w:val="sv-FI"/>
              </w:rPr>
              <w:lastRenderedPageBreak/>
              <w:t xml:space="preserve">RTK, KOVide haridus- ja sotsiaalvaldkonna esindajad, </w:t>
            </w:r>
          </w:p>
          <w:p w14:paraId="78AEF896"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 xml:space="preserve">Läänemaa Puuetega Laste Vanemate Ühendus, Omastehooldajate tugigrupp, </w:t>
            </w:r>
          </w:p>
          <w:p w14:paraId="6B838C66"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EELK Ridala Püha Maarja Magdaleena kogudus, Läänemaa Naiste Tugikeskus, Risti ja Oru hooldekodud</w:t>
            </w:r>
          </w:p>
        </w:tc>
      </w:tr>
      <w:tr w:rsidR="0022738F" w:rsidRPr="00773EF3" w14:paraId="3540AF3A" w14:textId="77777777" w:rsidTr="00216574">
        <w:tc>
          <w:tcPr>
            <w:tcW w:w="1696" w:type="dxa"/>
          </w:tcPr>
          <w:p w14:paraId="212645C4"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lastRenderedPageBreak/>
              <w:t>05.01.2023</w:t>
            </w:r>
          </w:p>
        </w:tc>
        <w:tc>
          <w:tcPr>
            <w:tcW w:w="3261" w:type="dxa"/>
          </w:tcPr>
          <w:p w14:paraId="544F21CE"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Elukeskkonna ja Sotsiaalfond+ meetme arutelu Lääneranna vallas</w:t>
            </w:r>
          </w:p>
        </w:tc>
        <w:tc>
          <w:tcPr>
            <w:tcW w:w="3573" w:type="dxa"/>
          </w:tcPr>
          <w:p w14:paraId="7AD0BF1D"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Lihulas, 12 osalejat</w:t>
            </w:r>
          </w:p>
        </w:tc>
      </w:tr>
      <w:tr w:rsidR="0022738F" w:rsidRPr="00773EF3" w14:paraId="10E8E99B" w14:textId="77777777" w:rsidTr="00216574">
        <w:tc>
          <w:tcPr>
            <w:tcW w:w="1696" w:type="dxa"/>
          </w:tcPr>
          <w:p w14:paraId="0D8F08EF"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13.01.2023</w:t>
            </w:r>
          </w:p>
        </w:tc>
        <w:tc>
          <w:tcPr>
            <w:tcW w:w="3261" w:type="dxa"/>
          </w:tcPr>
          <w:p w14:paraId="43566987"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Strateegia juhtrühma ja liikmete III seminar</w:t>
            </w:r>
          </w:p>
          <w:p w14:paraId="651B3C6D"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Meede 1 ja Meede 2 väljatöötamine</w:t>
            </w:r>
          </w:p>
        </w:tc>
        <w:tc>
          <w:tcPr>
            <w:tcW w:w="3573" w:type="dxa"/>
          </w:tcPr>
          <w:p w14:paraId="60EA2060"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13 osalejat</w:t>
            </w:r>
          </w:p>
        </w:tc>
      </w:tr>
      <w:tr w:rsidR="0022738F" w:rsidRPr="00773EF3" w14:paraId="2DAED492" w14:textId="77777777" w:rsidTr="00216574">
        <w:tc>
          <w:tcPr>
            <w:tcW w:w="1696" w:type="dxa"/>
          </w:tcPr>
          <w:p w14:paraId="525693E8"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16.01.2023</w:t>
            </w:r>
          </w:p>
        </w:tc>
        <w:tc>
          <w:tcPr>
            <w:tcW w:w="3261" w:type="dxa"/>
          </w:tcPr>
          <w:p w14:paraId="5E7518C0"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Noorte teemaline arutelu</w:t>
            </w:r>
          </w:p>
        </w:tc>
        <w:tc>
          <w:tcPr>
            <w:tcW w:w="3573" w:type="dxa"/>
          </w:tcPr>
          <w:p w14:paraId="4D43660D"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13 osalejat</w:t>
            </w:r>
          </w:p>
        </w:tc>
      </w:tr>
      <w:tr w:rsidR="0022738F" w:rsidRPr="00773EF3" w14:paraId="4DC160BD" w14:textId="77777777" w:rsidTr="00216574">
        <w:tc>
          <w:tcPr>
            <w:tcW w:w="1696" w:type="dxa"/>
          </w:tcPr>
          <w:p w14:paraId="271DA255"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19.01.2023</w:t>
            </w:r>
          </w:p>
        </w:tc>
        <w:tc>
          <w:tcPr>
            <w:tcW w:w="3261" w:type="dxa"/>
          </w:tcPr>
          <w:p w14:paraId="36E960AF"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MTÜ Arenduskoda korraldatud rahvusvaheline LEADER koostööprojektide konverents</w:t>
            </w:r>
          </w:p>
        </w:tc>
        <w:tc>
          <w:tcPr>
            <w:tcW w:w="3573" w:type="dxa"/>
          </w:tcPr>
          <w:p w14:paraId="322EF031" w14:textId="77777777" w:rsidR="0022738F" w:rsidRPr="00773EF3" w:rsidRDefault="0022738F" w:rsidP="0022738F">
            <w:pPr>
              <w:rPr>
                <w:rFonts w:asciiTheme="minorHAnsi" w:hAnsiTheme="minorHAnsi" w:cstheme="minorHAnsi"/>
                <w:color w:val="000000" w:themeColor="text1"/>
                <w:lang w:val="sv-FI"/>
              </w:rPr>
            </w:pPr>
          </w:p>
        </w:tc>
      </w:tr>
      <w:tr w:rsidR="00D83BD8" w:rsidRPr="00773EF3" w14:paraId="1443C80E" w14:textId="77777777" w:rsidTr="00216574">
        <w:tc>
          <w:tcPr>
            <w:tcW w:w="1696" w:type="dxa"/>
          </w:tcPr>
          <w:p w14:paraId="7BFCE6E0" w14:textId="1DA09FCC" w:rsidR="00D83BD8" w:rsidRPr="00773EF3" w:rsidRDefault="00D83BD8"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Veebruar 2023</w:t>
            </w:r>
          </w:p>
        </w:tc>
        <w:tc>
          <w:tcPr>
            <w:tcW w:w="3261" w:type="dxa"/>
          </w:tcPr>
          <w:p w14:paraId="30321B4F" w14:textId="3082E40F" w:rsidR="00D83BD8" w:rsidRPr="00773EF3" w:rsidRDefault="00D83BD8"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Hindamiskomisjoni küsitlus</w:t>
            </w:r>
          </w:p>
        </w:tc>
        <w:tc>
          <w:tcPr>
            <w:tcW w:w="3573" w:type="dxa"/>
          </w:tcPr>
          <w:p w14:paraId="0D4E69F6" w14:textId="7FA26C1B" w:rsidR="00D83BD8" w:rsidRPr="00773EF3" w:rsidRDefault="00D83BD8"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Veebis, 11 vastajat</w:t>
            </w:r>
          </w:p>
        </w:tc>
      </w:tr>
      <w:tr w:rsidR="0022738F" w:rsidRPr="00773EF3" w14:paraId="0073E92A" w14:textId="77777777" w:rsidTr="00216574">
        <w:tc>
          <w:tcPr>
            <w:tcW w:w="1696" w:type="dxa"/>
          </w:tcPr>
          <w:p w14:paraId="0EA923CE"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23.-30.01.2023</w:t>
            </w:r>
          </w:p>
        </w:tc>
        <w:tc>
          <w:tcPr>
            <w:tcW w:w="3261" w:type="dxa"/>
          </w:tcPr>
          <w:p w14:paraId="09CF53F5"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KKLM liikmete küsitlus</w:t>
            </w:r>
          </w:p>
        </w:tc>
        <w:tc>
          <w:tcPr>
            <w:tcW w:w="3573" w:type="dxa"/>
          </w:tcPr>
          <w:p w14:paraId="71D4815E"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Veebis, 36 vastajat</w:t>
            </w:r>
          </w:p>
        </w:tc>
      </w:tr>
      <w:tr w:rsidR="0022738F" w:rsidRPr="00773EF3" w14:paraId="2DBBC347" w14:textId="77777777" w:rsidTr="00216574">
        <w:tc>
          <w:tcPr>
            <w:tcW w:w="1696" w:type="dxa"/>
          </w:tcPr>
          <w:p w14:paraId="79C4A707"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24.-30.04.2023</w:t>
            </w:r>
          </w:p>
        </w:tc>
        <w:tc>
          <w:tcPr>
            <w:tcW w:w="3261" w:type="dxa"/>
          </w:tcPr>
          <w:p w14:paraId="0848AF49"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Strateegia visiooni täpsustamise küsitlus</w:t>
            </w:r>
          </w:p>
        </w:tc>
        <w:tc>
          <w:tcPr>
            <w:tcW w:w="3573" w:type="dxa"/>
          </w:tcPr>
          <w:p w14:paraId="67792636"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Veebis, 13 vastajat</w:t>
            </w:r>
          </w:p>
        </w:tc>
      </w:tr>
      <w:tr w:rsidR="0022738F" w:rsidRPr="00773EF3" w14:paraId="57AE546B" w14:textId="77777777" w:rsidTr="00216574">
        <w:tc>
          <w:tcPr>
            <w:tcW w:w="1696" w:type="dxa"/>
          </w:tcPr>
          <w:p w14:paraId="173F5695"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05.05.2023</w:t>
            </w:r>
          </w:p>
        </w:tc>
        <w:tc>
          <w:tcPr>
            <w:tcW w:w="3261" w:type="dxa"/>
          </w:tcPr>
          <w:p w14:paraId="73E95928" w14:textId="4890CF99"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 xml:space="preserve">Strateegia juhtrühma IV </w:t>
            </w:r>
            <w:r w:rsidR="006C2149" w:rsidRPr="00773EF3">
              <w:rPr>
                <w:rFonts w:asciiTheme="minorHAnsi" w:hAnsiTheme="minorHAnsi" w:cstheme="minorHAnsi"/>
                <w:b/>
                <w:bCs/>
                <w:color w:val="000000" w:themeColor="text1"/>
                <w:lang w:val="sv-FI"/>
              </w:rPr>
              <w:t xml:space="preserve">ja liikmete </w:t>
            </w:r>
            <w:r w:rsidRPr="00773EF3">
              <w:rPr>
                <w:rFonts w:asciiTheme="minorHAnsi" w:hAnsiTheme="minorHAnsi" w:cstheme="minorHAnsi"/>
                <w:b/>
                <w:bCs/>
                <w:color w:val="000000" w:themeColor="text1"/>
                <w:lang w:val="sv-FI"/>
              </w:rPr>
              <w:t>seminar</w:t>
            </w:r>
          </w:p>
          <w:p w14:paraId="5A0E5B3A"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Strateegia eelnõu ülevaatamine ja täpsustamine</w:t>
            </w:r>
          </w:p>
        </w:tc>
        <w:tc>
          <w:tcPr>
            <w:tcW w:w="3573" w:type="dxa"/>
          </w:tcPr>
          <w:p w14:paraId="73CE981C"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Haapsalus, 15 osalejat</w:t>
            </w:r>
          </w:p>
        </w:tc>
      </w:tr>
      <w:tr w:rsidR="0022738F" w:rsidRPr="00773EF3" w14:paraId="7D6CEAE6" w14:textId="77777777" w:rsidTr="00216574">
        <w:tc>
          <w:tcPr>
            <w:tcW w:w="1696" w:type="dxa"/>
          </w:tcPr>
          <w:p w14:paraId="55E97C97"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25.05.2023</w:t>
            </w:r>
          </w:p>
        </w:tc>
        <w:tc>
          <w:tcPr>
            <w:tcW w:w="3261" w:type="dxa"/>
          </w:tcPr>
          <w:p w14:paraId="795D8006" w14:textId="77777777" w:rsidR="0022738F" w:rsidRPr="00773EF3" w:rsidRDefault="0022738F" w:rsidP="0022738F">
            <w:pPr>
              <w:rPr>
                <w:rFonts w:asciiTheme="minorHAnsi" w:hAnsiTheme="minorHAnsi" w:cstheme="minorHAnsi"/>
                <w:b/>
                <w:bCs/>
                <w:color w:val="000000" w:themeColor="text1"/>
                <w:lang w:val="sv-FI"/>
              </w:rPr>
            </w:pPr>
            <w:r w:rsidRPr="00773EF3">
              <w:rPr>
                <w:rFonts w:asciiTheme="minorHAnsi" w:hAnsiTheme="minorHAnsi" w:cstheme="minorHAnsi"/>
                <w:b/>
                <w:bCs/>
                <w:color w:val="000000" w:themeColor="text1"/>
                <w:lang w:val="sv-FI"/>
              </w:rPr>
              <w:t>KKLM üldkoosolek</w:t>
            </w:r>
          </w:p>
          <w:p w14:paraId="130557D9"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Strateegia vastuvõtmine</w:t>
            </w:r>
          </w:p>
        </w:tc>
        <w:tc>
          <w:tcPr>
            <w:tcW w:w="3573" w:type="dxa"/>
          </w:tcPr>
          <w:p w14:paraId="4F07E870" w14:textId="77777777" w:rsidR="0022738F" w:rsidRPr="00773EF3" w:rsidRDefault="0022738F" w:rsidP="0022738F">
            <w:pPr>
              <w:rPr>
                <w:rFonts w:asciiTheme="minorHAnsi" w:hAnsiTheme="minorHAnsi" w:cstheme="minorHAnsi"/>
                <w:color w:val="000000" w:themeColor="text1"/>
                <w:lang w:val="sv-FI"/>
              </w:rPr>
            </w:pPr>
            <w:r w:rsidRPr="00773EF3">
              <w:rPr>
                <w:rFonts w:asciiTheme="minorHAnsi" w:hAnsiTheme="minorHAnsi" w:cstheme="minorHAnsi"/>
                <w:color w:val="000000" w:themeColor="text1"/>
                <w:lang w:val="sv-FI"/>
              </w:rPr>
              <w:t>Puise külas ja veebis, 40 osalejat</w:t>
            </w:r>
          </w:p>
        </w:tc>
      </w:tr>
    </w:tbl>
    <w:p w14:paraId="1F0FBE68" w14:textId="77777777" w:rsidR="006E709B" w:rsidRPr="00773EF3" w:rsidRDefault="006E709B" w:rsidP="006E709B">
      <w:pPr>
        <w:rPr>
          <w:rFonts w:asciiTheme="minorHAnsi" w:hAnsiTheme="minorHAnsi" w:cstheme="minorHAnsi"/>
          <w:color w:val="000000" w:themeColor="text1"/>
        </w:rPr>
      </w:pPr>
    </w:p>
    <w:p w14:paraId="557317ED" w14:textId="77777777" w:rsidR="006E709B" w:rsidRPr="00773EF3" w:rsidRDefault="006E709B" w:rsidP="006E709B">
      <w:pPr>
        <w:rPr>
          <w:rFonts w:asciiTheme="minorHAnsi" w:hAnsiTheme="minorHAnsi" w:cstheme="minorHAnsi"/>
        </w:rPr>
      </w:pPr>
    </w:p>
    <w:p w14:paraId="38D25ED6" w14:textId="73F12B63" w:rsidR="00F805A9" w:rsidRPr="00773EF3" w:rsidRDefault="006E709B" w:rsidP="006E709B">
      <w:pPr>
        <w:pStyle w:val="Heading1"/>
        <w:numPr>
          <w:ilvl w:val="0"/>
          <w:numId w:val="0"/>
        </w:numPr>
        <w:rPr>
          <w:rFonts w:asciiTheme="minorHAnsi" w:hAnsiTheme="minorHAnsi" w:cstheme="minorHAnsi"/>
          <w:color w:val="C0504D" w:themeColor="accent2"/>
        </w:rPr>
      </w:pPr>
      <w:bookmarkStart w:id="723" w:name="_Toc136438882"/>
      <w:r w:rsidRPr="00773EF3">
        <w:rPr>
          <w:rFonts w:asciiTheme="minorHAnsi" w:hAnsiTheme="minorHAnsi" w:cstheme="minorHAnsi"/>
          <w:color w:val="C0504D" w:themeColor="accent2"/>
        </w:rPr>
        <w:lastRenderedPageBreak/>
        <w:t xml:space="preserve">Lisa 4. </w:t>
      </w:r>
      <w:proofErr w:type="spellStart"/>
      <w:r w:rsidRPr="00773EF3">
        <w:rPr>
          <w:rFonts w:asciiTheme="minorHAnsi" w:hAnsiTheme="minorHAnsi" w:cstheme="minorHAnsi"/>
          <w:color w:val="C0504D" w:themeColor="accent2"/>
        </w:rPr>
        <w:t>Strateegia</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seos</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teiste</w:t>
      </w:r>
      <w:proofErr w:type="spellEnd"/>
      <w:r w:rsidRPr="00773EF3">
        <w:rPr>
          <w:rFonts w:asciiTheme="minorHAnsi" w:hAnsiTheme="minorHAnsi" w:cstheme="minorHAnsi"/>
          <w:color w:val="C0504D" w:themeColor="accent2"/>
        </w:rPr>
        <w:t xml:space="preserve"> </w:t>
      </w:r>
      <w:proofErr w:type="spellStart"/>
      <w:r w:rsidRPr="00773EF3">
        <w:rPr>
          <w:rFonts w:asciiTheme="minorHAnsi" w:hAnsiTheme="minorHAnsi" w:cstheme="minorHAnsi"/>
          <w:color w:val="C0504D" w:themeColor="accent2"/>
        </w:rPr>
        <w:t>arengudokumentidega</w:t>
      </w:r>
      <w:bookmarkEnd w:id="723"/>
      <w:proofErr w:type="spellEnd"/>
    </w:p>
    <w:p w14:paraId="0D7A76D2" w14:textId="691D4759" w:rsidR="00216574" w:rsidRPr="00773EF3" w:rsidRDefault="00216574" w:rsidP="00216574">
      <w:pPr>
        <w:pStyle w:val="NormalWeb"/>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eesmärkide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seadmisel</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lisaks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piirkonna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arenguvajadustele</w:t>
      </w:r>
      <w:proofErr w:type="spellEnd"/>
      <w:r w:rsidRPr="00773EF3">
        <w:rPr>
          <w:rFonts w:asciiTheme="minorHAnsi" w:hAnsiTheme="minorHAnsi" w:cstheme="minorHAnsi"/>
        </w:rPr>
        <w:t xml:space="preserve"> ja -</w:t>
      </w:r>
      <w:proofErr w:type="spellStart"/>
      <w:r w:rsidR="00773EF3">
        <w:rPr>
          <w:rFonts w:asciiTheme="minorHAnsi" w:hAnsiTheme="minorHAnsi" w:cstheme="minorHAnsi"/>
        </w:rPr>
        <w:t>potentsiaalile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lähtutud</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kõrgema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tasandi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riik</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maakond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omavalitsus</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arengudokumentidest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17). </w:t>
      </w:r>
    </w:p>
    <w:p w14:paraId="2D8329D7" w14:textId="77777777" w:rsidR="00216574" w:rsidRPr="00773EF3" w:rsidRDefault="00216574" w:rsidP="00216574">
      <w:pPr>
        <w:pStyle w:val="NormalWeb"/>
        <w:spacing w:before="0" w:beforeAutospacing="0" w:after="0" w:afterAutospacing="0"/>
        <w:jc w:val="both"/>
        <w:rPr>
          <w:rFonts w:asciiTheme="minorHAnsi" w:hAnsiTheme="minorHAnsi" w:cstheme="minorHAnsi"/>
        </w:rPr>
      </w:pPr>
    </w:p>
    <w:p w14:paraId="2E2D0E1D" w14:textId="77777777" w:rsidR="00216574" w:rsidRPr="00773EF3" w:rsidRDefault="00216574" w:rsidP="00216574">
      <w:pPr>
        <w:pStyle w:val="NormalWeb"/>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Riikliku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tasandi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dokumentidest</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välja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toodud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neli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peamist</w:t>
      </w:r>
      <w:proofErr w:type="spellEnd"/>
      <w:r w:rsidRPr="00773EF3">
        <w:rPr>
          <w:rFonts w:asciiTheme="minorHAnsi" w:hAnsiTheme="minorHAnsi" w:cstheme="minorHAnsi"/>
        </w:rPr>
        <w:t xml:space="preserve">: </w:t>
      </w:r>
    </w:p>
    <w:p w14:paraId="11832E61" w14:textId="5322B5EA" w:rsidR="00216574" w:rsidRPr="00773EF3" w:rsidRDefault="00216574" w:rsidP="002C4F6F">
      <w:pPr>
        <w:pStyle w:val="NormalWeb"/>
        <w:numPr>
          <w:ilvl w:val="0"/>
          <w:numId w:val="49"/>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Eesti</w:t>
      </w:r>
      <w:proofErr w:type="spellEnd"/>
      <w:r w:rsidRPr="00773EF3">
        <w:rPr>
          <w:rFonts w:asciiTheme="minorHAnsi" w:hAnsiTheme="minorHAnsi" w:cstheme="minorHAnsi"/>
        </w:rPr>
        <w:t xml:space="preserve"> </w:t>
      </w:r>
      <w:proofErr w:type="gramStart"/>
      <w:r w:rsidRPr="00773EF3">
        <w:rPr>
          <w:rFonts w:asciiTheme="minorHAnsi" w:hAnsiTheme="minorHAnsi" w:cstheme="minorHAnsi"/>
        </w:rPr>
        <w:t xml:space="preserve">2035“ </w:t>
      </w:r>
      <w:proofErr w:type="spellStart"/>
      <w:r w:rsidRPr="00773EF3">
        <w:rPr>
          <w:rFonts w:asciiTheme="minorHAnsi" w:hAnsiTheme="minorHAnsi" w:cstheme="minorHAnsi"/>
        </w:rPr>
        <w:t>kui</w:t>
      </w:r>
      <w:proofErr w:type="spellEnd"/>
      <w:proofErr w:type="gramEnd"/>
      <w:r w:rsidRPr="00773EF3">
        <w:rPr>
          <w:rFonts w:asciiTheme="minorHAnsi" w:hAnsiTheme="minorHAnsi" w:cstheme="minorHAnsi"/>
        </w:rPr>
        <w:t xml:space="preserve"> </w:t>
      </w:r>
      <w:proofErr w:type="spellStart"/>
      <w:r w:rsidRPr="00773EF3">
        <w:rPr>
          <w:rFonts w:asciiTheme="minorHAnsi" w:hAnsiTheme="minorHAnsi" w:cstheme="minorHAnsi"/>
        </w:rPr>
        <w:t>riigi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põhiline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strateegiline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alus</w:t>
      </w:r>
      <w:proofErr w:type="spellEnd"/>
      <w:r w:rsidRPr="00773EF3">
        <w:rPr>
          <w:rFonts w:asciiTheme="minorHAnsi" w:hAnsiTheme="minorHAnsi" w:cstheme="minorHAnsi"/>
        </w:rPr>
        <w:t xml:space="preserve"> </w:t>
      </w:r>
    </w:p>
    <w:p w14:paraId="7096E96C" w14:textId="77777777" w:rsidR="00216574" w:rsidRPr="00773EF3" w:rsidRDefault="00216574" w:rsidP="002C4F6F">
      <w:pPr>
        <w:pStyle w:val="NormalWeb"/>
        <w:numPr>
          <w:ilvl w:val="0"/>
          <w:numId w:val="49"/>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Ühise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põllumajanduspoliitika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strateegiakava</w:t>
      </w:r>
      <w:proofErr w:type="spellEnd"/>
      <w:r w:rsidRPr="00773EF3">
        <w:rPr>
          <w:rFonts w:asciiTheme="minorHAnsi" w:hAnsiTheme="minorHAnsi" w:cstheme="minorHAnsi"/>
        </w:rPr>
        <w:t>, mis on LEADER-</w:t>
      </w:r>
      <w:proofErr w:type="spellStart"/>
      <w:r w:rsidRPr="00773EF3">
        <w:rPr>
          <w:rFonts w:asciiTheme="minorHAnsi" w:hAnsiTheme="minorHAnsi" w:cstheme="minorHAnsi"/>
        </w:rPr>
        <w:t>meetme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aluseks</w:t>
      </w:r>
      <w:proofErr w:type="spellEnd"/>
      <w:r w:rsidRPr="00773EF3">
        <w:rPr>
          <w:rFonts w:asciiTheme="minorHAnsi" w:hAnsiTheme="minorHAnsi" w:cstheme="minorHAnsi"/>
        </w:rPr>
        <w:t xml:space="preserve"> </w:t>
      </w:r>
    </w:p>
    <w:p w14:paraId="6CF7EF43" w14:textId="1756CE1E" w:rsidR="00216574" w:rsidRPr="00773EF3" w:rsidRDefault="00216574" w:rsidP="002C4F6F">
      <w:pPr>
        <w:pStyle w:val="NormalWeb"/>
        <w:numPr>
          <w:ilvl w:val="0"/>
          <w:numId w:val="49"/>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Ühtekuuluvuspoliitika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fondide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rakenduskava</w:t>
      </w:r>
      <w:proofErr w:type="spellEnd"/>
      <w:r w:rsidRPr="00773EF3">
        <w:rPr>
          <w:rFonts w:asciiTheme="minorHAnsi" w:hAnsiTheme="minorHAnsi" w:cstheme="minorHAnsi"/>
        </w:rPr>
        <w:t xml:space="preserve">, mis on </w:t>
      </w:r>
      <w:proofErr w:type="spellStart"/>
      <w:r w:rsidRPr="00773EF3">
        <w:rPr>
          <w:rFonts w:asciiTheme="minorHAnsi" w:hAnsiTheme="minorHAnsi" w:cstheme="minorHAnsi"/>
        </w:rPr>
        <w:t>sotsiaalvaldkonna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eesmärgi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aluseks</w:t>
      </w:r>
      <w:proofErr w:type="spellEnd"/>
      <w:r w:rsidRPr="00773EF3">
        <w:rPr>
          <w:rFonts w:asciiTheme="minorHAnsi" w:hAnsiTheme="minorHAnsi" w:cstheme="minorHAnsi"/>
        </w:rPr>
        <w:t xml:space="preserve"> </w:t>
      </w:r>
    </w:p>
    <w:p w14:paraId="7EA2D7C5" w14:textId="6ED152FF" w:rsidR="00216574" w:rsidRPr="00773EF3" w:rsidRDefault="00216574" w:rsidP="002C4F6F">
      <w:pPr>
        <w:pStyle w:val="NormalWeb"/>
        <w:numPr>
          <w:ilvl w:val="0"/>
          <w:numId w:val="49"/>
        </w:numPr>
        <w:spacing w:before="0" w:beforeAutospacing="0" w:after="0" w:afterAutospacing="0"/>
        <w:jc w:val="both"/>
        <w:rPr>
          <w:rFonts w:asciiTheme="minorHAnsi" w:hAnsiTheme="minorHAnsi" w:cstheme="minorHAnsi"/>
        </w:rPr>
      </w:pPr>
      <w:proofErr w:type="spellStart"/>
      <w:r w:rsidRPr="00773EF3">
        <w:rPr>
          <w:rFonts w:asciiTheme="minorHAnsi" w:hAnsiTheme="minorHAnsi" w:cstheme="minorHAnsi"/>
        </w:rPr>
        <w:t>Heaolu</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arengukava</w:t>
      </w:r>
      <w:proofErr w:type="spellEnd"/>
      <w:r w:rsidRPr="00773EF3">
        <w:rPr>
          <w:rFonts w:asciiTheme="minorHAnsi" w:hAnsiTheme="minorHAnsi" w:cstheme="minorHAnsi"/>
        </w:rPr>
        <w:t xml:space="preserve"> 2023–2030, mis </w:t>
      </w:r>
      <w:proofErr w:type="spellStart"/>
      <w:r w:rsidRPr="00773EF3">
        <w:rPr>
          <w:rFonts w:asciiTheme="minorHAnsi" w:hAnsiTheme="minorHAnsi" w:cstheme="minorHAnsi"/>
        </w:rPr>
        <w:t>sätestab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sihid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sotsiaalvaldkonnas</w:t>
      </w:r>
      <w:proofErr w:type="spellEnd"/>
      <w:r w:rsidRPr="00773EF3">
        <w:rPr>
          <w:rFonts w:asciiTheme="minorHAnsi" w:hAnsiTheme="minorHAnsi" w:cstheme="minorHAnsi"/>
        </w:rPr>
        <w:t xml:space="preserve"> </w:t>
      </w:r>
    </w:p>
    <w:p w14:paraId="5CED8647" w14:textId="77777777" w:rsidR="00216574" w:rsidRPr="00773EF3" w:rsidRDefault="00216574" w:rsidP="00216574">
      <w:pPr>
        <w:pStyle w:val="NormalWeb"/>
        <w:spacing w:before="0" w:beforeAutospacing="0" w:after="0" w:afterAutospacing="0"/>
        <w:ind w:left="720"/>
        <w:jc w:val="both"/>
        <w:rPr>
          <w:rFonts w:asciiTheme="minorHAnsi" w:hAnsiTheme="minorHAnsi" w:cstheme="minorHAnsi"/>
        </w:rPr>
      </w:pPr>
    </w:p>
    <w:p w14:paraId="483C9947" w14:textId="77777777" w:rsidR="00216574" w:rsidRPr="00773EF3" w:rsidRDefault="00216574" w:rsidP="00216574">
      <w:pPr>
        <w:pStyle w:val="NormalWeb"/>
        <w:spacing w:before="0" w:beforeAutospacing="0" w:after="0" w:afterAutospacing="0"/>
        <w:jc w:val="both"/>
        <w:rPr>
          <w:rFonts w:asciiTheme="minorHAnsi" w:hAnsiTheme="minorHAnsi" w:cstheme="minorHAnsi"/>
        </w:rPr>
      </w:pPr>
      <w:r w:rsidRPr="00773EF3">
        <w:rPr>
          <w:rFonts w:asciiTheme="minorHAnsi" w:hAnsiTheme="minorHAnsi" w:cstheme="minorHAnsi"/>
        </w:rPr>
        <w:t xml:space="preserve">On </w:t>
      </w:r>
      <w:proofErr w:type="spellStart"/>
      <w:r w:rsidRPr="00773EF3">
        <w:rPr>
          <w:rFonts w:asciiTheme="minorHAnsi" w:hAnsiTheme="minorHAnsi" w:cstheme="minorHAnsi"/>
        </w:rPr>
        <w:t>eeldatud</w:t>
      </w:r>
      <w:proofErr w:type="spellEnd"/>
      <w:r w:rsidRPr="00773EF3">
        <w:rPr>
          <w:rFonts w:asciiTheme="minorHAnsi" w:hAnsiTheme="minorHAnsi" w:cstheme="minorHAnsi"/>
        </w:rPr>
        <w:t xml:space="preserve">, et </w:t>
      </w:r>
      <w:proofErr w:type="spellStart"/>
      <w:r w:rsidRPr="00773EF3">
        <w:rPr>
          <w:rFonts w:asciiTheme="minorHAnsi" w:hAnsiTheme="minorHAnsi" w:cstheme="minorHAnsi"/>
        </w:rPr>
        <w:t>strateegiakava</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rakenduskava</w:t>
      </w:r>
      <w:proofErr w:type="spellEnd"/>
      <w:r w:rsidRPr="00773EF3">
        <w:rPr>
          <w:rFonts w:asciiTheme="minorHAnsi" w:hAnsiTheme="minorHAnsi" w:cstheme="minorHAnsi"/>
        </w:rPr>
        <w:t xml:space="preserve"> on juba </w:t>
      </w:r>
      <w:proofErr w:type="spellStart"/>
      <w:r w:rsidRPr="00773EF3">
        <w:rPr>
          <w:rFonts w:asciiTheme="minorHAnsi" w:hAnsiTheme="minorHAnsi" w:cstheme="minorHAnsi"/>
        </w:rPr>
        <w:t>arvesse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võtnud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muude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valdkondade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püüdlusi</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poliitikaid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Seega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kooskõla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nendega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kindlustab</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vastavuse</w:t>
      </w:r>
      <w:proofErr w:type="spellEnd"/>
      <w:r w:rsidRPr="00773EF3">
        <w:rPr>
          <w:rFonts w:asciiTheme="minorHAnsi" w:hAnsiTheme="minorHAnsi" w:cstheme="minorHAnsi"/>
        </w:rPr>
        <w:t xml:space="preserve"> ka </w:t>
      </w:r>
      <w:proofErr w:type="spellStart"/>
      <w:r w:rsidRPr="00773EF3">
        <w:rPr>
          <w:rFonts w:asciiTheme="minorHAnsi" w:hAnsiTheme="minorHAnsi" w:cstheme="minorHAnsi"/>
        </w:rPr>
        <w:t>muude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dokumentidega</w:t>
      </w:r>
      <w:proofErr w:type="spellEnd"/>
      <w:r w:rsidRPr="00773EF3">
        <w:rPr>
          <w:rFonts w:asciiTheme="minorHAnsi" w:hAnsiTheme="minorHAnsi" w:cstheme="minorHAnsi"/>
        </w:rPr>
        <w:t xml:space="preserve">. </w:t>
      </w:r>
    </w:p>
    <w:p w14:paraId="279E2E74" w14:textId="77777777" w:rsidR="00216574" w:rsidRPr="00773EF3" w:rsidRDefault="00216574" w:rsidP="00216574">
      <w:pPr>
        <w:rPr>
          <w:rFonts w:asciiTheme="minorHAnsi" w:hAnsiTheme="minorHAnsi" w:cstheme="minorHAnsi"/>
        </w:rPr>
      </w:pPr>
    </w:p>
    <w:p w14:paraId="5EFD72A0" w14:textId="7B090EEE" w:rsidR="00E749F5" w:rsidRPr="00773EF3" w:rsidRDefault="00E749F5" w:rsidP="00E749F5">
      <w:pPr>
        <w:pStyle w:val="Caption"/>
        <w:keepNext/>
        <w:rPr>
          <w:rFonts w:asciiTheme="minorHAnsi" w:hAnsiTheme="minorHAnsi" w:cstheme="minorHAnsi"/>
        </w:rPr>
      </w:pPr>
      <w:proofErr w:type="spellStart"/>
      <w:r w:rsidRPr="00773EF3">
        <w:rPr>
          <w:rFonts w:asciiTheme="minorHAnsi" w:hAnsiTheme="minorHAnsi" w:cstheme="minorHAnsi"/>
        </w:rPr>
        <w:t>Tabel</w:t>
      </w:r>
      <w:proofErr w:type="spellEnd"/>
      <w:r w:rsidRPr="00773EF3">
        <w:rPr>
          <w:rFonts w:asciiTheme="minorHAnsi" w:hAnsiTheme="minorHAnsi" w:cstheme="minorHAnsi"/>
        </w:rPr>
        <w:t xml:space="preserve"> </w:t>
      </w:r>
      <w:r w:rsidR="00773EF3" w:rsidRPr="00773EF3">
        <w:rPr>
          <w:rFonts w:asciiTheme="minorHAnsi" w:hAnsiTheme="minorHAnsi" w:cstheme="minorHAnsi"/>
        </w:rPr>
        <w:t>1</w:t>
      </w:r>
      <w:ins w:id="724" w:author="Liis Moor" w:date="2024-04-18T16:36:00Z">
        <w:r w:rsidR="00935D9B">
          <w:rPr>
            <w:rFonts w:asciiTheme="minorHAnsi" w:hAnsiTheme="minorHAnsi" w:cstheme="minorHAnsi"/>
          </w:rPr>
          <w:t>9</w:t>
        </w:r>
      </w:ins>
      <w:del w:id="725" w:author="Liis Moor" w:date="2023-10-04T10:17:00Z">
        <w:r w:rsidR="00773EF3" w:rsidRPr="00773EF3" w:rsidDel="0022733B">
          <w:rPr>
            <w:rFonts w:asciiTheme="minorHAnsi" w:hAnsiTheme="minorHAnsi" w:cstheme="minorHAnsi"/>
          </w:rPr>
          <w:delText>7</w:delText>
        </w:r>
      </w:del>
      <w:r w:rsidRPr="00773EF3">
        <w:rPr>
          <w:rFonts w:asciiTheme="minorHAnsi" w:hAnsiTheme="minorHAnsi" w:cstheme="minorHAnsi"/>
        </w:rPr>
        <w:t xml:space="preserve">. </w:t>
      </w:r>
      <w:proofErr w:type="spellStart"/>
      <w:r w:rsidRPr="00773EF3">
        <w:rPr>
          <w:rFonts w:asciiTheme="minorHAnsi" w:hAnsiTheme="minorHAnsi" w:cstheme="minorHAnsi"/>
        </w:rPr>
        <w:t>Strateegia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seosed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teiste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arengudokumentidega</w:t>
      </w:r>
      <w:proofErr w:type="spellEnd"/>
    </w:p>
    <w:tbl>
      <w:tblPr>
        <w:tblStyle w:val="TableGrid"/>
        <w:tblW w:w="8642" w:type="dxa"/>
        <w:tblLayout w:type="fixed"/>
        <w:tblLook w:val="04A0" w:firstRow="1" w:lastRow="0" w:firstColumn="1" w:lastColumn="0" w:noHBand="0" w:noVBand="1"/>
      </w:tblPr>
      <w:tblGrid>
        <w:gridCol w:w="1838"/>
        <w:gridCol w:w="3402"/>
        <w:gridCol w:w="3402"/>
      </w:tblGrid>
      <w:tr w:rsidR="00216574" w:rsidRPr="00773EF3" w14:paraId="401E6601" w14:textId="77777777" w:rsidTr="00216574">
        <w:tc>
          <w:tcPr>
            <w:tcW w:w="1838" w:type="dxa"/>
          </w:tcPr>
          <w:p w14:paraId="47A24927"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Arengu-dokument</w:t>
            </w:r>
            <w:proofErr w:type="spellEnd"/>
          </w:p>
        </w:tc>
        <w:tc>
          <w:tcPr>
            <w:tcW w:w="3402" w:type="dxa"/>
          </w:tcPr>
          <w:p w14:paraId="37DD3283"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Eesmärk</w:t>
            </w:r>
            <w:proofErr w:type="spellEnd"/>
          </w:p>
        </w:tc>
        <w:tc>
          <w:tcPr>
            <w:tcW w:w="3402" w:type="dxa"/>
          </w:tcPr>
          <w:p w14:paraId="3BE7A129"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Kodukant</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Läänemaa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strateegia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seos</w:t>
            </w:r>
            <w:proofErr w:type="spellEnd"/>
          </w:p>
        </w:tc>
      </w:tr>
      <w:tr w:rsidR="00216574" w:rsidRPr="00773EF3" w14:paraId="782F94F8" w14:textId="77777777" w:rsidTr="00216574">
        <w:tc>
          <w:tcPr>
            <w:tcW w:w="1838" w:type="dxa"/>
          </w:tcPr>
          <w:p w14:paraId="693C1279"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Strateegia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Eesti</w:t>
            </w:r>
            <w:proofErr w:type="spellEnd"/>
            <w:r w:rsidRPr="00773EF3">
              <w:rPr>
                <w:rFonts w:asciiTheme="minorHAnsi" w:hAnsiTheme="minorHAnsi" w:cstheme="minorHAnsi"/>
                <w:b/>
                <w:bCs/>
                <w:color w:val="000000" w:themeColor="text1"/>
              </w:rPr>
              <w:t xml:space="preserve"> 2035“</w:t>
            </w:r>
            <w:r w:rsidRPr="00773EF3">
              <w:rPr>
                <w:rStyle w:val="FootnoteReference"/>
                <w:rFonts w:asciiTheme="minorHAnsi" w:eastAsiaTheme="minorEastAsia" w:hAnsiTheme="minorHAnsi" w:cstheme="minorHAnsi"/>
                <w:color w:val="000000" w:themeColor="text1"/>
              </w:rPr>
              <w:footnoteReference w:id="32"/>
            </w:r>
          </w:p>
        </w:tc>
        <w:tc>
          <w:tcPr>
            <w:tcW w:w="3402" w:type="dxa"/>
          </w:tcPr>
          <w:p w14:paraId="409D8B31"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Strateegilised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sihid</w:t>
            </w:r>
            <w:proofErr w:type="spellEnd"/>
            <w:r w:rsidRPr="00773EF3">
              <w:rPr>
                <w:rFonts w:asciiTheme="minorHAnsi" w:hAnsiTheme="minorHAnsi" w:cstheme="minorHAnsi"/>
                <w:color w:val="000000" w:themeColor="text1"/>
              </w:rPr>
              <w:t>:</w:t>
            </w:r>
          </w:p>
          <w:p w14:paraId="76F1AB77" w14:textId="77777777" w:rsidR="00216574" w:rsidRPr="00773EF3" w:rsidRDefault="00216574" w:rsidP="002C4F6F">
            <w:pPr>
              <w:pStyle w:val="ListParagraph"/>
              <w:numPr>
                <w:ilvl w:val="0"/>
                <w:numId w:val="51"/>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Arukas</w:t>
            </w:r>
            <w:proofErr w:type="spellEnd"/>
            <w:r w:rsidRPr="00773EF3">
              <w:rPr>
                <w:rFonts w:asciiTheme="minorHAnsi" w:hAnsiTheme="minorHAnsi" w:cstheme="minorHAnsi"/>
                <w:color w:val="000000" w:themeColor="text1"/>
              </w:rPr>
              <w:t xml:space="preserve">, tegus ja </w:t>
            </w:r>
            <w:proofErr w:type="spellStart"/>
            <w:r w:rsidRPr="00773EF3">
              <w:rPr>
                <w:rFonts w:asciiTheme="minorHAnsi" w:hAnsiTheme="minorHAnsi" w:cstheme="minorHAnsi"/>
                <w:color w:val="000000" w:themeColor="text1"/>
              </w:rPr>
              <w:t>tervist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hoidev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inimene</w:t>
            </w:r>
            <w:proofErr w:type="spellEnd"/>
          </w:p>
          <w:p w14:paraId="304BFE2D" w14:textId="77777777" w:rsidR="00216574" w:rsidRPr="00773EF3" w:rsidRDefault="00216574" w:rsidP="002C4F6F">
            <w:pPr>
              <w:pStyle w:val="ListParagraph"/>
              <w:numPr>
                <w:ilvl w:val="0"/>
                <w:numId w:val="51"/>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Avatud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hooliv</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koostöömeelne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ühiskond</w:t>
            </w:r>
            <w:proofErr w:type="spellEnd"/>
          </w:p>
          <w:p w14:paraId="6E62C742" w14:textId="77777777" w:rsidR="00216574" w:rsidRPr="00773EF3" w:rsidRDefault="00216574" w:rsidP="002C4F6F">
            <w:pPr>
              <w:pStyle w:val="ListParagraph"/>
              <w:numPr>
                <w:ilvl w:val="0"/>
                <w:numId w:val="51"/>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Tugev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uuendusmeelne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vastutustundlik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majandus</w:t>
            </w:r>
            <w:proofErr w:type="spellEnd"/>
          </w:p>
          <w:p w14:paraId="5E8310AE" w14:textId="77777777" w:rsidR="00216574" w:rsidRPr="00773EF3" w:rsidRDefault="00216574" w:rsidP="002C4F6F">
            <w:pPr>
              <w:pStyle w:val="ListParagraph"/>
              <w:numPr>
                <w:ilvl w:val="0"/>
                <w:numId w:val="51"/>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Kõigi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vajadusi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arvestav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turvaline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kvaliteetne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elukeskkond</w:t>
            </w:r>
            <w:proofErr w:type="spellEnd"/>
          </w:p>
          <w:p w14:paraId="6523DE04" w14:textId="77777777" w:rsidR="00216574" w:rsidRPr="00773EF3" w:rsidRDefault="00216574" w:rsidP="002C4F6F">
            <w:pPr>
              <w:pStyle w:val="ListParagraph"/>
              <w:numPr>
                <w:ilvl w:val="0"/>
                <w:numId w:val="51"/>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Uuendusmeelne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usaldusväärne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inimesekeskne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riigivalitsemine</w:t>
            </w:r>
            <w:proofErr w:type="spellEnd"/>
          </w:p>
        </w:tc>
        <w:tc>
          <w:tcPr>
            <w:tcW w:w="3402" w:type="dxa"/>
          </w:tcPr>
          <w:p w14:paraId="2C09347E" w14:textId="5113C3D6"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panustab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sihtide</w:t>
            </w:r>
            <w:proofErr w:type="spellEnd"/>
            <w:r w:rsidRPr="00773EF3">
              <w:rPr>
                <w:rFonts w:asciiTheme="minorHAnsi" w:hAnsiTheme="minorHAnsi" w:cstheme="minorHAnsi"/>
                <w:color w:val="000000" w:themeColor="text1"/>
              </w:rPr>
              <w:t xml:space="preserve"> 1–4 </w:t>
            </w:r>
            <w:proofErr w:type="spellStart"/>
            <w:r w:rsidRPr="00773EF3">
              <w:rPr>
                <w:rFonts w:asciiTheme="minorHAnsi" w:hAnsiTheme="minorHAnsi" w:cstheme="minorHAnsi"/>
                <w:color w:val="000000" w:themeColor="text1"/>
              </w:rPr>
              <w:t>saavutamisse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Määratletud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eesmärgid</w:t>
            </w:r>
            <w:proofErr w:type="spellEnd"/>
            <w:r w:rsidRPr="00773EF3">
              <w:rPr>
                <w:rFonts w:asciiTheme="minorHAnsi" w:hAnsiTheme="minorHAnsi" w:cstheme="minorHAnsi"/>
                <w:color w:val="000000" w:themeColor="text1"/>
              </w:rPr>
              <w:t xml:space="preserve">, mis </w:t>
            </w:r>
            <w:proofErr w:type="spellStart"/>
            <w:r w:rsidRPr="00773EF3">
              <w:rPr>
                <w:rFonts w:asciiTheme="minorHAnsi" w:hAnsiTheme="minorHAnsi" w:cstheme="minorHAnsi"/>
                <w:color w:val="000000" w:themeColor="text1"/>
              </w:rPr>
              <w:t>adresseerivad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tegevuspiirkonna</w:t>
            </w:r>
            <w:proofErr w:type="spellEnd"/>
            <w:r w:rsidRPr="00773EF3">
              <w:rPr>
                <w:rFonts w:asciiTheme="minorHAnsi" w:hAnsiTheme="minorHAnsi" w:cstheme="minorHAnsi"/>
                <w:color w:val="000000" w:themeColor="text1"/>
              </w:rPr>
              <w:t xml:space="preserve"> </w:t>
            </w:r>
            <w:proofErr w:type="spellStart"/>
            <w:r w:rsidR="009B0023">
              <w:rPr>
                <w:rFonts w:asciiTheme="minorHAnsi" w:hAnsiTheme="minorHAnsi" w:cstheme="minorHAnsi"/>
                <w:color w:val="000000" w:themeColor="text1"/>
              </w:rPr>
              <w:t>ettevõtluse</w:t>
            </w:r>
            <w:proofErr w:type="spellEnd"/>
            <w:r w:rsidR="009B0023">
              <w:rPr>
                <w:rFonts w:asciiTheme="minorHAnsi" w:hAnsiTheme="minorHAnsi" w:cstheme="minorHAnsi"/>
                <w:color w:val="000000" w:themeColor="text1"/>
              </w:rPr>
              <w:t xml:space="preserve">, </w:t>
            </w:r>
            <w:proofErr w:type="spellStart"/>
            <w:r w:rsidR="009B0023">
              <w:rPr>
                <w:rFonts w:asciiTheme="minorHAnsi" w:hAnsiTheme="minorHAnsi" w:cstheme="minorHAnsi"/>
                <w:color w:val="000000" w:themeColor="text1"/>
              </w:rPr>
              <w:t>elukeskkonna</w:t>
            </w:r>
            <w:proofErr w:type="spellEnd"/>
            <w:r w:rsidR="009B0023">
              <w:rPr>
                <w:rFonts w:asciiTheme="minorHAnsi" w:hAnsiTheme="minorHAnsi" w:cstheme="minorHAnsi"/>
                <w:color w:val="000000" w:themeColor="text1"/>
              </w:rPr>
              <w:t xml:space="preserve">, </w:t>
            </w:r>
            <w:proofErr w:type="spellStart"/>
            <w:r w:rsidR="009B0023">
              <w:rPr>
                <w:rFonts w:asciiTheme="minorHAnsi" w:hAnsiTheme="minorHAnsi" w:cstheme="minorHAnsi"/>
                <w:color w:val="000000" w:themeColor="text1"/>
              </w:rPr>
              <w:t>koostöö</w:t>
            </w:r>
            <w:proofErr w:type="spellEnd"/>
            <w:r w:rsidR="009B0023">
              <w:rPr>
                <w:rFonts w:asciiTheme="minorHAnsi" w:hAnsiTheme="minorHAnsi" w:cstheme="minorHAnsi"/>
                <w:color w:val="000000" w:themeColor="text1"/>
              </w:rPr>
              <w:t xml:space="preserve"> ja </w:t>
            </w:r>
            <w:proofErr w:type="spellStart"/>
            <w:r w:rsidR="009B0023">
              <w:rPr>
                <w:rFonts w:asciiTheme="minorHAnsi" w:hAnsiTheme="minorHAnsi" w:cstheme="minorHAnsi"/>
                <w:color w:val="000000" w:themeColor="text1"/>
              </w:rPr>
              <w:t>sotsiaalteenuste</w:t>
            </w:r>
            <w:proofErr w:type="spellEnd"/>
            <w:r w:rsidR="009B0023">
              <w:rPr>
                <w:rFonts w:asciiTheme="minorHAnsi" w:hAnsiTheme="minorHAnsi" w:cstheme="minorHAnsi"/>
                <w:color w:val="000000" w:themeColor="text1"/>
              </w:rPr>
              <w:t xml:space="preserve"> </w:t>
            </w:r>
            <w:proofErr w:type="spellStart"/>
            <w:r w:rsidR="009B0023">
              <w:rPr>
                <w:rFonts w:asciiTheme="minorHAnsi" w:hAnsiTheme="minorHAnsi" w:cstheme="minorHAnsi"/>
                <w:color w:val="000000" w:themeColor="text1"/>
              </w:rPr>
              <w:t>arendamist</w:t>
            </w:r>
            <w:proofErr w:type="spellEnd"/>
            <w:r w:rsidRPr="00773EF3">
              <w:rPr>
                <w:rFonts w:asciiTheme="minorHAnsi" w:hAnsiTheme="minorHAnsi" w:cstheme="minorHAnsi"/>
                <w:color w:val="000000" w:themeColor="text1"/>
              </w:rPr>
              <w:t>.</w:t>
            </w:r>
          </w:p>
        </w:tc>
      </w:tr>
      <w:tr w:rsidR="00216574" w:rsidRPr="00773EF3" w14:paraId="784DC22D" w14:textId="77777777" w:rsidTr="00216574">
        <w:tc>
          <w:tcPr>
            <w:tcW w:w="1838" w:type="dxa"/>
          </w:tcPr>
          <w:p w14:paraId="5472EE12"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t>Euroopa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Liidu</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ühise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põllumajandus-poliitika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strateegiakava</w:t>
            </w:r>
            <w:proofErr w:type="spellEnd"/>
            <w:r w:rsidRPr="00773EF3">
              <w:rPr>
                <w:rFonts w:asciiTheme="minorHAnsi" w:hAnsiTheme="minorHAnsi" w:cstheme="minorHAnsi"/>
                <w:b/>
                <w:bCs/>
                <w:color w:val="000000" w:themeColor="text1"/>
              </w:rPr>
              <w:t xml:space="preserve"> 2023–2027</w:t>
            </w:r>
            <w:r w:rsidRPr="00773EF3">
              <w:rPr>
                <w:rStyle w:val="FootnoteReference"/>
                <w:rFonts w:asciiTheme="minorHAnsi" w:eastAsiaTheme="minorEastAsia" w:hAnsiTheme="minorHAnsi" w:cstheme="minorHAnsi"/>
                <w:color w:val="000000" w:themeColor="text1"/>
              </w:rPr>
              <w:footnoteReference w:id="33"/>
            </w:r>
          </w:p>
        </w:tc>
        <w:tc>
          <w:tcPr>
            <w:tcW w:w="3402" w:type="dxa"/>
          </w:tcPr>
          <w:p w14:paraId="58240BAB"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Erieesmärk</w:t>
            </w:r>
            <w:proofErr w:type="spellEnd"/>
            <w:r w:rsidRPr="00773EF3">
              <w:rPr>
                <w:rFonts w:asciiTheme="minorHAnsi" w:hAnsiTheme="minorHAnsi" w:cstheme="minorHAnsi"/>
                <w:color w:val="000000" w:themeColor="text1"/>
              </w:rPr>
              <w:t xml:space="preserve"> nr 8:</w:t>
            </w:r>
          </w:p>
          <w:p w14:paraId="79E084DF" w14:textId="77777777" w:rsidR="00216574" w:rsidRPr="00773EF3" w:rsidRDefault="00216574" w:rsidP="002C4F6F">
            <w:pPr>
              <w:pStyle w:val="ListParagraph"/>
              <w:numPr>
                <w:ilvl w:val="0"/>
                <w:numId w:val="50"/>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Edendada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tööhõivet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majanduskasvu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soolist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võrdõiguslikkust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sealhulgas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naiste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osalemist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põllumajanduses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sotsiaalset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kaasatust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kohalikku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maapiirkondades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lastRenderedPageBreak/>
              <w:t>sealhulgas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ringbiomajandust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säästvat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metsamajandust</w:t>
            </w:r>
            <w:proofErr w:type="spellEnd"/>
          </w:p>
          <w:p w14:paraId="3556527A"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LEADER-</w:t>
            </w:r>
            <w:proofErr w:type="spellStart"/>
            <w:r w:rsidRPr="00773EF3">
              <w:rPr>
                <w:rFonts w:asciiTheme="minorHAnsi" w:hAnsiTheme="minorHAnsi" w:cstheme="minorHAnsi"/>
                <w:color w:val="000000" w:themeColor="text1"/>
              </w:rPr>
              <w:t>sekkumise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üldeesmärk</w:t>
            </w:r>
            <w:proofErr w:type="spellEnd"/>
            <w:r w:rsidRPr="00773EF3">
              <w:rPr>
                <w:rFonts w:asciiTheme="minorHAnsi" w:hAnsiTheme="minorHAnsi" w:cstheme="minorHAnsi"/>
                <w:color w:val="000000" w:themeColor="text1"/>
              </w:rPr>
              <w:t>:</w:t>
            </w:r>
          </w:p>
          <w:p w14:paraId="4BA6E8B6" w14:textId="77777777" w:rsidR="00216574" w:rsidRPr="00773EF3" w:rsidRDefault="00216574" w:rsidP="002C4F6F">
            <w:pPr>
              <w:pStyle w:val="ListParagraph"/>
              <w:numPr>
                <w:ilvl w:val="0"/>
                <w:numId w:val="50"/>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Maapiirkondades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atraktiivse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ettevõtluskeskkonna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aktiivsete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ühtehoidvate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terviklik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p>
          <w:p w14:paraId="5D3A7884"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Erieesmärgid</w:t>
            </w:r>
            <w:proofErr w:type="spellEnd"/>
            <w:r w:rsidRPr="00773EF3">
              <w:rPr>
                <w:rFonts w:asciiTheme="minorHAnsi" w:hAnsiTheme="minorHAnsi" w:cstheme="minorHAnsi"/>
                <w:color w:val="000000" w:themeColor="text1"/>
              </w:rPr>
              <w:t>:</w:t>
            </w:r>
          </w:p>
          <w:p w14:paraId="272E3719" w14:textId="77777777" w:rsidR="00216574" w:rsidRPr="00773EF3" w:rsidRDefault="00216574" w:rsidP="002C4F6F">
            <w:pPr>
              <w:pStyle w:val="ListParagraph"/>
              <w:numPr>
                <w:ilvl w:val="0"/>
                <w:numId w:val="53"/>
              </w:numPr>
              <w:spacing w:before="120"/>
              <w:ind w:left="457"/>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Ettevõtluse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eelkõige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uute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tasuvate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töökohtade</w:t>
            </w:r>
            <w:proofErr w:type="spellEnd"/>
            <w:r w:rsidRPr="00773EF3">
              <w:rPr>
                <w:rFonts w:asciiTheme="minorHAnsi" w:hAnsiTheme="minorHAnsi" w:cstheme="minorHAnsi"/>
                <w:color w:val="000000" w:themeColor="text1"/>
              </w:rPr>
              <w:t xml:space="preserve"> ja/</w:t>
            </w:r>
            <w:proofErr w:type="spellStart"/>
            <w:r w:rsidRPr="00773EF3">
              <w:rPr>
                <w:rFonts w:asciiTheme="minorHAnsi" w:hAnsiTheme="minorHAnsi" w:cstheme="minorHAnsi"/>
                <w:color w:val="000000" w:themeColor="text1"/>
              </w:rPr>
              <w:t>või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innovaatiliste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lahenduste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kaudu</w:t>
            </w:r>
            <w:proofErr w:type="spellEnd"/>
          </w:p>
          <w:p w14:paraId="33047713" w14:textId="77777777" w:rsidR="00216574" w:rsidRPr="00773EF3" w:rsidRDefault="00216574" w:rsidP="002C4F6F">
            <w:pPr>
              <w:pStyle w:val="ListParagraph"/>
              <w:numPr>
                <w:ilvl w:val="0"/>
                <w:numId w:val="53"/>
              </w:numPr>
              <w:spacing w:before="120"/>
              <w:ind w:left="457"/>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Kohalike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noorte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tulevikuliidrite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võimestamine</w:t>
            </w:r>
            <w:proofErr w:type="spellEnd"/>
          </w:p>
          <w:p w14:paraId="4D58E832" w14:textId="77777777" w:rsidR="00216574" w:rsidRPr="00773EF3" w:rsidRDefault="00216574" w:rsidP="002C4F6F">
            <w:pPr>
              <w:pStyle w:val="ListParagraph"/>
              <w:numPr>
                <w:ilvl w:val="0"/>
                <w:numId w:val="53"/>
              </w:numPr>
              <w:spacing w:before="120"/>
              <w:ind w:left="457"/>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kättesaadavuse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läbi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kogukonnateenuse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p>
          <w:p w14:paraId="66D0AD43" w14:textId="77777777" w:rsidR="00216574" w:rsidRPr="00773EF3" w:rsidRDefault="00216574" w:rsidP="002C4F6F">
            <w:pPr>
              <w:pStyle w:val="ListParagraph"/>
              <w:numPr>
                <w:ilvl w:val="0"/>
                <w:numId w:val="53"/>
              </w:numPr>
              <w:spacing w:before="120"/>
              <w:ind w:left="457"/>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Keskkonna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kliimasõbralike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sh</w:t>
            </w:r>
            <w:proofErr w:type="spellEnd"/>
            <w:r w:rsidRPr="00773EF3">
              <w:rPr>
                <w:rFonts w:asciiTheme="minorHAnsi" w:hAnsiTheme="minorHAnsi" w:cstheme="minorHAnsi"/>
                <w:color w:val="000000" w:themeColor="text1"/>
              </w:rPr>
              <w:t xml:space="preserve"> bio- ja </w:t>
            </w:r>
            <w:proofErr w:type="spellStart"/>
            <w:r w:rsidRPr="00773EF3">
              <w:rPr>
                <w:rFonts w:asciiTheme="minorHAnsi" w:hAnsiTheme="minorHAnsi" w:cstheme="minorHAnsi"/>
                <w:color w:val="000000" w:themeColor="text1"/>
              </w:rPr>
              <w:t>ringmajandust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propageerivate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lahenduste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töötamine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rakendamine</w:t>
            </w:r>
            <w:proofErr w:type="spellEnd"/>
          </w:p>
          <w:p w14:paraId="6E93E124" w14:textId="77777777" w:rsidR="00216574" w:rsidRPr="00773EF3" w:rsidRDefault="00216574" w:rsidP="002C4F6F">
            <w:pPr>
              <w:pStyle w:val="ListParagraph"/>
              <w:numPr>
                <w:ilvl w:val="0"/>
                <w:numId w:val="53"/>
              </w:numPr>
              <w:spacing w:before="120"/>
              <w:ind w:left="457"/>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Maaelu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positiivse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kuvandi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säilitamine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propageerimine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arukate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külade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edendamine</w:t>
            </w:r>
            <w:proofErr w:type="spellEnd"/>
          </w:p>
        </w:tc>
        <w:tc>
          <w:tcPr>
            <w:tcW w:w="3402" w:type="dxa"/>
          </w:tcPr>
          <w:p w14:paraId="3A31214F" w14:textId="4B27E3D3"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lastRenderedPageBreak/>
              <w:t>Kodukant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Läänemaa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eesmärgid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suunatud</w:t>
            </w:r>
            <w:proofErr w:type="spellEnd"/>
            <w:r w:rsidRPr="00773EF3">
              <w:rPr>
                <w:rFonts w:asciiTheme="minorHAnsi" w:hAnsiTheme="minorHAnsi" w:cstheme="minorHAnsi"/>
                <w:color w:val="000000" w:themeColor="text1"/>
              </w:rPr>
              <w:t xml:space="preserve"> LEADER </w:t>
            </w:r>
            <w:proofErr w:type="spellStart"/>
            <w:r w:rsidRPr="00773EF3">
              <w:rPr>
                <w:rFonts w:asciiTheme="minorHAnsi" w:hAnsiTheme="minorHAnsi" w:cstheme="minorHAnsi"/>
                <w:color w:val="000000" w:themeColor="text1"/>
              </w:rPr>
              <w:t>sekkumise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üldeesmärgi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saavutamisse</w:t>
            </w:r>
            <w:proofErr w:type="spellEnd"/>
            <w:r w:rsidRPr="00773EF3">
              <w:rPr>
                <w:rFonts w:asciiTheme="minorHAnsi" w:hAnsiTheme="minorHAnsi" w:cstheme="minorHAnsi"/>
                <w:color w:val="000000" w:themeColor="text1"/>
              </w:rPr>
              <w:t xml:space="preserve"> – </w:t>
            </w:r>
            <w:proofErr w:type="spellStart"/>
            <w:r w:rsidRPr="00773EF3">
              <w:rPr>
                <w:rFonts w:asciiTheme="minorHAnsi" w:hAnsiTheme="minorHAnsi" w:cstheme="minorHAnsi"/>
                <w:color w:val="000000" w:themeColor="text1"/>
              </w:rPr>
              <w:t>toetatakse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atraktiivse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ressursse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väärindavat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kõrgemat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lisandväärtust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palgataset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pakkuva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ettevõtlus</w:t>
            </w:r>
            <w:r w:rsidR="009B0023">
              <w:rPr>
                <w:rFonts w:asciiTheme="minorHAnsi" w:hAnsiTheme="minorHAnsi" w:cstheme="minorHAnsi"/>
                <w:color w:val="000000" w:themeColor="text1"/>
              </w:rPr>
              <w:t>e</w:t>
            </w:r>
            <w:proofErr w:type="spellEnd"/>
            <w:r w:rsidR="009B0023">
              <w:rPr>
                <w:rFonts w:asciiTheme="minorHAnsi" w:hAnsiTheme="minorHAnsi" w:cstheme="minorHAnsi"/>
                <w:color w:val="000000" w:themeColor="text1"/>
              </w:rPr>
              <w:t xml:space="preserve"> </w:t>
            </w:r>
            <w:proofErr w:type="spellStart"/>
            <w:r w:rsidR="009B0023">
              <w:rPr>
                <w:rFonts w:asciiTheme="minorHAnsi" w:hAnsiTheme="minorHAnsi" w:cstheme="minorHAnsi"/>
                <w:color w:val="000000" w:themeColor="text1"/>
              </w:rPr>
              <w:t>arendamist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
          <w:p w14:paraId="09D797AA" w14:textId="6F37D49D"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lastRenderedPageBreak/>
              <w:t>aktiivs</w:t>
            </w:r>
            <w:r w:rsidR="009B0023">
              <w:rPr>
                <w:rFonts w:asciiTheme="minorHAnsi" w:hAnsiTheme="minorHAnsi" w:cstheme="minorHAnsi"/>
                <w:color w:val="000000" w:themeColor="text1"/>
              </w:rPr>
              <w:t>ete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uuenduslik</w:t>
            </w:r>
            <w:r w:rsidR="009B0023">
              <w:rPr>
                <w:rFonts w:asciiTheme="minorHAnsi" w:hAnsiTheme="minorHAnsi" w:cstheme="minorHAnsi"/>
                <w:color w:val="000000" w:themeColor="text1"/>
              </w:rPr>
              <w: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kogukond</w:t>
            </w:r>
            <w:r w:rsidR="009B0023">
              <w:rPr>
                <w:rFonts w:asciiTheme="minorHAnsi" w:hAnsiTheme="minorHAnsi" w:cstheme="minorHAnsi"/>
                <w:color w:val="000000" w:themeColor="text1"/>
              </w:rPr>
              <w:t>ade</w:t>
            </w:r>
            <w:proofErr w:type="spellEnd"/>
            <w:r w:rsidR="009B0023">
              <w:rPr>
                <w:rFonts w:asciiTheme="minorHAnsi" w:hAnsiTheme="minorHAnsi" w:cstheme="minorHAnsi"/>
                <w:color w:val="000000" w:themeColor="text1"/>
              </w:rPr>
              <w:t xml:space="preserve"> </w:t>
            </w:r>
            <w:proofErr w:type="spellStart"/>
            <w:r w:rsidR="009B0023">
              <w:rPr>
                <w:rFonts w:asciiTheme="minorHAnsi" w:hAnsiTheme="minorHAnsi" w:cstheme="minorHAnsi"/>
                <w:color w:val="000000" w:themeColor="text1"/>
              </w:rPr>
              <w:t>tekkimist</w:t>
            </w:r>
            <w:proofErr w:type="spellEnd"/>
            <w:r w:rsidR="009B0023">
              <w:rPr>
                <w:rFonts w:asciiTheme="minorHAnsi" w:hAnsiTheme="minorHAnsi" w:cstheme="minorHAnsi"/>
                <w:color w:val="000000" w:themeColor="text1"/>
              </w:rPr>
              <w:t xml:space="preserve">. </w:t>
            </w:r>
          </w:p>
          <w:p w14:paraId="2EE1FE92" w14:textId="77777777" w:rsidR="00216574" w:rsidRPr="00773EF3" w:rsidRDefault="00216574" w:rsidP="009E4044">
            <w:pPr>
              <w:spacing w:before="120"/>
              <w:rPr>
                <w:rFonts w:asciiTheme="minorHAnsi" w:hAnsiTheme="minorHAnsi" w:cstheme="minorHAnsi"/>
                <w:color w:val="000000" w:themeColor="text1"/>
              </w:rPr>
            </w:pPr>
          </w:p>
          <w:p w14:paraId="06A05184" w14:textId="77777777" w:rsidR="00216574" w:rsidRPr="00773EF3" w:rsidRDefault="00216574" w:rsidP="009E4044">
            <w:pPr>
              <w:spacing w:before="120"/>
              <w:rPr>
                <w:rFonts w:asciiTheme="minorHAnsi" w:hAnsiTheme="minorHAnsi" w:cstheme="minorHAnsi"/>
                <w:color w:val="000000" w:themeColor="text1"/>
              </w:rPr>
            </w:pPr>
          </w:p>
          <w:p w14:paraId="4422705D" w14:textId="77777777" w:rsidR="00216574" w:rsidRPr="00773EF3" w:rsidRDefault="00216574" w:rsidP="009E4044">
            <w:pPr>
              <w:spacing w:before="120"/>
              <w:rPr>
                <w:rFonts w:asciiTheme="minorHAnsi" w:hAnsiTheme="minorHAnsi" w:cstheme="minorHAnsi"/>
                <w:color w:val="000000" w:themeColor="text1"/>
              </w:rPr>
            </w:pPr>
          </w:p>
          <w:p w14:paraId="67369A67" w14:textId="77777777" w:rsidR="00216574" w:rsidRPr="00773EF3" w:rsidRDefault="00216574" w:rsidP="009E4044">
            <w:pPr>
              <w:spacing w:before="120"/>
              <w:rPr>
                <w:rFonts w:asciiTheme="minorHAnsi" w:hAnsiTheme="minorHAnsi" w:cstheme="minorHAnsi"/>
                <w:color w:val="000000" w:themeColor="text1"/>
              </w:rPr>
            </w:pPr>
          </w:p>
          <w:p w14:paraId="683F9393" w14:textId="77777777" w:rsidR="00216574" w:rsidRPr="00773EF3" w:rsidRDefault="00216574" w:rsidP="009E4044">
            <w:pPr>
              <w:spacing w:before="120"/>
              <w:rPr>
                <w:rFonts w:asciiTheme="minorHAnsi" w:hAnsiTheme="minorHAnsi" w:cstheme="minorHAnsi"/>
                <w:color w:val="000000" w:themeColor="text1"/>
              </w:rPr>
            </w:pPr>
          </w:p>
          <w:p w14:paraId="1F3F4EA8" w14:textId="77777777" w:rsidR="00216574" w:rsidRPr="00773EF3" w:rsidRDefault="00216574" w:rsidP="009E4044">
            <w:pPr>
              <w:spacing w:before="120"/>
              <w:rPr>
                <w:rFonts w:asciiTheme="minorHAnsi" w:hAnsiTheme="minorHAnsi" w:cstheme="minorHAnsi"/>
                <w:color w:val="000000" w:themeColor="text1"/>
              </w:rPr>
            </w:pPr>
          </w:p>
          <w:p w14:paraId="1163C8C2" w14:textId="77777777" w:rsidR="00216574" w:rsidRPr="00773EF3" w:rsidRDefault="00216574" w:rsidP="009E4044">
            <w:pPr>
              <w:spacing w:before="120"/>
              <w:rPr>
                <w:rFonts w:asciiTheme="minorHAnsi" w:hAnsiTheme="minorHAnsi" w:cstheme="minorHAnsi"/>
                <w:color w:val="000000" w:themeColor="text1"/>
              </w:rPr>
            </w:pPr>
          </w:p>
          <w:p w14:paraId="2EEFE827" w14:textId="77777777" w:rsidR="00216574" w:rsidRPr="00773EF3" w:rsidRDefault="00216574" w:rsidP="002C4F6F">
            <w:pPr>
              <w:pStyle w:val="ListParagraph"/>
              <w:numPr>
                <w:ilvl w:val="0"/>
                <w:numId w:val="54"/>
              </w:numPr>
              <w:spacing w:before="120"/>
              <w:ind w:left="3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Ettevõtluse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ettevõtlusmeetme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kaudu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rPr>
              <w:t>innovaatiliste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lahenduste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rakendamine</w:t>
            </w:r>
            <w:proofErr w:type="spellEnd"/>
            <w:r w:rsidRPr="00773EF3">
              <w:rPr>
                <w:rFonts w:asciiTheme="minorHAnsi" w:hAnsiTheme="minorHAnsi" w:cstheme="minorHAnsi"/>
              </w:rPr>
              <w:t xml:space="preserve"> on </w:t>
            </w:r>
            <w:proofErr w:type="spellStart"/>
            <w:r w:rsidRPr="00773EF3">
              <w:rPr>
                <w:rFonts w:asciiTheme="minorHAnsi" w:hAnsiTheme="minorHAnsi" w:cstheme="minorHAnsi"/>
              </w:rPr>
              <w:t>toodud</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kõigi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ülese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eesmärgina</w:t>
            </w:r>
            <w:proofErr w:type="spellEnd"/>
            <w:r w:rsidRPr="00773EF3">
              <w:rPr>
                <w:rFonts w:asciiTheme="minorHAnsi" w:hAnsiTheme="minorHAnsi" w:cstheme="minorHAnsi"/>
              </w:rPr>
              <w:t>.</w:t>
            </w:r>
          </w:p>
          <w:p w14:paraId="44A9F416" w14:textId="77777777" w:rsidR="00216574" w:rsidRPr="00773EF3" w:rsidRDefault="00216574" w:rsidP="002C4F6F">
            <w:pPr>
              <w:pStyle w:val="ListParagraph"/>
              <w:numPr>
                <w:ilvl w:val="0"/>
                <w:numId w:val="54"/>
              </w:numPr>
              <w:spacing w:before="120"/>
              <w:ind w:left="3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Kogukondade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tugevdamisse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panustavad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koostöö</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Noorte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aktiivsuse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tõstmine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rPr>
              <w:t>kõigi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ülese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eesmärgina</w:t>
            </w:r>
            <w:proofErr w:type="spellEnd"/>
            <w:r w:rsidRPr="00773EF3">
              <w:rPr>
                <w:rFonts w:asciiTheme="minorHAnsi" w:hAnsiTheme="minorHAnsi" w:cstheme="minorHAnsi"/>
              </w:rPr>
              <w:t>.</w:t>
            </w:r>
          </w:p>
          <w:p w14:paraId="4705DA9D" w14:textId="77777777" w:rsidR="00216574" w:rsidRPr="00773EF3" w:rsidRDefault="00216574" w:rsidP="002C4F6F">
            <w:pPr>
              <w:pStyle w:val="ListParagraph"/>
              <w:numPr>
                <w:ilvl w:val="0"/>
                <w:numId w:val="54"/>
              </w:numPr>
              <w:spacing w:before="120"/>
              <w:ind w:left="320"/>
              <w:rPr>
                <w:rFonts w:asciiTheme="minorHAnsi" w:hAnsiTheme="minorHAnsi" w:cstheme="minorHAnsi"/>
                <w:color w:val="000000" w:themeColor="text1"/>
              </w:rPr>
            </w:pPr>
            <w:proofErr w:type="spellStart"/>
            <w:r w:rsidRPr="00773EF3">
              <w:rPr>
                <w:rFonts w:asciiTheme="minorHAnsi" w:hAnsiTheme="minorHAnsi" w:cstheme="minorHAnsi"/>
              </w:rPr>
              <w:t>Teenuste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kättesaadavuse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parandamist</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toetatakse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läbi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ettevõtluse</w:t>
            </w:r>
            <w:proofErr w:type="spellEnd"/>
            <w:r w:rsidRPr="00773EF3">
              <w:rPr>
                <w:rFonts w:asciiTheme="minorHAnsi" w:hAnsiTheme="minorHAnsi" w:cstheme="minorHAnsi"/>
              </w:rPr>
              <w:t xml:space="preserve"> ja </w:t>
            </w:r>
            <w:proofErr w:type="spellStart"/>
            <w:r w:rsidRPr="00773EF3">
              <w:rPr>
                <w:rFonts w:asciiTheme="minorHAnsi" w:hAnsiTheme="minorHAnsi" w:cstheme="minorHAnsi"/>
              </w:rPr>
              <w:t>elukeskkonna</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arendamise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w:t>
            </w:r>
            <w:proofErr w:type="spellEnd"/>
          </w:p>
          <w:p w14:paraId="46A0A515" w14:textId="77777777" w:rsidR="00216574" w:rsidRPr="00773EF3" w:rsidRDefault="00216574" w:rsidP="002C4F6F">
            <w:pPr>
              <w:pStyle w:val="ListParagraph"/>
              <w:numPr>
                <w:ilvl w:val="0"/>
                <w:numId w:val="54"/>
              </w:numPr>
              <w:spacing w:before="120"/>
              <w:ind w:left="320"/>
              <w:rPr>
                <w:rFonts w:asciiTheme="minorHAnsi" w:hAnsiTheme="minorHAnsi" w:cstheme="minorHAnsi"/>
                <w:color w:val="000000" w:themeColor="text1"/>
              </w:rPr>
            </w:pPr>
            <w:proofErr w:type="spellStart"/>
            <w:r w:rsidRPr="00773EF3">
              <w:rPr>
                <w:rFonts w:asciiTheme="minorHAnsi" w:hAnsiTheme="minorHAnsi" w:cstheme="minorHAnsi"/>
                <w:lang w:eastAsia="et-EE"/>
              </w:rPr>
              <w:t>Keskkonna</w:t>
            </w:r>
            <w:proofErr w:type="spellEnd"/>
            <w:r w:rsidRPr="00773EF3">
              <w:rPr>
                <w:rFonts w:asciiTheme="minorHAnsi" w:hAnsiTheme="minorHAnsi" w:cstheme="minorHAnsi"/>
                <w:lang w:eastAsia="et-EE"/>
              </w:rPr>
              <w:t xml:space="preserve">- ja </w:t>
            </w:r>
            <w:proofErr w:type="spellStart"/>
            <w:r w:rsidRPr="00773EF3">
              <w:rPr>
                <w:rFonts w:asciiTheme="minorHAnsi" w:hAnsiTheme="minorHAnsi" w:cstheme="minorHAnsi"/>
                <w:lang w:eastAsia="et-EE"/>
              </w:rPr>
              <w:t>kliimasõbralike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lahenduste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lang w:eastAsia="et-EE"/>
              </w:rPr>
              <w:t>rakendamine</w:t>
            </w:r>
            <w:proofErr w:type="spellEnd"/>
            <w:r w:rsidRPr="00773EF3">
              <w:rPr>
                <w:rFonts w:asciiTheme="minorHAnsi" w:hAnsiTheme="minorHAnsi" w:cstheme="minorHAnsi"/>
                <w:lang w:eastAsia="et-EE"/>
              </w:rPr>
              <w:t xml:space="preserve">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rPr>
              <w:t>kõigi</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ülese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eesmärgina</w:t>
            </w:r>
            <w:proofErr w:type="spellEnd"/>
            <w:r w:rsidRPr="00773EF3">
              <w:rPr>
                <w:rFonts w:asciiTheme="minorHAnsi" w:hAnsiTheme="minorHAnsi" w:cstheme="minorHAnsi"/>
              </w:rPr>
              <w:t>.</w:t>
            </w:r>
          </w:p>
          <w:p w14:paraId="1BE9EDA0" w14:textId="77777777" w:rsidR="00216574" w:rsidRPr="00773EF3" w:rsidRDefault="00216574" w:rsidP="002C4F6F">
            <w:pPr>
              <w:pStyle w:val="ListParagraph"/>
              <w:numPr>
                <w:ilvl w:val="0"/>
                <w:numId w:val="54"/>
              </w:numPr>
              <w:spacing w:before="120"/>
              <w:ind w:left="3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Mainekujunduse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arukate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külade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temaatikaga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koostöö</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meede</w:t>
            </w:r>
            <w:proofErr w:type="spellEnd"/>
            <w:r w:rsidRPr="00773EF3">
              <w:rPr>
                <w:rFonts w:asciiTheme="minorHAnsi" w:hAnsiTheme="minorHAnsi" w:cstheme="minorHAnsi"/>
                <w:color w:val="000000" w:themeColor="text1"/>
              </w:rPr>
              <w:t>.</w:t>
            </w:r>
          </w:p>
        </w:tc>
      </w:tr>
      <w:tr w:rsidR="00216574" w:rsidRPr="00773EF3" w14:paraId="40E1FC21" w14:textId="77777777" w:rsidTr="00216574">
        <w:tc>
          <w:tcPr>
            <w:tcW w:w="1838" w:type="dxa"/>
          </w:tcPr>
          <w:p w14:paraId="5A1F3B3F"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lastRenderedPageBreak/>
              <w:t>Ühtekuuluvus-poliitika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fondide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rakenduskava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perioodiks</w:t>
            </w:r>
            <w:proofErr w:type="spellEnd"/>
            <w:r w:rsidRPr="00773EF3">
              <w:rPr>
                <w:rFonts w:asciiTheme="minorHAnsi" w:hAnsiTheme="minorHAnsi" w:cstheme="minorHAnsi"/>
                <w:b/>
                <w:bCs/>
                <w:color w:val="000000" w:themeColor="text1"/>
              </w:rPr>
              <w:t xml:space="preserve"> 2021–2027</w:t>
            </w:r>
            <w:r w:rsidRPr="00773EF3">
              <w:rPr>
                <w:rStyle w:val="FootnoteReference"/>
                <w:rFonts w:asciiTheme="minorHAnsi" w:eastAsiaTheme="minorEastAsia" w:hAnsiTheme="minorHAnsi" w:cstheme="minorHAnsi"/>
                <w:color w:val="000000" w:themeColor="text1"/>
              </w:rPr>
              <w:footnoteReference w:id="34"/>
            </w:r>
          </w:p>
        </w:tc>
        <w:tc>
          <w:tcPr>
            <w:tcW w:w="3402" w:type="dxa"/>
          </w:tcPr>
          <w:p w14:paraId="7B30C64F"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Erieesmärk</w:t>
            </w:r>
            <w:proofErr w:type="spellEnd"/>
            <w:r w:rsidRPr="00773EF3">
              <w:rPr>
                <w:rFonts w:asciiTheme="minorHAnsi" w:hAnsiTheme="minorHAnsi" w:cstheme="minorHAnsi"/>
                <w:color w:val="000000" w:themeColor="text1"/>
              </w:rPr>
              <w:t xml:space="preserve"> k:</w:t>
            </w:r>
          </w:p>
          <w:p w14:paraId="1934D085" w14:textId="77777777" w:rsidR="00216574" w:rsidRPr="00773EF3" w:rsidRDefault="00216574" w:rsidP="002C4F6F">
            <w:pPr>
              <w:pStyle w:val="ListParagraph"/>
              <w:numPr>
                <w:ilvl w:val="0"/>
                <w:numId w:val="52"/>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Parandada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võrdset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õigeaegset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juurdepääsu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kvaliteetsetele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kestlikele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taskukohastele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sealhulgas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lastRenderedPageBreak/>
              <w:t>millega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eluaseme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isikukeskse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sealhulgas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tervishoiu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kättesaadavust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ajakohastada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sotsiaalkaitsesüsteeme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sealhulgas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juurdepääsu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sotsiaalkaitsele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pöörates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erilist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tähelepanu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lastele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ebasoodsas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olukorras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olevatele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rühmadele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tervishoiusüsteemide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pikaajalise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kättesaadavust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sealhulgas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puuetega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jaoks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tõhusust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vastupanuvõimet</w:t>
            </w:r>
            <w:proofErr w:type="spellEnd"/>
          </w:p>
          <w:p w14:paraId="1A302FB2"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Sekkumise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eesmärgid</w:t>
            </w:r>
            <w:proofErr w:type="spellEnd"/>
            <w:r w:rsidRPr="00773EF3">
              <w:rPr>
                <w:rFonts w:asciiTheme="minorHAnsi" w:hAnsiTheme="minorHAnsi" w:cstheme="minorHAnsi"/>
                <w:color w:val="000000" w:themeColor="text1"/>
              </w:rPr>
              <w:t>:</w:t>
            </w:r>
          </w:p>
          <w:p w14:paraId="45A28E0A" w14:textId="77777777" w:rsidR="00216574" w:rsidRPr="00773EF3" w:rsidRDefault="00216574" w:rsidP="002C4F6F">
            <w:pPr>
              <w:pStyle w:val="ListParagraph"/>
              <w:numPr>
                <w:ilvl w:val="0"/>
                <w:numId w:val="52"/>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Pikaajalise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kättesaadavuse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kvaliteedi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hoolduskoormuse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leevendamine</w:t>
            </w:r>
            <w:proofErr w:type="spellEnd"/>
          </w:p>
          <w:p w14:paraId="082FEF53" w14:textId="77777777" w:rsidR="00216574" w:rsidRPr="00773EF3" w:rsidRDefault="00216574" w:rsidP="002C4F6F">
            <w:pPr>
              <w:pStyle w:val="ListParagraph"/>
              <w:numPr>
                <w:ilvl w:val="0"/>
                <w:numId w:val="52"/>
              </w:numPr>
              <w:spacing w:before="120"/>
              <w:ind w:left="482"/>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Inimväärikuse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kaasatuse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suurendamine</w:t>
            </w:r>
            <w:proofErr w:type="spellEnd"/>
          </w:p>
        </w:tc>
        <w:tc>
          <w:tcPr>
            <w:tcW w:w="3402" w:type="dxa"/>
          </w:tcPr>
          <w:p w14:paraId="31FD06E4"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lastRenderedPageBreak/>
              <w:t>Erieesmärgi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sekkumise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eesmärkide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saavutamiseks</w:t>
            </w:r>
            <w:proofErr w:type="spellEnd"/>
            <w:r w:rsidRPr="00773EF3">
              <w:rPr>
                <w:rFonts w:asciiTheme="minorHAnsi" w:hAnsiTheme="minorHAnsi" w:cstheme="minorHAnsi"/>
                <w:color w:val="000000" w:themeColor="text1"/>
              </w:rPr>
              <w:t xml:space="preserve"> on KKLM </w:t>
            </w:r>
            <w:proofErr w:type="spellStart"/>
            <w:r w:rsidRPr="00773EF3">
              <w:rPr>
                <w:rFonts w:asciiTheme="minorHAnsi" w:hAnsiTheme="minorHAnsi" w:cstheme="minorHAnsi"/>
                <w:color w:val="000000" w:themeColor="text1"/>
              </w:rPr>
              <w:t>strateegias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määratletud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eesmärgid</w:t>
            </w:r>
            <w:proofErr w:type="spellEnd"/>
            <w:r w:rsidRPr="00773EF3">
              <w:rPr>
                <w:rFonts w:asciiTheme="minorHAnsi" w:hAnsiTheme="minorHAnsi" w:cstheme="minorHAnsi"/>
                <w:color w:val="000000" w:themeColor="text1"/>
              </w:rPr>
              <w:t>:</w:t>
            </w:r>
          </w:p>
          <w:p w14:paraId="52FE1418" w14:textId="77777777" w:rsidR="00216574" w:rsidRPr="00773EF3" w:rsidRDefault="00216574" w:rsidP="009E4044">
            <w:pPr>
              <w:spacing w:before="120"/>
              <w:rPr>
                <w:rFonts w:asciiTheme="minorHAnsi" w:hAnsiTheme="minorHAnsi" w:cstheme="minorHAnsi"/>
                <w:color w:val="000000" w:themeColor="text1"/>
              </w:rPr>
            </w:pPr>
            <w:r w:rsidRPr="002E125C">
              <w:rPr>
                <w:rFonts w:asciiTheme="minorHAnsi" w:hAnsiTheme="minorHAnsi" w:cstheme="minorHAnsi"/>
                <w:color w:val="000000" w:themeColor="text1"/>
              </w:rPr>
              <w:t>4.1.</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Piirkonnas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tagatud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teenused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tugitegevused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lastRenderedPageBreak/>
              <w:t>väärikaks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aktiivseks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vananemiseks</w:t>
            </w:r>
            <w:proofErr w:type="spellEnd"/>
            <w:r w:rsidRPr="00773EF3">
              <w:rPr>
                <w:rFonts w:asciiTheme="minorHAnsi" w:hAnsiTheme="minorHAnsi" w:cstheme="minorHAnsi"/>
                <w:color w:val="000000" w:themeColor="text1"/>
              </w:rPr>
              <w:t>.</w:t>
            </w:r>
          </w:p>
          <w:p w14:paraId="7855D08E" w14:textId="77777777" w:rsidR="00216574" w:rsidRPr="00773EF3" w:rsidRDefault="00216574" w:rsidP="009E4044">
            <w:pPr>
              <w:spacing w:before="120"/>
              <w:rPr>
                <w:rFonts w:asciiTheme="minorHAnsi" w:hAnsiTheme="minorHAnsi" w:cstheme="minorHAnsi"/>
                <w:color w:val="000000" w:themeColor="text1"/>
              </w:rPr>
            </w:pPr>
            <w:r w:rsidRPr="002E125C">
              <w:rPr>
                <w:rFonts w:asciiTheme="minorHAnsi" w:hAnsiTheme="minorHAnsi" w:cstheme="minorHAnsi"/>
                <w:color w:val="000000" w:themeColor="text1"/>
              </w:rPr>
              <w:t>4.2.</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Omastehooldajad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puuetega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erivajadusega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lähedased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tulevad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paremini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toime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hoolduskoormusega</w:t>
            </w:r>
            <w:proofErr w:type="spellEnd"/>
          </w:p>
          <w:p w14:paraId="0F2ED0C0" w14:textId="77777777" w:rsidR="00216574" w:rsidRPr="00773EF3" w:rsidRDefault="00216574" w:rsidP="009E4044">
            <w:pPr>
              <w:spacing w:before="120"/>
              <w:rPr>
                <w:rFonts w:asciiTheme="minorHAnsi" w:hAnsiTheme="minorHAnsi" w:cstheme="minorHAnsi"/>
                <w:color w:val="000000" w:themeColor="text1"/>
              </w:rPr>
            </w:pPr>
            <w:r w:rsidRPr="002E125C">
              <w:rPr>
                <w:rFonts w:asciiTheme="minorHAnsi" w:hAnsiTheme="minorHAnsi" w:cstheme="minorHAnsi"/>
                <w:color w:val="000000" w:themeColor="text1"/>
              </w:rPr>
              <w:t>4.3.</w:t>
            </w:r>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Eakaid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puuetega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nende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lähedasi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koondavad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katusorganisatsioonid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tugigrupid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tugevad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pakuvad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professionaalset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abi</w:t>
            </w:r>
            <w:proofErr w:type="spellEnd"/>
            <w:r w:rsidRPr="00773EF3">
              <w:rPr>
                <w:rFonts w:asciiTheme="minorHAnsi" w:hAnsiTheme="minorHAnsi" w:cstheme="minorHAnsi"/>
                <w:color w:val="000000" w:themeColor="text1"/>
              </w:rPr>
              <w:t xml:space="preserve">. </w:t>
            </w:r>
          </w:p>
          <w:p w14:paraId="3FFB585D" w14:textId="77777777" w:rsidR="004E1D8F" w:rsidRDefault="004E1D8F" w:rsidP="009E4044">
            <w:pPr>
              <w:spacing w:before="120"/>
              <w:rPr>
                <w:rFonts w:asciiTheme="minorHAnsi" w:hAnsiTheme="minorHAnsi" w:cstheme="minorHAnsi"/>
                <w:color w:val="000000" w:themeColor="text1"/>
              </w:rPr>
            </w:pPr>
          </w:p>
          <w:p w14:paraId="4ACA1AA0" w14:textId="409C1C6D"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töötatud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toetusmeede</w:t>
            </w:r>
            <w:proofErr w:type="spellEnd"/>
            <w:r w:rsidRPr="00773EF3">
              <w:rPr>
                <w:rFonts w:asciiTheme="minorHAnsi" w:hAnsiTheme="minorHAnsi" w:cstheme="minorHAnsi"/>
                <w:color w:val="000000" w:themeColor="text1"/>
              </w:rPr>
              <w:t xml:space="preserve">, mis on </w:t>
            </w:r>
            <w:proofErr w:type="spellStart"/>
            <w:r w:rsidRPr="00773EF3">
              <w:rPr>
                <w:rFonts w:asciiTheme="minorHAnsi" w:hAnsiTheme="minorHAnsi" w:cstheme="minorHAnsi"/>
                <w:color w:val="000000" w:themeColor="text1"/>
              </w:rPr>
              <w:t>otseselt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suunatud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kaasatuse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suurendamisele</w:t>
            </w:r>
            <w:proofErr w:type="spellEnd"/>
            <w:r w:rsidRPr="00773EF3">
              <w:rPr>
                <w:rFonts w:asciiTheme="minorHAnsi" w:hAnsiTheme="minorHAnsi" w:cstheme="minorHAnsi"/>
                <w:color w:val="000000" w:themeColor="text1"/>
              </w:rPr>
              <w:t>.</w:t>
            </w:r>
          </w:p>
          <w:p w14:paraId="466C3960"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Meetmega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adresseeritakse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sekkumise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mõlemat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eesmärki</w:t>
            </w:r>
            <w:proofErr w:type="spellEnd"/>
            <w:r w:rsidRPr="00773EF3">
              <w:rPr>
                <w:rFonts w:asciiTheme="minorHAnsi" w:hAnsiTheme="minorHAnsi" w:cstheme="minorHAnsi"/>
                <w:color w:val="000000" w:themeColor="text1"/>
              </w:rPr>
              <w:t>.</w:t>
            </w:r>
          </w:p>
        </w:tc>
      </w:tr>
      <w:tr w:rsidR="00216574" w:rsidRPr="00773EF3" w14:paraId="529FA896" w14:textId="77777777" w:rsidTr="00216574">
        <w:tc>
          <w:tcPr>
            <w:tcW w:w="1838" w:type="dxa"/>
          </w:tcPr>
          <w:p w14:paraId="3892592D"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lastRenderedPageBreak/>
              <w:t>Heaolu</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arengukava</w:t>
            </w:r>
            <w:proofErr w:type="spellEnd"/>
            <w:r w:rsidRPr="00773EF3">
              <w:rPr>
                <w:rFonts w:asciiTheme="minorHAnsi" w:hAnsiTheme="minorHAnsi" w:cstheme="minorHAnsi"/>
                <w:b/>
                <w:bCs/>
                <w:color w:val="000000" w:themeColor="text1"/>
              </w:rPr>
              <w:t xml:space="preserve"> 2023–2030</w:t>
            </w:r>
            <w:r w:rsidRPr="00773EF3">
              <w:rPr>
                <w:rStyle w:val="FootnoteReference"/>
                <w:rFonts w:asciiTheme="minorHAnsi" w:eastAsiaTheme="minorEastAsia" w:hAnsiTheme="minorHAnsi" w:cstheme="minorHAnsi"/>
                <w:b/>
                <w:bCs/>
                <w:color w:val="000000" w:themeColor="text1"/>
              </w:rPr>
              <w:footnoteReference w:id="35"/>
            </w:r>
          </w:p>
        </w:tc>
        <w:tc>
          <w:tcPr>
            <w:tcW w:w="3402" w:type="dxa"/>
          </w:tcPr>
          <w:p w14:paraId="6173EF5C"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Arengukavas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sätestatud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alaeesmärgid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millest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seotud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sotsiaalvaldkonna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meetmega</w:t>
            </w:r>
            <w:proofErr w:type="spellEnd"/>
            <w:r w:rsidRPr="00773EF3">
              <w:rPr>
                <w:rFonts w:asciiTheme="minorHAnsi" w:hAnsiTheme="minorHAnsi" w:cstheme="minorHAnsi"/>
                <w:color w:val="000000" w:themeColor="text1"/>
              </w:rPr>
              <w:t>:</w:t>
            </w:r>
          </w:p>
          <w:p w14:paraId="37B2785C" w14:textId="77777777" w:rsidR="00216574" w:rsidRPr="00773EF3" w:rsidRDefault="00216574" w:rsidP="002C4F6F">
            <w:pPr>
              <w:pStyle w:val="ListParagraph"/>
              <w:numPr>
                <w:ilvl w:val="0"/>
                <w:numId w:val="55"/>
              </w:numPr>
              <w:spacing w:before="120"/>
              <w:ind w:left="466"/>
              <w:rPr>
                <w:rFonts w:asciiTheme="minorHAnsi" w:hAnsiTheme="minorHAnsi" w:cstheme="minorHAnsi"/>
                <w:color w:val="000000" w:themeColor="text1"/>
              </w:rPr>
            </w:pPr>
            <w:r w:rsidRPr="00773EF3">
              <w:rPr>
                <w:rFonts w:asciiTheme="minorHAnsi" w:hAnsiTheme="minorHAnsi" w:cstheme="minorHAnsi"/>
                <w:color w:val="000000" w:themeColor="text1"/>
              </w:rPr>
              <w:t xml:space="preserve">Nr 3: </w:t>
            </w:r>
            <w:proofErr w:type="spellStart"/>
            <w:r w:rsidRPr="00773EF3">
              <w:rPr>
                <w:rFonts w:asciiTheme="minorHAnsi" w:hAnsiTheme="minorHAnsi" w:cstheme="minorHAnsi"/>
                <w:color w:val="000000" w:themeColor="text1"/>
              </w:rPr>
              <w:t>vanemaealised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ühiskonnas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sotsiaalselt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kaasatud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neile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tagatud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võrdsed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võimalused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nad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majanduslikult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hästi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toimetulevad</w:t>
            </w:r>
            <w:proofErr w:type="spellEnd"/>
          </w:p>
          <w:p w14:paraId="54C03664" w14:textId="77777777" w:rsidR="00216574" w:rsidRPr="00773EF3" w:rsidRDefault="00216574" w:rsidP="002C4F6F">
            <w:pPr>
              <w:pStyle w:val="ListParagraph"/>
              <w:numPr>
                <w:ilvl w:val="0"/>
                <w:numId w:val="55"/>
              </w:numPr>
              <w:spacing w:before="120"/>
              <w:ind w:left="466"/>
              <w:rPr>
                <w:rFonts w:asciiTheme="minorHAnsi" w:hAnsiTheme="minorHAnsi" w:cstheme="minorHAnsi"/>
                <w:color w:val="000000" w:themeColor="text1"/>
              </w:rPr>
            </w:pPr>
            <w:r w:rsidRPr="00773EF3">
              <w:rPr>
                <w:rFonts w:asciiTheme="minorHAnsi" w:hAnsiTheme="minorHAnsi" w:cstheme="minorHAnsi"/>
                <w:color w:val="000000" w:themeColor="text1"/>
              </w:rPr>
              <w:t xml:space="preserve">Nr 4: </w:t>
            </w:r>
            <w:proofErr w:type="spellStart"/>
            <w:r w:rsidRPr="00773EF3">
              <w:rPr>
                <w:rFonts w:asciiTheme="minorHAnsi" w:hAnsiTheme="minorHAnsi" w:cstheme="minorHAnsi"/>
                <w:color w:val="000000" w:themeColor="text1"/>
              </w:rPr>
              <w:t>Eesti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sotsiaalhoolekande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korraldus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heaolu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sotsiaalse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turvatunde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kasvu</w:t>
            </w:r>
            <w:proofErr w:type="spellEnd"/>
          </w:p>
        </w:tc>
        <w:tc>
          <w:tcPr>
            <w:tcW w:w="3402" w:type="dxa"/>
          </w:tcPr>
          <w:p w14:paraId="6CF3736A"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Eesmärkide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saavutamisele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kaasa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aitamiseks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strateegias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määratletud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meede</w:t>
            </w:r>
            <w:proofErr w:type="spellEnd"/>
            <w:r w:rsidRPr="00773EF3">
              <w:rPr>
                <w:rFonts w:asciiTheme="minorHAnsi" w:hAnsiTheme="minorHAnsi" w:cstheme="minorHAnsi"/>
                <w:color w:val="000000" w:themeColor="text1"/>
              </w:rPr>
              <w:t xml:space="preserve">, mis </w:t>
            </w:r>
            <w:proofErr w:type="spellStart"/>
            <w:r w:rsidRPr="00773EF3">
              <w:rPr>
                <w:rFonts w:asciiTheme="minorHAnsi" w:hAnsiTheme="minorHAnsi" w:cstheme="minorHAnsi"/>
                <w:color w:val="000000" w:themeColor="text1"/>
              </w:rPr>
              <w:t>adresseerib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mõlemat</w:t>
            </w:r>
            <w:proofErr w:type="spellEnd"/>
            <w:r w:rsidRPr="00773EF3">
              <w:rPr>
                <w:rFonts w:asciiTheme="minorHAnsi" w:hAnsiTheme="minorHAnsi" w:cstheme="minorHAnsi"/>
                <w:color w:val="000000" w:themeColor="text1"/>
              </w:rPr>
              <w:t>.</w:t>
            </w:r>
          </w:p>
        </w:tc>
      </w:tr>
      <w:tr w:rsidR="00216574" w:rsidRPr="00773EF3" w14:paraId="3926994B" w14:textId="77777777" w:rsidTr="00216574">
        <w:tc>
          <w:tcPr>
            <w:tcW w:w="1838" w:type="dxa"/>
          </w:tcPr>
          <w:p w14:paraId="52135EBA"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lastRenderedPageBreak/>
              <w:t>Haapsalu</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linna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arengukava</w:t>
            </w:r>
            <w:proofErr w:type="spellEnd"/>
            <w:r w:rsidRPr="00773EF3">
              <w:rPr>
                <w:rFonts w:asciiTheme="minorHAnsi" w:hAnsiTheme="minorHAnsi" w:cstheme="minorHAnsi"/>
                <w:b/>
                <w:bCs/>
                <w:color w:val="000000" w:themeColor="text1"/>
              </w:rPr>
              <w:t xml:space="preserve"> 2023-2036</w:t>
            </w:r>
            <w:r w:rsidRPr="00773EF3">
              <w:rPr>
                <w:rStyle w:val="FootnoteReference"/>
                <w:rFonts w:asciiTheme="minorHAnsi" w:eastAsiaTheme="minorEastAsia" w:hAnsiTheme="minorHAnsi" w:cstheme="minorHAnsi"/>
                <w:b/>
                <w:bCs/>
                <w:color w:val="000000" w:themeColor="text1"/>
              </w:rPr>
              <w:footnoteReference w:id="36"/>
            </w:r>
          </w:p>
        </w:tc>
        <w:tc>
          <w:tcPr>
            <w:tcW w:w="3402" w:type="dxa"/>
          </w:tcPr>
          <w:p w14:paraId="4C25F669"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w:t>
            </w:r>
          </w:p>
          <w:p w14:paraId="676B091C"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Haapsalu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linn</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aastal</w:t>
            </w:r>
            <w:proofErr w:type="spellEnd"/>
            <w:r w:rsidRPr="00773EF3">
              <w:rPr>
                <w:rFonts w:asciiTheme="minorHAnsi" w:hAnsiTheme="minorHAnsi" w:cstheme="minorHAnsi"/>
                <w:color w:val="000000" w:themeColor="text1"/>
              </w:rPr>
              <w:t xml:space="preserve"> 2036 </w:t>
            </w:r>
            <w:proofErr w:type="spellStart"/>
            <w:r w:rsidRPr="00773EF3">
              <w:rPr>
                <w:rFonts w:asciiTheme="minorHAnsi" w:hAnsiTheme="minorHAnsi" w:cstheme="minorHAnsi"/>
                <w:color w:val="000000" w:themeColor="text1"/>
              </w:rPr>
              <w:t>arenenud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tehnilise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taristuga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moodsa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elukeskkonnaga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keskkonnasõbralik</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pereväärtusi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hoidev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omavalitsus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säilinud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miljööväärtuslik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linnakeskkond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mitmekesise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piirkondliku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omapäraga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maapiirkond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avalikud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teenused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elanikele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kodust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kättesaadavas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kauguses</w:t>
            </w:r>
            <w:proofErr w:type="spellEnd"/>
            <w:r w:rsidRPr="00773EF3">
              <w:rPr>
                <w:rFonts w:asciiTheme="minorHAnsi" w:hAnsiTheme="minorHAnsi" w:cstheme="minorHAnsi"/>
                <w:color w:val="000000" w:themeColor="text1"/>
              </w:rPr>
              <w:t xml:space="preserve">. </w:t>
            </w:r>
          </w:p>
          <w:p w14:paraId="104977C1"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b/>
                <w:bCs/>
                <w:color w:val="000000" w:themeColor="text1"/>
              </w:rPr>
              <w:t>Ettevõtluskeskkonna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strateegiliseks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eesmärgiks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Haapsalu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infrastruktuur</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omavalitsuse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poolt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pakutavad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teenused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taristu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motiveerivad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Haapsallu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elama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asumist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liiki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loomist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nende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jätkusuutlikku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arendamist</w:t>
            </w:r>
            <w:proofErr w:type="spellEnd"/>
            <w:r w:rsidRPr="00773EF3">
              <w:rPr>
                <w:rFonts w:asciiTheme="minorHAnsi" w:hAnsiTheme="minorHAnsi" w:cstheme="minorHAnsi"/>
                <w:color w:val="000000" w:themeColor="text1"/>
              </w:rPr>
              <w:t>.</w:t>
            </w:r>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Arenguvajadustena</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mh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w:t>
            </w:r>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Matsalu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rahvuspargi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mahepiirkonna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turundamine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pilliroo</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muda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väärindamise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ettevõtlusprojektide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 xml:space="preserve">. </w:t>
            </w:r>
          </w:p>
          <w:p w14:paraId="6D83CEE6" w14:textId="77777777" w:rsidR="00216574" w:rsidRPr="00773EF3" w:rsidRDefault="00216574" w:rsidP="009E4044">
            <w:pPr>
              <w:spacing w:before="120"/>
              <w:rPr>
                <w:rFonts w:asciiTheme="minorHAnsi" w:eastAsia="Corbel" w:hAnsiTheme="minorHAnsi" w:cstheme="minorHAnsi"/>
                <w:color w:val="000000" w:themeColor="text1"/>
                <w:lang w:val="et-EE"/>
              </w:rPr>
            </w:pPr>
            <w:proofErr w:type="spellStart"/>
            <w:r w:rsidRPr="00773EF3">
              <w:rPr>
                <w:rFonts w:asciiTheme="minorHAnsi" w:hAnsiTheme="minorHAnsi" w:cstheme="minorHAnsi"/>
                <w:b/>
                <w:bCs/>
                <w:color w:val="000000" w:themeColor="text1"/>
              </w:rPr>
              <w:t>Kultuuri</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arenguvajadustena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tuuakse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seltsimajade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jätkuv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multifunktsionaalseks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kultuuritegevuseks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seltsimajade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energiasäästlikuks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renoveerimine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ainelise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kultuuripärandi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hoidmise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tutvustamise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 xml:space="preserve">. </w:t>
            </w:r>
          </w:p>
          <w:p w14:paraId="74A538B3"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b/>
                <w:bCs/>
                <w:color w:val="000000" w:themeColor="text1"/>
              </w:rPr>
              <w:t>Spordi</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arenguvajadustena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tuuakse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kodukoha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lähedaste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välitingimustes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olevate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kehakultuurivõimaluste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pidev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mängu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spordiväljakud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välijõusaalid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lastRenderedPageBreak/>
              <w:t>kergliiklusteed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matkarajad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kettagolfirajad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supluskohad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jne</w:t>
            </w:r>
            <w:proofErr w:type="spellEnd"/>
            <w:r w:rsidRPr="00773EF3">
              <w:rPr>
                <w:rFonts w:asciiTheme="minorHAnsi" w:hAnsiTheme="minorHAnsi" w:cstheme="minorHAnsi"/>
                <w:color w:val="000000" w:themeColor="text1"/>
              </w:rPr>
              <w:t xml:space="preserve">. </w:t>
            </w:r>
          </w:p>
          <w:p w14:paraId="017D21A5"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b/>
                <w:bCs/>
                <w:color w:val="000000" w:themeColor="text1"/>
              </w:rPr>
              <w:t>Turismi</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arenguvajadustena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tuuakse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Loodusturismi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taristu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vaatetornid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märgistatud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infotahvlitega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matkarajad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telkimis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puhkekohad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
          <w:p w14:paraId="388058BC" w14:textId="77777777" w:rsidR="00216574" w:rsidRPr="00773EF3" w:rsidRDefault="00216574" w:rsidP="009E4044">
            <w:pPr>
              <w:spacing w:before="120"/>
              <w:rPr>
                <w:rFonts w:asciiTheme="minorHAnsi" w:eastAsia="Corbel" w:hAnsiTheme="minorHAnsi" w:cstheme="minorHAnsi"/>
                <w:color w:val="000000" w:themeColor="text1"/>
                <w:lang w:val="et-EE"/>
              </w:rPr>
            </w:pPr>
            <w:proofErr w:type="spellStart"/>
            <w:r w:rsidRPr="00773EF3">
              <w:rPr>
                <w:rFonts w:asciiTheme="minorHAnsi" w:hAnsiTheme="minorHAnsi" w:cstheme="minorHAnsi"/>
                <w:b/>
                <w:bCs/>
                <w:color w:val="000000" w:themeColor="text1"/>
              </w:rPr>
              <w:t>Kogukonnatöo</w:t>
            </w:r>
            <w:proofErr w:type="spellEnd"/>
            <w:r w:rsidRPr="00773EF3">
              <w:rPr>
                <w:rFonts w:asciiTheme="minorHAnsi" w:hAnsiTheme="minorHAnsi" w:cstheme="minorHAnsi"/>
                <w:b/>
                <w:bCs/>
                <w:color w:val="000000" w:themeColor="text1"/>
              </w:rPr>
              <w:t>̈</w:t>
            </w:r>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arenguvajadustena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tuuakse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Seltsimajade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hoonete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muutmine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energiasäästlikuks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ligipääsetavaks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kõigile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sihtgruppidele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välja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multifunktsionaalseteks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tegevuskeskusteks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kogukonnateenuste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
          <w:p w14:paraId="2ED8FB11"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b/>
                <w:bCs/>
                <w:color w:val="000000" w:themeColor="text1"/>
              </w:rPr>
              <w:t>Sotsiaalse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kaitse</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t>tervishoiu</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valdkonna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arenguvajadustena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tuuakse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mh</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välja</w:t>
            </w:r>
            <w:proofErr w:type="spellEnd"/>
            <w:r w:rsidRPr="00773EF3">
              <w:rPr>
                <w:rFonts w:asciiTheme="minorHAnsi" w:hAnsiTheme="minorHAnsi" w:cstheme="minorHAnsi"/>
                <w:color w:val="000000" w:themeColor="text1"/>
              </w:rPr>
              <w:t>:</w:t>
            </w:r>
            <w:r w:rsidRPr="00773EF3">
              <w:rPr>
                <w:rFonts w:asciiTheme="minorHAnsi" w:hAnsiTheme="minorHAnsi" w:cstheme="minorHAnsi"/>
                <w:i/>
                <w:iCs/>
                <w:color w:val="000000" w:themeColor="text1"/>
              </w:rPr>
              <w:t xml:space="preserve"> </w:t>
            </w:r>
            <w:proofErr w:type="spellStart"/>
            <w:r w:rsidRPr="00773EF3">
              <w:rPr>
                <w:rFonts w:asciiTheme="minorHAnsi" w:hAnsiTheme="minorHAnsi" w:cstheme="minorHAnsi"/>
                <w:color w:val="000000" w:themeColor="text1"/>
              </w:rPr>
              <w:t>uute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soodustamaks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isikute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iseseisvat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toimetulekut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osaleda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ühiskonna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tööelus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hooldajate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pereliikmete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hoolduskoormuse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vähendamine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nende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tööturule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naasmise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soodustamine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toimetulekut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ennetavad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koostöo</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vabaühenduste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huvigruppidega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vabatahtliku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w:t>
            </w:r>
          </w:p>
        </w:tc>
        <w:tc>
          <w:tcPr>
            <w:tcW w:w="3402" w:type="dxa"/>
          </w:tcPr>
          <w:p w14:paraId="55248727"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lastRenderedPageBreak/>
              <w:t xml:space="preserve">KKLM </w:t>
            </w:r>
            <w:proofErr w:type="spellStart"/>
            <w:r w:rsidRPr="00773EF3">
              <w:rPr>
                <w:rFonts w:asciiTheme="minorHAnsi" w:hAnsiTheme="minorHAnsi" w:cstheme="minorHAnsi"/>
                <w:color w:val="000000" w:themeColor="text1"/>
              </w:rPr>
              <w:t>strateegias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erinevatel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tasanditel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arvestatud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kõikide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visioonis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eesmärkidega</w:t>
            </w:r>
            <w:proofErr w:type="spellEnd"/>
            <w:r w:rsidRPr="00773EF3">
              <w:rPr>
                <w:rFonts w:asciiTheme="minorHAnsi" w:hAnsiTheme="minorHAnsi" w:cstheme="minorHAnsi"/>
                <w:color w:val="000000" w:themeColor="text1"/>
              </w:rPr>
              <w:t xml:space="preserve">.  </w:t>
            </w:r>
          </w:p>
          <w:p w14:paraId="7561C40C" w14:textId="77777777" w:rsidR="00216574" w:rsidRPr="00773EF3" w:rsidRDefault="00216574" w:rsidP="009E4044">
            <w:pPr>
              <w:spacing w:before="120"/>
              <w:rPr>
                <w:rFonts w:asciiTheme="minorHAnsi" w:hAnsiTheme="minorHAnsi" w:cstheme="minorHAnsi"/>
                <w:color w:val="000000" w:themeColor="text1"/>
              </w:rPr>
            </w:pPr>
          </w:p>
          <w:p w14:paraId="42AAFB3E" w14:textId="77777777" w:rsidR="00216574" w:rsidRPr="00773EF3" w:rsidRDefault="00216574" w:rsidP="009E4044">
            <w:pPr>
              <w:spacing w:before="120"/>
              <w:rPr>
                <w:rFonts w:asciiTheme="minorHAnsi" w:hAnsiTheme="minorHAnsi" w:cstheme="minorHAnsi"/>
                <w:color w:val="000000" w:themeColor="text1"/>
              </w:rPr>
            </w:pPr>
          </w:p>
          <w:p w14:paraId="34754F2B" w14:textId="77777777" w:rsidR="00216574" w:rsidRPr="00773EF3" w:rsidRDefault="00216574" w:rsidP="009E4044">
            <w:pPr>
              <w:spacing w:before="120"/>
              <w:rPr>
                <w:rFonts w:asciiTheme="minorHAnsi" w:hAnsiTheme="minorHAnsi" w:cstheme="minorHAnsi"/>
                <w:color w:val="000000" w:themeColor="text1"/>
              </w:rPr>
            </w:pPr>
          </w:p>
          <w:p w14:paraId="136AEFB4" w14:textId="77777777" w:rsidR="00216574" w:rsidRPr="00773EF3" w:rsidRDefault="00216574" w:rsidP="009E4044">
            <w:pPr>
              <w:spacing w:before="120"/>
              <w:rPr>
                <w:rFonts w:asciiTheme="minorHAnsi" w:hAnsiTheme="minorHAnsi" w:cstheme="minorHAnsi"/>
                <w:color w:val="000000" w:themeColor="text1"/>
              </w:rPr>
            </w:pPr>
          </w:p>
          <w:p w14:paraId="087A8005" w14:textId="77777777" w:rsidR="00216574" w:rsidRPr="00773EF3" w:rsidRDefault="00216574" w:rsidP="009E4044">
            <w:pPr>
              <w:spacing w:before="120"/>
              <w:rPr>
                <w:rFonts w:asciiTheme="minorHAnsi" w:hAnsiTheme="minorHAnsi" w:cstheme="minorHAnsi"/>
                <w:color w:val="000000" w:themeColor="text1"/>
              </w:rPr>
            </w:pPr>
          </w:p>
          <w:p w14:paraId="5E8DF90F" w14:textId="77777777" w:rsidR="00216574" w:rsidRPr="00773EF3" w:rsidRDefault="00216574" w:rsidP="009E4044">
            <w:pPr>
              <w:spacing w:before="120"/>
              <w:rPr>
                <w:rFonts w:asciiTheme="minorHAnsi" w:hAnsiTheme="minorHAnsi" w:cstheme="minorHAnsi"/>
                <w:color w:val="000000" w:themeColor="text1"/>
              </w:rPr>
            </w:pPr>
          </w:p>
          <w:p w14:paraId="1382B6D0" w14:textId="77777777" w:rsidR="00216574" w:rsidRPr="00773EF3" w:rsidRDefault="00216574" w:rsidP="009E4044">
            <w:pPr>
              <w:spacing w:before="120"/>
              <w:rPr>
                <w:rFonts w:asciiTheme="minorHAnsi" w:hAnsiTheme="minorHAnsi" w:cstheme="minorHAnsi"/>
                <w:color w:val="000000" w:themeColor="text1"/>
              </w:rPr>
            </w:pPr>
          </w:p>
          <w:p w14:paraId="197EB5A7" w14:textId="77777777" w:rsidR="00216574" w:rsidRPr="00773EF3" w:rsidRDefault="00216574" w:rsidP="009E4044">
            <w:pPr>
              <w:spacing w:before="120"/>
              <w:rPr>
                <w:rFonts w:asciiTheme="minorHAnsi" w:hAnsiTheme="minorHAnsi" w:cstheme="minorHAnsi"/>
                <w:color w:val="000000" w:themeColor="text1"/>
              </w:rPr>
            </w:pPr>
          </w:p>
          <w:p w14:paraId="0709CB58"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Ettevõtluskeskkonna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strateegiliste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eesmärkidega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ettevõtluse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1DCAB3AE" w14:textId="77777777" w:rsidR="00216574" w:rsidRPr="00773EF3" w:rsidRDefault="00216574" w:rsidP="009E4044">
            <w:pPr>
              <w:spacing w:before="120"/>
              <w:rPr>
                <w:rFonts w:asciiTheme="minorHAnsi" w:hAnsiTheme="minorHAnsi" w:cstheme="minorHAnsi"/>
                <w:color w:val="000000" w:themeColor="text1"/>
              </w:rPr>
            </w:pPr>
          </w:p>
          <w:p w14:paraId="045BE358" w14:textId="77777777" w:rsidR="00216574" w:rsidRPr="00773EF3" w:rsidRDefault="00216574" w:rsidP="009E4044">
            <w:pPr>
              <w:spacing w:before="120"/>
              <w:rPr>
                <w:rFonts w:asciiTheme="minorHAnsi" w:hAnsiTheme="minorHAnsi" w:cstheme="minorHAnsi"/>
                <w:color w:val="000000" w:themeColor="text1"/>
              </w:rPr>
            </w:pPr>
          </w:p>
          <w:p w14:paraId="542D653C" w14:textId="77777777" w:rsidR="00216574" w:rsidRPr="00773EF3" w:rsidRDefault="00216574" w:rsidP="009E4044">
            <w:pPr>
              <w:spacing w:before="120"/>
              <w:rPr>
                <w:rFonts w:asciiTheme="minorHAnsi" w:hAnsiTheme="minorHAnsi" w:cstheme="minorHAnsi"/>
                <w:color w:val="000000" w:themeColor="text1"/>
              </w:rPr>
            </w:pPr>
          </w:p>
          <w:p w14:paraId="6C918676" w14:textId="77777777" w:rsidR="00216574" w:rsidRPr="00773EF3" w:rsidRDefault="00216574" w:rsidP="009E4044">
            <w:pPr>
              <w:spacing w:before="120"/>
              <w:rPr>
                <w:rFonts w:asciiTheme="minorHAnsi" w:hAnsiTheme="minorHAnsi" w:cstheme="minorHAnsi"/>
                <w:color w:val="000000" w:themeColor="text1"/>
              </w:rPr>
            </w:pPr>
          </w:p>
          <w:p w14:paraId="25E04AA4" w14:textId="77777777" w:rsidR="00216574" w:rsidRPr="00773EF3" w:rsidRDefault="00216574" w:rsidP="009E4044">
            <w:pPr>
              <w:spacing w:before="120"/>
              <w:rPr>
                <w:rFonts w:asciiTheme="minorHAnsi" w:hAnsiTheme="minorHAnsi" w:cstheme="minorHAnsi"/>
                <w:color w:val="000000" w:themeColor="text1"/>
              </w:rPr>
            </w:pPr>
          </w:p>
          <w:p w14:paraId="0A7B08C7" w14:textId="77777777" w:rsidR="00216574" w:rsidRPr="00773EF3" w:rsidRDefault="00216574" w:rsidP="009E4044">
            <w:pPr>
              <w:spacing w:before="120"/>
              <w:rPr>
                <w:rFonts w:asciiTheme="minorHAnsi" w:hAnsiTheme="minorHAnsi" w:cstheme="minorHAnsi"/>
                <w:color w:val="000000" w:themeColor="text1"/>
              </w:rPr>
            </w:pPr>
          </w:p>
          <w:p w14:paraId="2D0C74F7"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spordi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turismi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kogukonnatöö</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arenguvajadustega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arendamise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51EFE3D2" w14:textId="77777777" w:rsidR="00216574" w:rsidRPr="00773EF3" w:rsidRDefault="00216574" w:rsidP="009E4044">
            <w:pPr>
              <w:spacing w:before="120"/>
              <w:rPr>
                <w:rFonts w:asciiTheme="minorHAnsi" w:hAnsiTheme="minorHAnsi" w:cstheme="minorHAnsi"/>
                <w:color w:val="000000" w:themeColor="text1"/>
              </w:rPr>
            </w:pPr>
          </w:p>
          <w:p w14:paraId="7B03E30D" w14:textId="77777777" w:rsidR="00216574" w:rsidRPr="00773EF3" w:rsidRDefault="00216574" w:rsidP="009E4044">
            <w:pPr>
              <w:spacing w:before="120"/>
              <w:rPr>
                <w:rFonts w:asciiTheme="minorHAnsi" w:hAnsiTheme="minorHAnsi" w:cstheme="minorHAnsi"/>
                <w:color w:val="000000" w:themeColor="text1"/>
              </w:rPr>
            </w:pPr>
          </w:p>
          <w:p w14:paraId="5F2A5BE9" w14:textId="77777777" w:rsidR="00216574" w:rsidRPr="00773EF3" w:rsidRDefault="00216574" w:rsidP="009E4044">
            <w:pPr>
              <w:spacing w:before="120"/>
              <w:rPr>
                <w:rFonts w:asciiTheme="minorHAnsi" w:hAnsiTheme="minorHAnsi" w:cstheme="minorHAnsi"/>
                <w:color w:val="000000" w:themeColor="text1"/>
              </w:rPr>
            </w:pPr>
          </w:p>
          <w:p w14:paraId="7714F2F3" w14:textId="77777777" w:rsidR="00216574" w:rsidRPr="00773EF3" w:rsidRDefault="00216574" w:rsidP="009E4044">
            <w:pPr>
              <w:spacing w:before="120"/>
              <w:rPr>
                <w:rFonts w:asciiTheme="minorHAnsi" w:hAnsiTheme="minorHAnsi" w:cstheme="minorHAnsi"/>
                <w:color w:val="000000" w:themeColor="text1"/>
              </w:rPr>
            </w:pPr>
          </w:p>
          <w:p w14:paraId="79B95766" w14:textId="77777777" w:rsidR="00216574" w:rsidRPr="00773EF3" w:rsidRDefault="00216574" w:rsidP="009E4044">
            <w:pPr>
              <w:spacing w:before="120"/>
              <w:rPr>
                <w:rFonts w:asciiTheme="minorHAnsi" w:hAnsiTheme="minorHAnsi" w:cstheme="minorHAnsi"/>
                <w:color w:val="000000" w:themeColor="text1"/>
              </w:rPr>
            </w:pPr>
          </w:p>
          <w:p w14:paraId="565ADF76" w14:textId="77777777" w:rsidR="00216574" w:rsidRPr="00773EF3" w:rsidRDefault="00216574" w:rsidP="009E4044">
            <w:pPr>
              <w:spacing w:before="120"/>
              <w:rPr>
                <w:rFonts w:asciiTheme="minorHAnsi" w:hAnsiTheme="minorHAnsi" w:cstheme="minorHAnsi"/>
                <w:color w:val="000000" w:themeColor="text1"/>
              </w:rPr>
            </w:pPr>
          </w:p>
          <w:p w14:paraId="773B91FF" w14:textId="77777777" w:rsidR="00216574" w:rsidRPr="00773EF3" w:rsidRDefault="00216574" w:rsidP="009E4044">
            <w:pPr>
              <w:spacing w:before="120"/>
              <w:rPr>
                <w:rFonts w:asciiTheme="minorHAnsi" w:hAnsiTheme="minorHAnsi" w:cstheme="minorHAnsi"/>
                <w:color w:val="000000" w:themeColor="text1"/>
              </w:rPr>
            </w:pPr>
          </w:p>
          <w:p w14:paraId="435CE590" w14:textId="77777777" w:rsidR="00216574" w:rsidRPr="00773EF3" w:rsidRDefault="00216574" w:rsidP="009E4044">
            <w:pPr>
              <w:spacing w:before="120"/>
              <w:rPr>
                <w:rFonts w:asciiTheme="minorHAnsi" w:hAnsiTheme="minorHAnsi" w:cstheme="minorHAnsi"/>
                <w:color w:val="000000" w:themeColor="text1"/>
              </w:rPr>
            </w:pPr>
          </w:p>
          <w:p w14:paraId="5DDF9DF4" w14:textId="77777777" w:rsidR="00216574" w:rsidRPr="00773EF3" w:rsidRDefault="00216574" w:rsidP="009E4044">
            <w:pPr>
              <w:spacing w:before="120"/>
              <w:rPr>
                <w:rFonts w:asciiTheme="minorHAnsi" w:hAnsiTheme="minorHAnsi" w:cstheme="minorHAnsi"/>
                <w:color w:val="000000" w:themeColor="text1"/>
              </w:rPr>
            </w:pPr>
          </w:p>
          <w:p w14:paraId="66BB6EE8" w14:textId="77777777" w:rsidR="00216574" w:rsidRPr="00773EF3" w:rsidRDefault="00216574" w:rsidP="009E4044">
            <w:pPr>
              <w:spacing w:before="120"/>
              <w:rPr>
                <w:rFonts w:asciiTheme="minorHAnsi" w:hAnsiTheme="minorHAnsi" w:cstheme="minorHAnsi"/>
                <w:color w:val="000000" w:themeColor="text1"/>
              </w:rPr>
            </w:pPr>
          </w:p>
          <w:p w14:paraId="3F9AAF3F" w14:textId="77777777" w:rsidR="00216574" w:rsidRPr="00773EF3" w:rsidRDefault="00216574" w:rsidP="009E4044">
            <w:pPr>
              <w:spacing w:before="120"/>
              <w:rPr>
                <w:rFonts w:asciiTheme="minorHAnsi" w:hAnsiTheme="minorHAnsi" w:cstheme="minorHAnsi"/>
                <w:color w:val="000000" w:themeColor="text1"/>
              </w:rPr>
            </w:pPr>
          </w:p>
          <w:p w14:paraId="2C41CC1E" w14:textId="77777777" w:rsidR="00216574" w:rsidRPr="00773EF3" w:rsidRDefault="00216574" w:rsidP="009E4044">
            <w:pPr>
              <w:spacing w:before="120"/>
              <w:rPr>
                <w:rFonts w:asciiTheme="minorHAnsi" w:hAnsiTheme="minorHAnsi" w:cstheme="minorHAnsi"/>
                <w:color w:val="000000" w:themeColor="text1"/>
              </w:rPr>
            </w:pPr>
          </w:p>
          <w:p w14:paraId="734078A2" w14:textId="77777777" w:rsidR="00216574" w:rsidRPr="00773EF3" w:rsidRDefault="00216574" w:rsidP="009E4044">
            <w:pPr>
              <w:spacing w:before="120"/>
              <w:rPr>
                <w:rFonts w:asciiTheme="minorHAnsi" w:hAnsiTheme="minorHAnsi" w:cstheme="minorHAnsi"/>
                <w:color w:val="000000" w:themeColor="text1"/>
              </w:rPr>
            </w:pPr>
          </w:p>
          <w:p w14:paraId="0B60C19C" w14:textId="77777777" w:rsidR="00216574" w:rsidRPr="00773EF3" w:rsidRDefault="00216574" w:rsidP="009E4044">
            <w:pPr>
              <w:spacing w:before="120"/>
              <w:rPr>
                <w:rFonts w:asciiTheme="minorHAnsi" w:hAnsiTheme="minorHAnsi" w:cstheme="minorHAnsi"/>
                <w:color w:val="000000" w:themeColor="text1"/>
              </w:rPr>
            </w:pPr>
          </w:p>
          <w:p w14:paraId="19F040BC" w14:textId="77777777" w:rsidR="00216574" w:rsidRPr="00773EF3" w:rsidRDefault="00216574" w:rsidP="009E4044">
            <w:pPr>
              <w:spacing w:before="120"/>
              <w:rPr>
                <w:rFonts w:asciiTheme="minorHAnsi" w:hAnsiTheme="minorHAnsi" w:cstheme="minorHAnsi"/>
                <w:color w:val="000000" w:themeColor="text1"/>
              </w:rPr>
            </w:pPr>
          </w:p>
          <w:p w14:paraId="30F03594" w14:textId="77777777" w:rsidR="00216574" w:rsidRPr="00773EF3" w:rsidRDefault="00216574" w:rsidP="009E4044">
            <w:pPr>
              <w:spacing w:before="120"/>
              <w:rPr>
                <w:rFonts w:asciiTheme="minorHAnsi" w:hAnsiTheme="minorHAnsi" w:cstheme="minorHAnsi"/>
                <w:color w:val="000000" w:themeColor="text1"/>
              </w:rPr>
            </w:pPr>
          </w:p>
          <w:p w14:paraId="0A443AF9" w14:textId="77777777" w:rsidR="00216574" w:rsidRPr="00773EF3" w:rsidRDefault="00216574" w:rsidP="009E4044">
            <w:pPr>
              <w:spacing w:before="120"/>
              <w:rPr>
                <w:rFonts w:asciiTheme="minorHAnsi" w:hAnsiTheme="minorHAnsi" w:cstheme="minorHAnsi"/>
                <w:color w:val="000000" w:themeColor="text1"/>
              </w:rPr>
            </w:pPr>
          </w:p>
          <w:p w14:paraId="76970B84" w14:textId="77777777" w:rsidR="00216574" w:rsidRPr="00773EF3" w:rsidRDefault="00216574" w:rsidP="009E4044">
            <w:pPr>
              <w:spacing w:before="120"/>
              <w:rPr>
                <w:rFonts w:asciiTheme="minorHAnsi" w:hAnsiTheme="minorHAnsi" w:cstheme="minorHAnsi"/>
                <w:color w:val="000000" w:themeColor="text1"/>
              </w:rPr>
            </w:pPr>
          </w:p>
          <w:p w14:paraId="1BA1B57A" w14:textId="77777777" w:rsidR="00216574" w:rsidRPr="00773EF3" w:rsidRDefault="00216574" w:rsidP="009E4044">
            <w:pPr>
              <w:spacing w:before="120"/>
              <w:rPr>
                <w:rFonts w:asciiTheme="minorHAnsi" w:hAnsiTheme="minorHAnsi" w:cstheme="minorHAnsi"/>
                <w:color w:val="000000" w:themeColor="text1"/>
              </w:rPr>
            </w:pPr>
          </w:p>
          <w:p w14:paraId="25BBB9CD" w14:textId="77777777" w:rsidR="00216574" w:rsidRPr="00773EF3" w:rsidRDefault="00216574" w:rsidP="009E4044">
            <w:pPr>
              <w:spacing w:before="120"/>
              <w:rPr>
                <w:rFonts w:asciiTheme="minorHAnsi" w:hAnsiTheme="minorHAnsi" w:cstheme="minorHAnsi"/>
                <w:color w:val="000000" w:themeColor="text1"/>
              </w:rPr>
            </w:pPr>
          </w:p>
          <w:p w14:paraId="2DD3B4F5" w14:textId="77777777" w:rsidR="00216574" w:rsidRPr="00773EF3" w:rsidRDefault="00216574" w:rsidP="009E4044">
            <w:pPr>
              <w:spacing w:before="120"/>
              <w:rPr>
                <w:rFonts w:asciiTheme="minorHAnsi" w:hAnsiTheme="minorHAnsi" w:cstheme="minorHAnsi"/>
                <w:color w:val="000000" w:themeColor="text1"/>
              </w:rPr>
            </w:pPr>
          </w:p>
          <w:p w14:paraId="2DD1D96C" w14:textId="77777777" w:rsidR="00216574" w:rsidRPr="00773EF3" w:rsidRDefault="00216574" w:rsidP="009E4044">
            <w:pPr>
              <w:spacing w:before="120"/>
              <w:rPr>
                <w:rFonts w:asciiTheme="minorHAnsi" w:hAnsiTheme="minorHAnsi" w:cstheme="minorHAnsi"/>
                <w:color w:val="000000" w:themeColor="text1"/>
              </w:rPr>
            </w:pPr>
          </w:p>
          <w:p w14:paraId="668EC379" w14:textId="77777777" w:rsidR="00216574" w:rsidRPr="00773EF3" w:rsidRDefault="00216574" w:rsidP="009E4044">
            <w:pPr>
              <w:spacing w:before="120"/>
              <w:rPr>
                <w:rFonts w:asciiTheme="minorHAnsi" w:hAnsiTheme="minorHAnsi" w:cstheme="minorHAnsi"/>
                <w:color w:val="000000" w:themeColor="text1"/>
              </w:rPr>
            </w:pPr>
          </w:p>
          <w:p w14:paraId="0DEDDE7D" w14:textId="7C6B3324"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Sotsiaalse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kaitse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tervishoiu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arenguvajadustega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797D199A" w14:textId="77777777" w:rsidR="00216574" w:rsidRPr="00773EF3" w:rsidRDefault="00216574" w:rsidP="009E4044">
            <w:pPr>
              <w:spacing w:before="120"/>
              <w:rPr>
                <w:rFonts w:asciiTheme="minorHAnsi" w:hAnsiTheme="minorHAnsi" w:cstheme="minorHAnsi"/>
                <w:color w:val="000000" w:themeColor="text1"/>
              </w:rPr>
            </w:pPr>
          </w:p>
          <w:p w14:paraId="4F4C31FD"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 xml:space="preserve"> </w:t>
            </w:r>
          </w:p>
        </w:tc>
      </w:tr>
      <w:tr w:rsidR="00216574" w:rsidRPr="00773EF3" w14:paraId="193EA0B9" w14:textId="77777777" w:rsidTr="00216574">
        <w:tc>
          <w:tcPr>
            <w:tcW w:w="1838" w:type="dxa"/>
          </w:tcPr>
          <w:p w14:paraId="18D398AE"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lastRenderedPageBreak/>
              <w:t>Lääne-Nigula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valla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arengukava</w:t>
            </w:r>
            <w:proofErr w:type="spellEnd"/>
            <w:r w:rsidRPr="00773EF3">
              <w:rPr>
                <w:rFonts w:asciiTheme="minorHAnsi" w:hAnsiTheme="minorHAnsi" w:cstheme="minorHAnsi"/>
                <w:b/>
                <w:bCs/>
                <w:color w:val="000000" w:themeColor="text1"/>
              </w:rPr>
              <w:t xml:space="preserve"> 2022-2030</w:t>
            </w:r>
            <w:r w:rsidRPr="00773EF3">
              <w:rPr>
                <w:rStyle w:val="FootnoteReference"/>
                <w:rFonts w:asciiTheme="minorHAnsi" w:eastAsiaTheme="minorEastAsia" w:hAnsiTheme="minorHAnsi" w:cstheme="minorHAnsi"/>
                <w:color w:val="000000" w:themeColor="text1"/>
              </w:rPr>
              <w:footnoteReference w:id="37"/>
            </w:r>
          </w:p>
        </w:tc>
        <w:tc>
          <w:tcPr>
            <w:tcW w:w="3402" w:type="dxa"/>
          </w:tcPr>
          <w:p w14:paraId="08951B2A"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w:t>
            </w:r>
          </w:p>
          <w:p w14:paraId="5B3FC677"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Lääne-Nigula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w:t>
            </w:r>
            <w:proofErr w:type="spellEnd"/>
            <w:r w:rsidRPr="00773EF3">
              <w:rPr>
                <w:rFonts w:asciiTheme="minorHAnsi" w:hAnsiTheme="minorHAnsi" w:cstheme="minorHAnsi"/>
                <w:color w:val="000000" w:themeColor="text1"/>
              </w:rPr>
              <w:t xml:space="preserve"> on head </w:t>
            </w:r>
            <w:proofErr w:type="spellStart"/>
            <w:r w:rsidRPr="00773EF3">
              <w:rPr>
                <w:rFonts w:asciiTheme="minorHAnsi" w:hAnsiTheme="minorHAnsi" w:cstheme="minorHAnsi"/>
                <w:color w:val="000000" w:themeColor="text1"/>
              </w:rPr>
              <w:t>elu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töökeskkonda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pakkuv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ettevõtjasõbralik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omavalitsus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ühtehoidvad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väärtustatud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kogukonnad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rikkalik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looduspärand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paiknevad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Läänemaa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lastRenderedPageBreak/>
              <w:t>tööhõivet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pakkuvad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puhke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tootmisalad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ettevõtted</w:t>
            </w:r>
            <w:proofErr w:type="spellEnd"/>
            <w:r w:rsidRPr="00773EF3">
              <w:rPr>
                <w:rFonts w:asciiTheme="minorHAnsi" w:hAnsiTheme="minorHAnsi" w:cstheme="minorHAnsi"/>
                <w:color w:val="000000" w:themeColor="text1"/>
              </w:rPr>
              <w:t>.</w:t>
            </w:r>
          </w:p>
          <w:p w14:paraId="38ADA384"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Lääne-Nigula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elluviimiseks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püstitatud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neli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valdkonnaülest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eesmärki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valdkondlikud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eesmärgid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tegevussuunad</w:t>
            </w:r>
            <w:proofErr w:type="spellEnd"/>
            <w:r w:rsidRPr="00773EF3">
              <w:rPr>
                <w:rFonts w:asciiTheme="minorHAnsi" w:hAnsiTheme="minorHAnsi" w:cstheme="minorHAnsi"/>
                <w:color w:val="000000" w:themeColor="text1"/>
                <w:lang w:val="et-EE"/>
              </w:rPr>
              <w:t>:</w:t>
            </w:r>
            <w:r w:rsidRPr="00773EF3">
              <w:rPr>
                <w:rFonts w:asciiTheme="minorHAnsi" w:hAnsiTheme="minorHAnsi" w:cstheme="minorHAnsi"/>
                <w:color w:val="000000" w:themeColor="text1"/>
              </w:rPr>
              <w:t xml:space="preserve"> </w:t>
            </w:r>
          </w:p>
          <w:p w14:paraId="7866C216" w14:textId="4B3C2196"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rPr>
              <w:t>E1.</w:t>
            </w:r>
            <w:r w:rsidR="00A45D37">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Lääne-Nigula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atraktiivne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töökeskkond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luues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eeldusi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suurenemiseks</w:t>
            </w:r>
            <w:proofErr w:type="spellEnd"/>
            <w:r w:rsidRPr="00773EF3">
              <w:rPr>
                <w:rFonts w:asciiTheme="minorHAnsi" w:hAnsiTheme="minorHAnsi" w:cstheme="minorHAnsi"/>
                <w:color w:val="000000" w:themeColor="text1"/>
              </w:rPr>
              <w:t xml:space="preserve">. </w:t>
            </w:r>
          </w:p>
          <w:p w14:paraId="1930BC9B"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 xml:space="preserve">E2. </w:t>
            </w:r>
            <w:proofErr w:type="spellStart"/>
            <w:r w:rsidRPr="00773EF3">
              <w:rPr>
                <w:rFonts w:asciiTheme="minorHAnsi" w:hAnsiTheme="minorHAnsi" w:cstheme="minorHAnsi"/>
                <w:color w:val="000000" w:themeColor="text1"/>
              </w:rPr>
              <w:t>Ettevõtjasõbalik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kõrge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tööhõive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tasuvate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töökohtadega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omavalitsus</w:t>
            </w:r>
            <w:proofErr w:type="spellEnd"/>
            <w:r w:rsidRPr="00773EF3">
              <w:rPr>
                <w:rFonts w:asciiTheme="minorHAnsi" w:hAnsiTheme="minorHAnsi" w:cstheme="minorHAnsi"/>
                <w:color w:val="000000" w:themeColor="text1"/>
              </w:rPr>
              <w:t xml:space="preserve">. </w:t>
            </w:r>
          </w:p>
          <w:p w14:paraId="7DC04E76"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 xml:space="preserve">E3. </w:t>
            </w:r>
            <w:proofErr w:type="spellStart"/>
            <w:r w:rsidRPr="00773EF3">
              <w:rPr>
                <w:rFonts w:asciiTheme="minorHAnsi" w:hAnsiTheme="minorHAnsi" w:cstheme="minorHAnsi"/>
                <w:color w:val="000000" w:themeColor="text1"/>
              </w:rPr>
              <w:t>Hästi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toimivad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vajadustele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vastavad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taristud</w:t>
            </w:r>
            <w:proofErr w:type="spellEnd"/>
            <w:r w:rsidRPr="00773EF3">
              <w:rPr>
                <w:rFonts w:asciiTheme="minorHAnsi" w:hAnsiTheme="minorHAnsi" w:cstheme="minorHAnsi"/>
                <w:color w:val="000000" w:themeColor="text1"/>
              </w:rPr>
              <w:t xml:space="preserve">. </w:t>
            </w:r>
          </w:p>
          <w:p w14:paraId="558F01FF"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 xml:space="preserve">E4. </w:t>
            </w:r>
            <w:proofErr w:type="spellStart"/>
            <w:r w:rsidRPr="00773EF3">
              <w:rPr>
                <w:rFonts w:asciiTheme="minorHAnsi" w:hAnsiTheme="minorHAnsi" w:cstheme="minorHAnsi"/>
                <w:color w:val="000000" w:themeColor="text1"/>
              </w:rPr>
              <w:t>Avatud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innovaatiline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kogukonda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kaasav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juhtimine</w:t>
            </w:r>
            <w:proofErr w:type="spellEnd"/>
            <w:r w:rsidRPr="00773EF3">
              <w:rPr>
                <w:rFonts w:asciiTheme="minorHAnsi" w:hAnsiTheme="minorHAnsi" w:cstheme="minorHAnsi"/>
                <w:color w:val="000000" w:themeColor="text1"/>
              </w:rPr>
              <w:t xml:space="preserve">. </w:t>
            </w:r>
          </w:p>
          <w:p w14:paraId="6A4C7AA9"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lang w:val="et-EE"/>
              </w:rPr>
            </w:pPr>
            <w:r w:rsidRPr="00773EF3">
              <w:rPr>
                <w:rFonts w:asciiTheme="minorHAnsi" w:hAnsiTheme="minorHAnsi" w:cstheme="minorHAnsi"/>
                <w:color w:val="000000" w:themeColor="text1"/>
                <w:lang w:val="et-EE"/>
              </w:rPr>
              <w:t xml:space="preserve">Alameesmärk </w:t>
            </w:r>
            <w:r w:rsidRPr="00773EF3">
              <w:rPr>
                <w:rFonts w:asciiTheme="minorHAnsi" w:hAnsiTheme="minorHAnsi" w:cstheme="minorHAnsi"/>
                <w:color w:val="000000" w:themeColor="text1"/>
              </w:rPr>
              <w:t xml:space="preserve">E 1.1. </w:t>
            </w:r>
            <w:proofErr w:type="spellStart"/>
            <w:r w:rsidRPr="00773EF3">
              <w:rPr>
                <w:rFonts w:asciiTheme="minorHAnsi" w:hAnsiTheme="minorHAnsi" w:cstheme="minorHAnsi"/>
                <w:b/>
                <w:bCs/>
                <w:color w:val="000000" w:themeColor="text1"/>
              </w:rPr>
              <w:t>Väljarände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vähendamine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ning</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Lääne-Nigula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valda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elama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asumise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propageerimine</w:t>
            </w:r>
            <w:proofErr w:type="spellEnd"/>
            <w:r w:rsidRPr="00773EF3">
              <w:rPr>
                <w:rFonts w:asciiTheme="minorHAnsi" w:hAnsiTheme="minorHAnsi" w:cstheme="minorHAnsi"/>
                <w:b/>
                <w:bCs/>
                <w:color w:val="000000" w:themeColor="text1"/>
              </w:rPr>
              <w:t xml:space="preserve"> </w:t>
            </w:r>
            <w:r w:rsidRPr="00773EF3">
              <w:rPr>
                <w:rFonts w:asciiTheme="minorHAnsi" w:hAnsiTheme="minorHAnsi" w:cstheme="minorHAnsi"/>
                <w:color w:val="000000" w:themeColor="text1"/>
              </w:rPr>
              <w:t xml:space="preserve">ja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lang w:val="et-EE"/>
              </w:rPr>
              <w:t>.</w:t>
            </w:r>
            <w:r w:rsidRPr="00773EF3">
              <w:rPr>
                <w:rFonts w:asciiTheme="minorHAnsi" w:hAnsiTheme="minorHAnsi" w:cstheme="minorHAnsi"/>
                <w:b/>
                <w:bCs/>
                <w:color w:val="000000" w:themeColor="text1"/>
                <w:lang w:val="et-EE"/>
              </w:rPr>
              <w:t xml:space="preserve"> </w:t>
            </w:r>
            <w:r w:rsidRPr="00773EF3">
              <w:rPr>
                <w:rFonts w:asciiTheme="minorHAnsi" w:hAnsiTheme="minorHAnsi" w:cstheme="minorHAnsi"/>
                <w:color w:val="000000" w:themeColor="text1"/>
                <w:lang w:val="et-EE"/>
              </w:rPr>
              <w:t>Eesmärgi tegevussuundadeks on mh:</w:t>
            </w:r>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k</w:t>
            </w:r>
            <w:proofErr w:type="spellStart"/>
            <w:r w:rsidRPr="00773EF3">
              <w:rPr>
                <w:rFonts w:asciiTheme="minorHAnsi" w:hAnsiTheme="minorHAnsi" w:cstheme="minorHAnsi"/>
                <w:color w:val="000000" w:themeColor="text1"/>
              </w:rPr>
              <w:t>valiteetsete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kättesaadavate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tagamine</w:t>
            </w:r>
            <w:proofErr w:type="spellEnd"/>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rPr>
              <w:t>Soodne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ettevõtluskeskkond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tasuvad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töökohad</w:t>
            </w:r>
            <w:proofErr w:type="spellEnd"/>
            <w:r w:rsidRPr="00773EF3">
              <w:rPr>
                <w:rFonts w:asciiTheme="minorHAnsi" w:hAnsiTheme="minorHAnsi" w:cstheme="minorHAnsi"/>
                <w:color w:val="000000" w:themeColor="text1"/>
                <w:lang w:val="et-EE"/>
              </w:rPr>
              <w:t>; p</w:t>
            </w:r>
            <w:proofErr w:type="spellStart"/>
            <w:r w:rsidRPr="00773EF3">
              <w:rPr>
                <w:rFonts w:asciiTheme="minorHAnsi" w:hAnsiTheme="minorHAnsi" w:cstheme="minorHAnsi"/>
                <w:color w:val="000000" w:themeColor="text1"/>
              </w:rPr>
              <w:t>iirkondade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eripärade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väärtustamine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tutvustamine</w:t>
            </w:r>
            <w:proofErr w:type="spellEnd"/>
            <w:r w:rsidRPr="00773EF3">
              <w:rPr>
                <w:rFonts w:asciiTheme="minorHAnsi" w:hAnsiTheme="minorHAnsi" w:cstheme="minorHAnsi"/>
                <w:color w:val="000000" w:themeColor="text1"/>
                <w:lang w:val="et-EE"/>
              </w:rPr>
              <w:t>.</w:t>
            </w:r>
          </w:p>
          <w:p w14:paraId="130A9C3C"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lang w:val="et-EE"/>
              </w:rPr>
              <w:t xml:space="preserve">Alameesmärk </w:t>
            </w:r>
            <w:r w:rsidRPr="00773EF3">
              <w:rPr>
                <w:rFonts w:asciiTheme="minorHAnsi" w:hAnsiTheme="minorHAnsi" w:cstheme="minorHAnsi"/>
                <w:color w:val="000000" w:themeColor="text1"/>
              </w:rPr>
              <w:t>E 1.8.</w:t>
            </w:r>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rPr>
              <w:t>Lääne-Nigula</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paljude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b/>
                <w:bCs/>
                <w:color w:val="000000" w:themeColor="text1"/>
              </w:rPr>
              <w:t>spordi</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t>liikumisharrastuste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võimalustega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väärtustav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omavalitsus</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Eesmärgi tegevussuundadeks on mh: o</w:t>
            </w:r>
            <w:proofErr w:type="spellStart"/>
            <w:r w:rsidRPr="00773EF3">
              <w:rPr>
                <w:rFonts w:asciiTheme="minorHAnsi" w:hAnsiTheme="minorHAnsi" w:cstheme="minorHAnsi"/>
                <w:color w:val="000000" w:themeColor="text1"/>
              </w:rPr>
              <w:t>lemasolevate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spordiobjektide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erinevate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võimaluste</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 xml:space="preserve">maksimaalne kasutamine; </w:t>
            </w:r>
            <w:proofErr w:type="spellStart"/>
            <w:r w:rsidRPr="00773EF3">
              <w:rPr>
                <w:rFonts w:asciiTheme="minorHAnsi" w:hAnsiTheme="minorHAnsi" w:cstheme="minorHAnsi"/>
                <w:color w:val="000000" w:themeColor="text1"/>
              </w:rPr>
              <w:t>Tervise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discgolfi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välijõusaalide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terviseväljakute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terviseradade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rajamine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keskustesse</w:t>
            </w:r>
            <w:proofErr w:type="spellEnd"/>
            <w:r w:rsidRPr="00773EF3">
              <w:rPr>
                <w:rFonts w:asciiTheme="minorHAnsi" w:hAnsiTheme="minorHAnsi" w:cstheme="minorHAnsi"/>
                <w:color w:val="000000" w:themeColor="text1"/>
              </w:rPr>
              <w:t xml:space="preserve">. </w:t>
            </w:r>
          </w:p>
          <w:p w14:paraId="1918606C" w14:textId="77777777" w:rsidR="00216574" w:rsidRPr="00773EF3" w:rsidRDefault="00216574" w:rsidP="009E4044">
            <w:pPr>
              <w:pStyle w:val="NormalWeb"/>
              <w:shd w:val="clear" w:color="auto" w:fill="FFFFFF"/>
              <w:spacing w:before="120" w:beforeAutospacing="0" w:after="0" w:afterAutospacing="0"/>
              <w:rPr>
                <w:rFonts w:asciiTheme="minorHAnsi" w:hAnsiTheme="minorHAnsi" w:cstheme="minorHAnsi"/>
                <w:color w:val="000000" w:themeColor="text1"/>
                <w:lang w:val="et-EE"/>
              </w:rPr>
            </w:pPr>
            <w:r w:rsidRPr="00773EF3">
              <w:rPr>
                <w:rFonts w:asciiTheme="minorHAnsi" w:hAnsiTheme="minorHAnsi" w:cstheme="minorHAnsi"/>
                <w:b/>
                <w:bCs/>
                <w:color w:val="000000" w:themeColor="text1"/>
                <w:lang w:val="et-EE"/>
              </w:rPr>
              <w:t xml:space="preserve">Alameesmärk </w:t>
            </w:r>
            <w:r w:rsidRPr="00773EF3">
              <w:rPr>
                <w:rFonts w:asciiTheme="minorHAnsi" w:hAnsiTheme="minorHAnsi" w:cstheme="minorHAnsi"/>
                <w:b/>
                <w:bCs/>
                <w:color w:val="000000" w:themeColor="text1"/>
              </w:rPr>
              <w:t>E 1.9</w:t>
            </w:r>
            <w:r w:rsidRPr="00773EF3">
              <w:rPr>
                <w:rFonts w:asciiTheme="minorHAnsi" w:hAnsiTheme="minorHAnsi" w:cstheme="minorHAnsi"/>
                <w:color w:val="000000" w:themeColor="text1"/>
              </w:rPr>
              <w:t>.</w:t>
            </w:r>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rPr>
              <w:t>Vallas</w:t>
            </w:r>
            <w:proofErr w:type="spellEnd"/>
            <w:r w:rsidRPr="00773EF3">
              <w:rPr>
                <w:rFonts w:asciiTheme="minorHAnsi" w:hAnsiTheme="minorHAnsi" w:cstheme="minorHAnsi"/>
                <w:color w:val="000000" w:themeColor="text1"/>
              </w:rPr>
              <w:t xml:space="preserve"> on</w:t>
            </w:r>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mitmekesine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kultuuri</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lastRenderedPageBreak/>
              <w:t>seltsielu</w:t>
            </w:r>
            <w:proofErr w:type="spellEnd"/>
            <w:r w:rsidRPr="00773EF3">
              <w:rPr>
                <w:rFonts w:asciiTheme="minorHAnsi" w:hAnsiTheme="minorHAnsi" w:cstheme="minorHAnsi"/>
                <w:b/>
                <w:bCs/>
                <w:color w:val="000000" w:themeColor="text1"/>
              </w:rPr>
              <w:t xml:space="preserve">. </w:t>
            </w:r>
            <w:r w:rsidRPr="00773EF3">
              <w:rPr>
                <w:rFonts w:asciiTheme="minorHAnsi" w:hAnsiTheme="minorHAnsi" w:cstheme="minorHAnsi"/>
                <w:color w:val="000000" w:themeColor="text1"/>
                <w:lang w:val="et-EE"/>
              </w:rPr>
              <w:t>Eesmärgi tegevussuundadeks on mh: ü</w:t>
            </w:r>
            <w:proofErr w:type="spellStart"/>
            <w:r w:rsidRPr="00773EF3">
              <w:rPr>
                <w:rFonts w:asciiTheme="minorHAnsi" w:hAnsiTheme="minorHAnsi" w:cstheme="minorHAnsi"/>
                <w:color w:val="000000" w:themeColor="text1"/>
              </w:rPr>
              <w:t>levallaliste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kultuurisündmuste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korraldamine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kultuuritegevuse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kättesaadavuse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tagamine</w:t>
            </w:r>
            <w:proofErr w:type="spellEnd"/>
            <w:r w:rsidRPr="00773EF3">
              <w:rPr>
                <w:rFonts w:asciiTheme="minorHAnsi" w:hAnsiTheme="minorHAnsi" w:cstheme="minorHAnsi"/>
                <w:color w:val="000000" w:themeColor="text1"/>
                <w:lang w:val="et-EE"/>
              </w:rPr>
              <w:t>; k</w:t>
            </w:r>
            <w:proofErr w:type="spellStart"/>
            <w:r w:rsidRPr="00773EF3">
              <w:rPr>
                <w:rFonts w:asciiTheme="minorHAnsi" w:hAnsiTheme="minorHAnsi" w:cstheme="minorHAnsi"/>
                <w:color w:val="000000" w:themeColor="text1"/>
              </w:rPr>
              <w:t>odanikuühenduste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motiveerimine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nõustamine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erinevatest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projektimeetmetest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taotlemisel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avaliku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huvi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kandvate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investeeringuprojektide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omafinantseeringu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vastavalt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kehtestatud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meetmetele</w:t>
            </w:r>
            <w:proofErr w:type="spellEnd"/>
            <w:r w:rsidRPr="00773EF3">
              <w:rPr>
                <w:rFonts w:asciiTheme="minorHAnsi" w:hAnsiTheme="minorHAnsi" w:cstheme="minorHAnsi"/>
                <w:color w:val="000000" w:themeColor="text1"/>
                <w:lang w:val="et-EE"/>
              </w:rPr>
              <w:t>; e</w:t>
            </w:r>
            <w:proofErr w:type="spellStart"/>
            <w:r w:rsidRPr="00773EF3">
              <w:rPr>
                <w:rFonts w:asciiTheme="minorHAnsi" w:hAnsiTheme="minorHAnsi" w:cstheme="minorHAnsi"/>
                <w:color w:val="000000" w:themeColor="text1"/>
              </w:rPr>
              <w:t>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kultuuripärandi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säilitamine</w:t>
            </w:r>
            <w:proofErr w:type="spellEnd"/>
            <w:r w:rsidRPr="00773EF3">
              <w:rPr>
                <w:rFonts w:asciiTheme="minorHAnsi" w:hAnsiTheme="minorHAnsi" w:cstheme="minorHAnsi"/>
                <w:color w:val="000000" w:themeColor="text1"/>
                <w:lang w:val="et-EE"/>
              </w:rPr>
              <w:t xml:space="preserve">. </w:t>
            </w:r>
          </w:p>
          <w:p w14:paraId="5737D2AB"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lang w:val="et-EE"/>
              </w:rPr>
              <w:t xml:space="preserve">Alameesmärk </w:t>
            </w:r>
            <w:r w:rsidRPr="00773EF3">
              <w:rPr>
                <w:rFonts w:asciiTheme="minorHAnsi" w:hAnsiTheme="minorHAnsi" w:cstheme="minorHAnsi"/>
                <w:color w:val="000000" w:themeColor="text1"/>
              </w:rPr>
              <w:t xml:space="preserve">E 4.1. </w:t>
            </w:r>
            <w:proofErr w:type="spellStart"/>
            <w:r w:rsidRPr="00773EF3">
              <w:rPr>
                <w:rFonts w:asciiTheme="minorHAnsi" w:hAnsiTheme="minorHAnsi" w:cstheme="minorHAnsi"/>
                <w:b/>
                <w:bCs/>
                <w:color w:val="000000" w:themeColor="text1"/>
              </w:rPr>
              <w:t>Tegusad</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t>kaasatud</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kogukonnad</w:t>
            </w:r>
            <w:proofErr w:type="spellEnd"/>
            <w:r w:rsidRPr="00773EF3">
              <w:rPr>
                <w:rFonts w:asciiTheme="minorHAnsi" w:hAnsiTheme="minorHAnsi" w:cstheme="minorHAnsi"/>
                <w:b/>
                <w:bCs/>
                <w:color w:val="000000" w:themeColor="text1"/>
              </w:rPr>
              <w:t xml:space="preserve">. </w:t>
            </w:r>
            <w:r w:rsidRPr="00773EF3">
              <w:rPr>
                <w:rFonts w:asciiTheme="minorHAnsi" w:hAnsiTheme="minorHAnsi" w:cstheme="minorHAnsi"/>
                <w:color w:val="000000" w:themeColor="text1"/>
                <w:lang w:val="et-EE"/>
              </w:rPr>
              <w:t>Eesmärgi tegevussuundadeks on mh: k</w:t>
            </w:r>
            <w:proofErr w:type="spellStart"/>
            <w:r w:rsidRPr="00773EF3">
              <w:rPr>
                <w:rFonts w:asciiTheme="minorHAnsi" w:hAnsiTheme="minorHAnsi" w:cstheme="minorHAnsi"/>
                <w:color w:val="000000" w:themeColor="text1"/>
              </w:rPr>
              <w:t>ülamajade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kultuurimajade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vabaajakeskuste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 xml:space="preserve">, et </w:t>
            </w:r>
            <w:proofErr w:type="spellStart"/>
            <w:r w:rsidRPr="00773EF3">
              <w:rPr>
                <w:rFonts w:asciiTheme="minorHAnsi" w:hAnsiTheme="minorHAnsi" w:cstheme="minorHAnsi"/>
                <w:color w:val="000000" w:themeColor="text1"/>
              </w:rPr>
              <w:t>nad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kujuneksid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mitmekülgse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kultuurielu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keskusteks</w:t>
            </w:r>
            <w:proofErr w:type="spellEnd"/>
            <w:r w:rsidRPr="00773EF3">
              <w:rPr>
                <w:rFonts w:asciiTheme="minorHAnsi" w:hAnsiTheme="minorHAnsi" w:cstheme="minorHAnsi"/>
                <w:color w:val="000000" w:themeColor="text1"/>
              </w:rPr>
              <w:t xml:space="preserve">. </w:t>
            </w:r>
          </w:p>
          <w:p w14:paraId="1399D63F"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lang w:val="et-EE"/>
              </w:rPr>
              <w:t xml:space="preserve">Alameesmärk E 1.6: Tagatud on iseseisev sotsiaalne toimetulek ja tõhus </w:t>
            </w:r>
            <w:r w:rsidRPr="00773EF3">
              <w:rPr>
                <w:rFonts w:asciiTheme="minorHAnsi" w:hAnsiTheme="minorHAnsi" w:cstheme="minorHAnsi"/>
                <w:b/>
                <w:bCs/>
                <w:color w:val="000000" w:themeColor="text1"/>
                <w:lang w:val="et-EE"/>
              </w:rPr>
              <w:t>sotsiaalprobleemide ennetamine ja lahendamine.</w:t>
            </w:r>
            <w:r w:rsidRPr="00773EF3">
              <w:rPr>
                <w:rFonts w:asciiTheme="minorHAnsi" w:hAnsiTheme="minorHAnsi" w:cstheme="minorHAnsi"/>
                <w:color w:val="000000" w:themeColor="text1"/>
                <w:lang w:val="et-EE"/>
              </w:rPr>
              <w:t xml:space="preserve"> Eesmärgi tegevussuundadeks on mh: s</w:t>
            </w:r>
            <w:proofErr w:type="spellStart"/>
            <w:r w:rsidRPr="00773EF3">
              <w:rPr>
                <w:rFonts w:asciiTheme="minorHAnsi" w:hAnsiTheme="minorHAnsi" w:cstheme="minorHAnsi"/>
                <w:color w:val="000000" w:themeColor="text1"/>
              </w:rPr>
              <w:t>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disain</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lang w:val="et-EE"/>
              </w:rPr>
              <w:t>; k</w:t>
            </w:r>
            <w:proofErr w:type="spellStart"/>
            <w:r w:rsidRPr="00773EF3">
              <w:rPr>
                <w:rFonts w:asciiTheme="minorHAnsi" w:hAnsiTheme="minorHAnsi" w:cstheme="minorHAnsi"/>
                <w:color w:val="000000" w:themeColor="text1"/>
              </w:rPr>
              <w:t>oostöo</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kolmanda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sektorite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organisatsioonidega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tagamiseks</w:t>
            </w:r>
            <w:proofErr w:type="spellEnd"/>
            <w:r w:rsidRPr="00773EF3">
              <w:rPr>
                <w:rFonts w:asciiTheme="minorHAnsi" w:hAnsiTheme="minorHAnsi" w:cstheme="minorHAnsi"/>
                <w:color w:val="000000" w:themeColor="text1"/>
                <w:lang w:val="et-EE"/>
              </w:rPr>
              <w:t>; t</w:t>
            </w:r>
            <w:proofErr w:type="spellStart"/>
            <w:r w:rsidRPr="00773EF3">
              <w:rPr>
                <w:rFonts w:asciiTheme="minorHAnsi" w:hAnsiTheme="minorHAnsi" w:cstheme="minorHAnsi"/>
                <w:color w:val="000000" w:themeColor="text1"/>
              </w:rPr>
              <w:t>oetatakse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eakate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piirkondlikke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seltse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tegevusi</w:t>
            </w:r>
            <w:proofErr w:type="spellEnd"/>
            <w:r w:rsidRPr="00773EF3">
              <w:rPr>
                <w:rFonts w:asciiTheme="minorHAnsi" w:hAnsiTheme="minorHAnsi" w:cstheme="minorHAnsi"/>
                <w:color w:val="000000" w:themeColor="text1"/>
                <w:lang w:val="et-EE"/>
              </w:rPr>
              <w:t>.</w:t>
            </w:r>
          </w:p>
        </w:tc>
        <w:tc>
          <w:tcPr>
            <w:tcW w:w="3402" w:type="dxa"/>
          </w:tcPr>
          <w:p w14:paraId="0FBCE67D"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lastRenderedPageBreak/>
              <w:t xml:space="preserve">KKLM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kooskõlas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visiooniga</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eesmärgid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vastavuses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valdkonnaüleste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eesmärkidega</w:t>
            </w:r>
            <w:proofErr w:type="spellEnd"/>
            <w:r w:rsidRPr="00773EF3">
              <w:rPr>
                <w:rFonts w:asciiTheme="minorHAnsi" w:hAnsiTheme="minorHAnsi" w:cstheme="minorHAnsi"/>
                <w:color w:val="000000" w:themeColor="text1"/>
              </w:rPr>
              <w:t xml:space="preserve">. </w:t>
            </w:r>
          </w:p>
          <w:p w14:paraId="5CE2F458" w14:textId="77777777" w:rsidR="00216574" w:rsidRPr="00773EF3" w:rsidRDefault="00216574" w:rsidP="009E4044">
            <w:pPr>
              <w:spacing w:before="120"/>
              <w:rPr>
                <w:rFonts w:asciiTheme="minorHAnsi" w:hAnsiTheme="minorHAnsi" w:cstheme="minorHAnsi"/>
                <w:color w:val="000000" w:themeColor="text1"/>
              </w:rPr>
            </w:pPr>
          </w:p>
          <w:p w14:paraId="09C4B0E2" w14:textId="77777777" w:rsidR="00216574" w:rsidRPr="00773EF3" w:rsidRDefault="00216574" w:rsidP="009E4044">
            <w:pPr>
              <w:spacing w:before="120"/>
              <w:rPr>
                <w:rFonts w:asciiTheme="minorHAnsi" w:hAnsiTheme="minorHAnsi" w:cstheme="minorHAnsi"/>
                <w:color w:val="000000" w:themeColor="text1"/>
              </w:rPr>
            </w:pPr>
          </w:p>
          <w:p w14:paraId="59C28A91" w14:textId="77777777" w:rsidR="00216574" w:rsidRPr="00773EF3" w:rsidRDefault="00216574" w:rsidP="009E4044">
            <w:pPr>
              <w:spacing w:before="120"/>
              <w:rPr>
                <w:rFonts w:asciiTheme="minorHAnsi" w:hAnsiTheme="minorHAnsi" w:cstheme="minorHAnsi"/>
                <w:color w:val="000000" w:themeColor="text1"/>
              </w:rPr>
            </w:pPr>
          </w:p>
          <w:p w14:paraId="174ACCEC" w14:textId="77777777" w:rsidR="00216574" w:rsidRPr="00773EF3" w:rsidRDefault="00216574" w:rsidP="009E4044">
            <w:pPr>
              <w:spacing w:before="120"/>
              <w:rPr>
                <w:rFonts w:asciiTheme="minorHAnsi" w:hAnsiTheme="minorHAnsi" w:cstheme="minorHAnsi"/>
                <w:color w:val="000000" w:themeColor="text1"/>
              </w:rPr>
            </w:pPr>
          </w:p>
          <w:p w14:paraId="2BA430F5" w14:textId="77777777" w:rsidR="00216574" w:rsidRPr="00773EF3" w:rsidRDefault="00216574" w:rsidP="009E4044">
            <w:pPr>
              <w:spacing w:before="120"/>
              <w:rPr>
                <w:rFonts w:asciiTheme="minorHAnsi" w:hAnsiTheme="minorHAnsi" w:cstheme="minorHAnsi"/>
                <w:color w:val="000000" w:themeColor="text1"/>
              </w:rPr>
            </w:pPr>
          </w:p>
          <w:p w14:paraId="54F6FBD2" w14:textId="77777777" w:rsidR="00216574" w:rsidRPr="00773EF3" w:rsidRDefault="00216574" w:rsidP="009E4044">
            <w:pPr>
              <w:spacing w:before="120"/>
              <w:rPr>
                <w:rFonts w:asciiTheme="minorHAnsi" w:hAnsiTheme="minorHAnsi" w:cstheme="minorHAnsi"/>
                <w:color w:val="000000" w:themeColor="text1"/>
              </w:rPr>
            </w:pPr>
          </w:p>
          <w:p w14:paraId="222798CF" w14:textId="77777777" w:rsidR="00216574" w:rsidRPr="00773EF3" w:rsidRDefault="00216574" w:rsidP="009E4044">
            <w:pPr>
              <w:spacing w:before="120"/>
              <w:rPr>
                <w:rFonts w:asciiTheme="minorHAnsi" w:hAnsiTheme="minorHAnsi" w:cstheme="minorHAnsi"/>
                <w:color w:val="000000" w:themeColor="text1"/>
              </w:rPr>
            </w:pPr>
          </w:p>
          <w:p w14:paraId="641DF7CB" w14:textId="77777777" w:rsidR="00216574" w:rsidRPr="00773EF3" w:rsidRDefault="00216574" w:rsidP="009E4044">
            <w:pPr>
              <w:spacing w:before="120"/>
              <w:rPr>
                <w:rFonts w:asciiTheme="minorHAnsi" w:hAnsiTheme="minorHAnsi" w:cstheme="minorHAnsi"/>
                <w:color w:val="000000" w:themeColor="text1"/>
              </w:rPr>
            </w:pPr>
          </w:p>
          <w:p w14:paraId="6CB8023B" w14:textId="77777777" w:rsidR="00216574" w:rsidRPr="00773EF3" w:rsidRDefault="00216574" w:rsidP="009E4044">
            <w:pPr>
              <w:spacing w:before="120"/>
              <w:rPr>
                <w:rFonts w:asciiTheme="minorHAnsi" w:hAnsiTheme="minorHAnsi" w:cstheme="minorHAnsi"/>
                <w:color w:val="000000" w:themeColor="text1"/>
              </w:rPr>
            </w:pPr>
          </w:p>
          <w:p w14:paraId="6A3A8951" w14:textId="77777777" w:rsidR="00216574" w:rsidRPr="00773EF3" w:rsidRDefault="00216574" w:rsidP="009E4044">
            <w:pPr>
              <w:spacing w:before="120"/>
              <w:rPr>
                <w:rFonts w:asciiTheme="minorHAnsi" w:hAnsiTheme="minorHAnsi" w:cstheme="minorHAnsi"/>
                <w:color w:val="000000" w:themeColor="text1"/>
              </w:rPr>
            </w:pPr>
          </w:p>
          <w:p w14:paraId="62B2DA3D" w14:textId="77777777" w:rsidR="00216574" w:rsidRPr="00773EF3" w:rsidRDefault="00216574" w:rsidP="009E4044">
            <w:pPr>
              <w:spacing w:before="120"/>
              <w:rPr>
                <w:rFonts w:asciiTheme="minorHAnsi" w:hAnsiTheme="minorHAnsi" w:cstheme="minorHAnsi"/>
                <w:color w:val="000000" w:themeColor="text1"/>
              </w:rPr>
            </w:pPr>
          </w:p>
          <w:p w14:paraId="026B52FF" w14:textId="77777777" w:rsidR="00216574" w:rsidRPr="00773EF3" w:rsidRDefault="00216574" w:rsidP="009E4044">
            <w:pPr>
              <w:spacing w:before="120"/>
              <w:rPr>
                <w:rFonts w:asciiTheme="minorHAnsi" w:hAnsiTheme="minorHAnsi" w:cstheme="minorHAnsi"/>
                <w:color w:val="000000" w:themeColor="text1"/>
              </w:rPr>
            </w:pPr>
          </w:p>
          <w:p w14:paraId="6A5BA546" w14:textId="77777777" w:rsidR="00216574" w:rsidRPr="00773EF3" w:rsidRDefault="00216574" w:rsidP="009E4044">
            <w:pPr>
              <w:spacing w:before="120"/>
              <w:rPr>
                <w:rFonts w:asciiTheme="minorHAnsi" w:hAnsiTheme="minorHAnsi" w:cstheme="minorHAnsi"/>
                <w:color w:val="000000" w:themeColor="text1"/>
              </w:rPr>
            </w:pPr>
          </w:p>
          <w:p w14:paraId="58E067D1" w14:textId="77777777" w:rsidR="00216574" w:rsidRPr="00773EF3" w:rsidRDefault="00216574" w:rsidP="009E4044">
            <w:pPr>
              <w:spacing w:before="120"/>
              <w:rPr>
                <w:rFonts w:asciiTheme="minorHAnsi" w:hAnsiTheme="minorHAnsi" w:cstheme="minorHAnsi"/>
                <w:color w:val="000000" w:themeColor="text1"/>
              </w:rPr>
            </w:pPr>
          </w:p>
          <w:p w14:paraId="33FB914C" w14:textId="77777777" w:rsidR="00216574" w:rsidRPr="00773EF3" w:rsidRDefault="00216574" w:rsidP="009E4044">
            <w:pPr>
              <w:spacing w:before="120"/>
              <w:rPr>
                <w:rFonts w:asciiTheme="minorHAnsi" w:hAnsiTheme="minorHAnsi" w:cstheme="minorHAnsi"/>
                <w:color w:val="000000" w:themeColor="text1"/>
              </w:rPr>
            </w:pPr>
          </w:p>
          <w:p w14:paraId="5501D851" w14:textId="77777777" w:rsidR="00216574" w:rsidRPr="00773EF3" w:rsidRDefault="00216574" w:rsidP="009E4044">
            <w:pPr>
              <w:spacing w:before="120"/>
              <w:rPr>
                <w:rFonts w:asciiTheme="minorHAnsi" w:hAnsiTheme="minorHAnsi" w:cstheme="minorHAnsi"/>
                <w:color w:val="000000" w:themeColor="text1"/>
              </w:rPr>
            </w:pPr>
          </w:p>
          <w:p w14:paraId="42D46EBF" w14:textId="77777777" w:rsidR="00216574" w:rsidRPr="00773EF3" w:rsidRDefault="00216574" w:rsidP="009E4044">
            <w:pPr>
              <w:spacing w:before="120"/>
              <w:rPr>
                <w:rFonts w:asciiTheme="minorHAnsi" w:hAnsiTheme="minorHAnsi" w:cstheme="minorHAnsi"/>
                <w:color w:val="000000" w:themeColor="text1"/>
              </w:rPr>
            </w:pPr>
          </w:p>
          <w:p w14:paraId="0F53E3F0" w14:textId="77777777" w:rsidR="00216574" w:rsidRPr="00773EF3" w:rsidRDefault="00216574" w:rsidP="009E4044">
            <w:pPr>
              <w:spacing w:before="120"/>
              <w:rPr>
                <w:rFonts w:asciiTheme="minorHAnsi" w:hAnsiTheme="minorHAnsi" w:cstheme="minorHAnsi"/>
                <w:color w:val="000000" w:themeColor="text1"/>
              </w:rPr>
            </w:pPr>
          </w:p>
          <w:p w14:paraId="0105D6C8" w14:textId="3795F7E5"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Elanikkonna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säilitamisega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ettevõtluse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580D6449" w14:textId="77777777" w:rsidR="00216574" w:rsidRPr="00773EF3" w:rsidRDefault="00216574" w:rsidP="009E4044">
            <w:pPr>
              <w:spacing w:before="120"/>
              <w:rPr>
                <w:rFonts w:asciiTheme="minorHAnsi" w:hAnsiTheme="minorHAnsi" w:cstheme="minorHAnsi"/>
                <w:color w:val="000000" w:themeColor="text1"/>
              </w:rPr>
            </w:pPr>
          </w:p>
          <w:p w14:paraId="14CD361D" w14:textId="77777777" w:rsidR="00216574" w:rsidRPr="00773EF3" w:rsidRDefault="00216574" w:rsidP="009E4044">
            <w:pPr>
              <w:spacing w:before="120"/>
              <w:rPr>
                <w:rFonts w:asciiTheme="minorHAnsi" w:hAnsiTheme="minorHAnsi" w:cstheme="minorHAnsi"/>
                <w:color w:val="000000" w:themeColor="text1"/>
              </w:rPr>
            </w:pPr>
          </w:p>
          <w:p w14:paraId="1FA1C390" w14:textId="77777777" w:rsidR="00216574" w:rsidRPr="00773EF3" w:rsidRDefault="00216574" w:rsidP="009E4044">
            <w:pPr>
              <w:spacing w:before="120"/>
              <w:rPr>
                <w:rFonts w:asciiTheme="minorHAnsi" w:hAnsiTheme="minorHAnsi" w:cstheme="minorHAnsi"/>
                <w:color w:val="000000" w:themeColor="text1"/>
              </w:rPr>
            </w:pPr>
          </w:p>
          <w:p w14:paraId="1BD83AAA" w14:textId="77777777" w:rsidR="00216574" w:rsidRPr="00773EF3" w:rsidRDefault="00216574" w:rsidP="009E4044">
            <w:pPr>
              <w:spacing w:before="120"/>
              <w:rPr>
                <w:rFonts w:asciiTheme="minorHAnsi" w:hAnsiTheme="minorHAnsi" w:cstheme="minorHAnsi"/>
                <w:color w:val="000000" w:themeColor="text1"/>
              </w:rPr>
            </w:pPr>
          </w:p>
          <w:p w14:paraId="514F4CF2" w14:textId="77777777" w:rsidR="00216574" w:rsidRPr="00773EF3" w:rsidRDefault="00216574" w:rsidP="009E4044">
            <w:pPr>
              <w:spacing w:before="120"/>
              <w:rPr>
                <w:rFonts w:asciiTheme="minorHAnsi" w:hAnsiTheme="minorHAnsi" w:cstheme="minorHAnsi"/>
                <w:color w:val="000000" w:themeColor="text1"/>
              </w:rPr>
            </w:pPr>
          </w:p>
          <w:p w14:paraId="6A47BACD"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Spordi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liikumisharrastuste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5CD630F9" w14:textId="77777777" w:rsidR="00216574" w:rsidRPr="00773EF3" w:rsidRDefault="00216574" w:rsidP="009E4044">
            <w:pPr>
              <w:spacing w:before="120"/>
              <w:rPr>
                <w:rFonts w:asciiTheme="minorHAnsi" w:hAnsiTheme="minorHAnsi" w:cstheme="minorHAnsi"/>
                <w:color w:val="000000" w:themeColor="text1"/>
              </w:rPr>
            </w:pPr>
          </w:p>
          <w:p w14:paraId="2021ACE1" w14:textId="77777777" w:rsidR="00216574" w:rsidRPr="00773EF3" w:rsidRDefault="00216574" w:rsidP="009E4044">
            <w:pPr>
              <w:spacing w:before="120"/>
              <w:rPr>
                <w:rFonts w:asciiTheme="minorHAnsi" w:hAnsiTheme="minorHAnsi" w:cstheme="minorHAnsi"/>
                <w:color w:val="000000" w:themeColor="text1"/>
              </w:rPr>
            </w:pPr>
          </w:p>
          <w:p w14:paraId="46F20735" w14:textId="77777777" w:rsidR="00216574" w:rsidRPr="00773EF3" w:rsidRDefault="00216574" w:rsidP="009E4044">
            <w:pPr>
              <w:spacing w:before="120"/>
              <w:rPr>
                <w:rFonts w:asciiTheme="minorHAnsi" w:hAnsiTheme="minorHAnsi" w:cstheme="minorHAnsi"/>
                <w:color w:val="000000" w:themeColor="text1"/>
              </w:rPr>
            </w:pPr>
          </w:p>
          <w:p w14:paraId="4E0B636E" w14:textId="77777777" w:rsidR="00216574" w:rsidRPr="00773EF3" w:rsidRDefault="00216574" w:rsidP="009E4044">
            <w:pPr>
              <w:spacing w:before="120"/>
              <w:rPr>
                <w:rFonts w:asciiTheme="minorHAnsi" w:hAnsiTheme="minorHAnsi" w:cstheme="minorHAnsi"/>
                <w:color w:val="000000" w:themeColor="text1"/>
              </w:rPr>
            </w:pPr>
          </w:p>
          <w:p w14:paraId="25F2515F" w14:textId="77777777" w:rsidR="00216574" w:rsidRPr="00773EF3" w:rsidRDefault="00216574" w:rsidP="009E4044">
            <w:pPr>
              <w:spacing w:before="120"/>
              <w:rPr>
                <w:rFonts w:asciiTheme="minorHAnsi" w:hAnsiTheme="minorHAnsi" w:cstheme="minorHAnsi"/>
                <w:color w:val="000000" w:themeColor="text1"/>
              </w:rPr>
            </w:pPr>
          </w:p>
          <w:p w14:paraId="07CC7C38" w14:textId="77777777" w:rsidR="00216574" w:rsidRPr="00773EF3" w:rsidRDefault="00216574" w:rsidP="009E4044">
            <w:pPr>
              <w:spacing w:before="120"/>
              <w:rPr>
                <w:rFonts w:asciiTheme="minorHAnsi" w:hAnsiTheme="minorHAnsi" w:cstheme="minorHAnsi"/>
                <w:color w:val="000000" w:themeColor="text1"/>
              </w:rPr>
            </w:pPr>
          </w:p>
          <w:p w14:paraId="18806E2A" w14:textId="16158B92"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seltsielu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parandamisega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rPr>
              <w:lastRenderedPageBreak/>
              <w:t xml:space="preserve">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120EFFFA" w14:textId="77777777" w:rsidR="00216574" w:rsidRPr="00773EF3" w:rsidRDefault="00216574" w:rsidP="009E4044">
            <w:pPr>
              <w:spacing w:before="120"/>
              <w:rPr>
                <w:rFonts w:asciiTheme="minorHAnsi" w:hAnsiTheme="minorHAnsi" w:cstheme="minorHAnsi"/>
                <w:color w:val="000000" w:themeColor="text1"/>
              </w:rPr>
            </w:pPr>
          </w:p>
          <w:p w14:paraId="647ECE91" w14:textId="77777777" w:rsidR="00216574" w:rsidRPr="00773EF3" w:rsidRDefault="00216574" w:rsidP="009E4044">
            <w:pPr>
              <w:spacing w:before="120"/>
              <w:rPr>
                <w:rFonts w:asciiTheme="minorHAnsi" w:hAnsiTheme="minorHAnsi" w:cstheme="minorHAnsi"/>
                <w:color w:val="000000" w:themeColor="text1"/>
              </w:rPr>
            </w:pPr>
          </w:p>
          <w:p w14:paraId="6FC78C15" w14:textId="77777777" w:rsidR="00216574" w:rsidRPr="00773EF3" w:rsidRDefault="00216574" w:rsidP="009E4044">
            <w:pPr>
              <w:spacing w:before="120"/>
              <w:rPr>
                <w:rFonts w:asciiTheme="minorHAnsi" w:hAnsiTheme="minorHAnsi" w:cstheme="minorHAnsi"/>
                <w:color w:val="000000" w:themeColor="text1"/>
              </w:rPr>
            </w:pPr>
          </w:p>
          <w:p w14:paraId="5555E1B0" w14:textId="77777777" w:rsidR="00216574" w:rsidRPr="00773EF3" w:rsidRDefault="00216574" w:rsidP="009E4044">
            <w:pPr>
              <w:spacing w:before="120"/>
              <w:rPr>
                <w:rFonts w:asciiTheme="minorHAnsi" w:hAnsiTheme="minorHAnsi" w:cstheme="minorHAnsi"/>
                <w:color w:val="000000" w:themeColor="text1"/>
              </w:rPr>
            </w:pPr>
          </w:p>
          <w:p w14:paraId="5ABFF1AE" w14:textId="77777777" w:rsidR="00216574" w:rsidRPr="00773EF3" w:rsidRDefault="00216574" w:rsidP="009E4044">
            <w:pPr>
              <w:spacing w:before="120"/>
              <w:rPr>
                <w:rFonts w:asciiTheme="minorHAnsi" w:hAnsiTheme="minorHAnsi" w:cstheme="minorHAnsi"/>
                <w:color w:val="000000" w:themeColor="text1"/>
              </w:rPr>
            </w:pPr>
          </w:p>
          <w:p w14:paraId="10A78AC3" w14:textId="77777777" w:rsidR="00216574" w:rsidRPr="00773EF3" w:rsidRDefault="00216574" w:rsidP="009E4044">
            <w:pPr>
              <w:spacing w:before="120"/>
              <w:rPr>
                <w:rFonts w:asciiTheme="minorHAnsi" w:hAnsiTheme="minorHAnsi" w:cstheme="minorHAnsi"/>
                <w:color w:val="000000" w:themeColor="text1"/>
              </w:rPr>
            </w:pPr>
          </w:p>
          <w:p w14:paraId="0683198F" w14:textId="77777777" w:rsidR="00216574" w:rsidRPr="00773EF3" w:rsidRDefault="00216574" w:rsidP="009E4044">
            <w:pPr>
              <w:spacing w:before="120"/>
              <w:rPr>
                <w:rFonts w:asciiTheme="minorHAnsi" w:hAnsiTheme="minorHAnsi" w:cstheme="minorHAnsi"/>
                <w:color w:val="000000" w:themeColor="text1"/>
              </w:rPr>
            </w:pPr>
          </w:p>
          <w:p w14:paraId="6E7837B2" w14:textId="77777777" w:rsidR="00216574" w:rsidRPr="00773EF3" w:rsidRDefault="00216574" w:rsidP="009E4044">
            <w:pPr>
              <w:spacing w:before="120"/>
              <w:rPr>
                <w:rFonts w:asciiTheme="minorHAnsi" w:hAnsiTheme="minorHAnsi" w:cstheme="minorHAnsi"/>
                <w:color w:val="000000" w:themeColor="text1"/>
              </w:rPr>
            </w:pPr>
          </w:p>
          <w:p w14:paraId="14FDA313" w14:textId="77777777" w:rsidR="00216574" w:rsidRPr="00773EF3" w:rsidRDefault="00216574" w:rsidP="009E4044">
            <w:pPr>
              <w:spacing w:before="120"/>
              <w:rPr>
                <w:rFonts w:asciiTheme="minorHAnsi" w:hAnsiTheme="minorHAnsi" w:cstheme="minorHAnsi"/>
                <w:color w:val="000000" w:themeColor="text1"/>
              </w:rPr>
            </w:pPr>
          </w:p>
          <w:p w14:paraId="6165C9AC" w14:textId="77777777" w:rsidR="00216574" w:rsidRPr="00773EF3" w:rsidRDefault="00216574" w:rsidP="009E4044">
            <w:pPr>
              <w:spacing w:before="120"/>
              <w:rPr>
                <w:rFonts w:asciiTheme="minorHAnsi" w:hAnsiTheme="minorHAnsi" w:cstheme="minorHAnsi"/>
                <w:color w:val="000000" w:themeColor="text1"/>
              </w:rPr>
            </w:pPr>
          </w:p>
          <w:p w14:paraId="3EF80945" w14:textId="77777777" w:rsidR="00216574" w:rsidRPr="00773EF3" w:rsidRDefault="00216574" w:rsidP="009E4044">
            <w:pPr>
              <w:spacing w:before="120"/>
              <w:rPr>
                <w:rFonts w:asciiTheme="minorHAnsi" w:hAnsiTheme="minorHAnsi" w:cstheme="minorHAnsi"/>
                <w:color w:val="000000" w:themeColor="text1"/>
              </w:rPr>
            </w:pPr>
          </w:p>
          <w:p w14:paraId="18F6A70D"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Kogukondade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võimestamisega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koostöö</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49734FD9" w14:textId="77777777" w:rsidR="00216574" w:rsidRPr="00773EF3" w:rsidRDefault="00216574" w:rsidP="009E4044">
            <w:pPr>
              <w:spacing w:before="120"/>
              <w:rPr>
                <w:rFonts w:asciiTheme="minorHAnsi" w:hAnsiTheme="minorHAnsi" w:cstheme="minorHAnsi"/>
                <w:color w:val="000000" w:themeColor="text1"/>
              </w:rPr>
            </w:pPr>
          </w:p>
          <w:p w14:paraId="776B82E2" w14:textId="77777777" w:rsidR="00216574" w:rsidRPr="00773EF3" w:rsidRDefault="00216574" w:rsidP="009E4044">
            <w:pPr>
              <w:spacing w:before="120"/>
              <w:rPr>
                <w:rFonts w:asciiTheme="minorHAnsi" w:hAnsiTheme="minorHAnsi" w:cstheme="minorHAnsi"/>
                <w:color w:val="000000" w:themeColor="text1"/>
              </w:rPr>
            </w:pPr>
          </w:p>
          <w:p w14:paraId="2BA145A0" w14:textId="77777777" w:rsidR="00216574" w:rsidRPr="00773EF3" w:rsidRDefault="00216574" w:rsidP="009E4044">
            <w:pPr>
              <w:spacing w:before="120"/>
              <w:rPr>
                <w:rFonts w:asciiTheme="minorHAnsi" w:hAnsiTheme="minorHAnsi" w:cstheme="minorHAnsi"/>
                <w:color w:val="000000" w:themeColor="text1"/>
              </w:rPr>
            </w:pPr>
          </w:p>
          <w:p w14:paraId="728905F2"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t>S</w:t>
            </w:r>
            <w:proofErr w:type="spellStart"/>
            <w:r w:rsidRPr="00773EF3">
              <w:rPr>
                <w:rFonts w:asciiTheme="minorHAnsi" w:hAnsiTheme="minorHAnsi" w:cstheme="minorHAnsi"/>
                <w:color w:val="000000" w:themeColor="text1"/>
                <w:lang w:val="et-EE"/>
              </w:rPr>
              <w:t>otsiaalprobleemide</w:t>
            </w:r>
            <w:proofErr w:type="spellEnd"/>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lang w:val="et-EE"/>
              </w:rPr>
              <w:t>ennetami</w:t>
            </w:r>
            <w:proofErr w:type="spellEnd"/>
            <w:r w:rsidRPr="00773EF3">
              <w:rPr>
                <w:rFonts w:asciiTheme="minorHAnsi" w:hAnsiTheme="minorHAnsi" w:cstheme="minorHAnsi"/>
                <w:color w:val="000000" w:themeColor="text1"/>
              </w:rPr>
              <w:t>s</w:t>
            </w:r>
            <w:r w:rsidRPr="00773EF3">
              <w:rPr>
                <w:rFonts w:asciiTheme="minorHAnsi" w:hAnsiTheme="minorHAnsi" w:cstheme="minorHAnsi"/>
                <w:color w:val="000000" w:themeColor="text1"/>
                <w:lang w:val="et-EE"/>
              </w:rPr>
              <w:t xml:space="preserve">e ja </w:t>
            </w:r>
            <w:proofErr w:type="spellStart"/>
            <w:r w:rsidRPr="00773EF3">
              <w:rPr>
                <w:rFonts w:asciiTheme="minorHAnsi" w:hAnsiTheme="minorHAnsi" w:cstheme="minorHAnsi"/>
                <w:color w:val="000000" w:themeColor="text1"/>
                <w:lang w:val="et-EE"/>
              </w:rPr>
              <w:t>lahendami</w:t>
            </w:r>
            <w:proofErr w:type="spellEnd"/>
            <w:r w:rsidRPr="00773EF3">
              <w:rPr>
                <w:rFonts w:asciiTheme="minorHAnsi" w:hAnsiTheme="minorHAnsi" w:cstheme="minorHAnsi"/>
                <w:color w:val="000000" w:themeColor="text1"/>
              </w:rPr>
              <w:t>s</w:t>
            </w:r>
            <w:r w:rsidRPr="00773EF3">
              <w:rPr>
                <w:rFonts w:asciiTheme="minorHAnsi" w:hAnsiTheme="minorHAnsi" w:cstheme="minorHAnsi"/>
                <w:color w:val="000000" w:themeColor="text1"/>
                <w:lang w:val="et-EE"/>
              </w:rPr>
              <w:t>e</w:t>
            </w:r>
            <w:r w:rsidRPr="00773EF3">
              <w:rPr>
                <w:rFonts w:asciiTheme="minorHAnsi" w:hAnsiTheme="minorHAnsi" w:cstheme="minorHAnsi"/>
                <w:color w:val="000000" w:themeColor="text1"/>
              </w:rPr>
              <w:t xml:space="preserve">ga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lang w:val="et-EE"/>
              </w:rPr>
              <w:t xml:space="preserve"> </w:t>
            </w:r>
            <w:r w:rsidRPr="00773EF3">
              <w:rPr>
                <w:rFonts w:asciiTheme="minorHAnsi" w:hAnsiTheme="minorHAnsi" w:cstheme="minorHAnsi"/>
                <w:color w:val="000000" w:themeColor="text1"/>
              </w:rPr>
              <w:t xml:space="preserve">KKLM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0DB5F9D9" w14:textId="77777777" w:rsidR="00216574" w:rsidRPr="00773EF3" w:rsidRDefault="00216574" w:rsidP="009E4044">
            <w:pPr>
              <w:spacing w:before="120"/>
              <w:rPr>
                <w:rFonts w:asciiTheme="minorHAnsi" w:hAnsiTheme="minorHAnsi" w:cstheme="minorHAnsi"/>
                <w:color w:val="000000" w:themeColor="text1"/>
              </w:rPr>
            </w:pPr>
          </w:p>
        </w:tc>
      </w:tr>
      <w:tr w:rsidR="00216574" w:rsidRPr="00773EF3" w14:paraId="21326329" w14:textId="77777777" w:rsidTr="00216574">
        <w:tc>
          <w:tcPr>
            <w:tcW w:w="1838" w:type="dxa"/>
          </w:tcPr>
          <w:p w14:paraId="12A8971A"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lastRenderedPageBreak/>
              <w:t>Vormsi</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valla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arengukava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aastateks</w:t>
            </w:r>
            <w:proofErr w:type="spellEnd"/>
            <w:r w:rsidRPr="00773EF3">
              <w:rPr>
                <w:rFonts w:asciiTheme="minorHAnsi" w:hAnsiTheme="minorHAnsi" w:cstheme="minorHAnsi"/>
                <w:b/>
                <w:bCs/>
                <w:color w:val="000000" w:themeColor="text1"/>
              </w:rPr>
              <w:t xml:space="preserve"> 2020-2023</w:t>
            </w:r>
            <w:r w:rsidRPr="00773EF3">
              <w:rPr>
                <w:rStyle w:val="FootnoteReference"/>
                <w:rFonts w:asciiTheme="minorHAnsi" w:eastAsiaTheme="minorEastAsia" w:hAnsiTheme="minorHAnsi" w:cstheme="minorHAnsi"/>
                <w:color w:val="000000" w:themeColor="text1"/>
              </w:rPr>
              <w:footnoteReference w:id="38"/>
            </w:r>
            <w:r w:rsidRPr="00773EF3">
              <w:rPr>
                <w:rFonts w:asciiTheme="minorHAnsi" w:hAnsiTheme="minorHAnsi" w:cstheme="minorHAnsi"/>
                <w:b/>
                <w:bCs/>
                <w:color w:val="000000" w:themeColor="text1"/>
              </w:rPr>
              <w:t xml:space="preserve"> </w:t>
            </w:r>
          </w:p>
        </w:tc>
        <w:tc>
          <w:tcPr>
            <w:tcW w:w="3402" w:type="dxa"/>
          </w:tcPr>
          <w:p w14:paraId="68B97545"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 xml:space="preserve">: </w:t>
            </w:r>
          </w:p>
          <w:p w14:paraId="2DD4B414"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Vormsi</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elujõulise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ühtehoidva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kogukonnaga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parim</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pakkuv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saar</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turvalisusega</w:t>
            </w:r>
            <w:proofErr w:type="spellEnd"/>
            <w:r w:rsidRPr="00773EF3">
              <w:rPr>
                <w:rFonts w:asciiTheme="minorHAnsi" w:hAnsiTheme="minorHAnsi" w:cstheme="minorHAnsi"/>
                <w:color w:val="000000" w:themeColor="text1"/>
              </w:rPr>
              <w:t xml:space="preserve"> - </w:t>
            </w:r>
            <w:proofErr w:type="spellStart"/>
            <w:r w:rsidRPr="00773EF3">
              <w:rPr>
                <w:rFonts w:asciiTheme="minorHAnsi" w:hAnsiTheme="minorHAnsi" w:cstheme="minorHAnsi"/>
                <w:color w:val="000000" w:themeColor="text1"/>
              </w:rPr>
              <w:t>omanäoline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saar</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Läänemeres</w:t>
            </w:r>
            <w:proofErr w:type="spellEnd"/>
            <w:r w:rsidRPr="00773EF3">
              <w:rPr>
                <w:rFonts w:asciiTheme="minorHAnsi" w:hAnsiTheme="minorHAnsi" w:cstheme="minorHAnsi"/>
                <w:color w:val="000000" w:themeColor="text1"/>
              </w:rPr>
              <w:t>.</w:t>
            </w:r>
          </w:p>
          <w:p w14:paraId="540D3F34"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Eesmärk</w:t>
            </w:r>
            <w:proofErr w:type="spellEnd"/>
            <w:r w:rsidRPr="00773EF3">
              <w:rPr>
                <w:rFonts w:asciiTheme="minorHAnsi" w:hAnsiTheme="minorHAnsi" w:cstheme="minorHAnsi"/>
                <w:color w:val="000000" w:themeColor="text1"/>
              </w:rPr>
              <w:t xml:space="preserve"> 3: </w:t>
            </w:r>
            <w:proofErr w:type="spellStart"/>
            <w:r w:rsidRPr="00773EF3">
              <w:rPr>
                <w:rFonts w:asciiTheme="minorHAnsi" w:hAnsiTheme="minorHAnsi" w:cstheme="minorHAnsi"/>
                <w:color w:val="000000" w:themeColor="text1"/>
              </w:rPr>
              <w:t>Vormsil</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soodsad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tingimused</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keskkonnasõbraliku</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lastRenderedPageBreak/>
              <w:t>ettevõtluse</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t>turismi</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arenguks</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Olulisemad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eesmärgi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elluviimiseks</w:t>
            </w:r>
            <w:proofErr w:type="spellEnd"/>
            <w:r w:rsidRPr="00773EF3">
              <w:rPr>
                <w:rFonts w:asciiTheme="minorHAnsi" w:hAnsiTheme="minorHAnsi" w:cstheme="minorHAnsi"/>
                <w:color w:val="000000" w:themeColor="text1"/>
                <w:lang w:val="et-EE"/>
              </w:rPr>
              <w:t xml:space="preserve"> on mh</w:t>
            </w:r>
            <w:r w:rsidRPr="00773EF3">
              <w:rPr>
                <w:rFonts w:asciiTheme="minorHAnsi" w:hAnsiTheme="minorHAnsi" w:cstheme="minorHAnsi"/>
                <w:color w:val="000000" w:themeColor="text1"/>
              </w:rPr>
              <w:t xml:space="preserve">: </w:t>
            </w:r>
            <w:r w:rsidRPr="00773EF3">
              <w:rPr>
                <w:rFonts w:asciiTheme="minorHAnsi" w:hAnsiTheme="minorHAnsi" w:cstheme="minorHAnsi"/>
                <w:color w:val="000000" w:themeColor="text1"/>
                <w:lang w:val="et-EE"/>
              </w:rPr>
              <w:t>k</w:t>
            </w:r>
            <w:proofErr w:type="spellStart"/>
            <w:r w:rsidRPr="00773EF3">
              <w:rPr>
                <w:rFonts w:asciiTheme="minorHAnsi" w:hAnsiTheme="minorHAnsi" w:cstheme="minorHAnsi"/>
                <w:color w:val="000000" w:themeColor="text1"/>
              </w:rPr>
              <w:t>ohaliku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mahetootmise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toodete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turundamise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soodustamine</w:t>
            </w:r>
            <w:proofErr w:type="spellEnd"/>
            <w:r w:rsidRPr="00773EF3">
              <w:rPr>
                <w:rFonts w:asciiTheme="minorHAnsi" w:hAnsiTheme="minorHAnsi" w:cstheme="minorHAnsi"/>
                <w:color w:val="000000" w:themeColor="text1"/>
                <w:lang w:val="et-EE"/>
              </w:rPr>
              <w:t>; l</w:t>
            </w:r>
            <w:proofErr w:type="spellStart"/>
            <w:r w:rsidRPr="00773EF3">
              <w:rPr>
                <w:rFonts w:asciiTheme="minorHAnsi" w:hAnsiTheme="minorHAnsi" w:cstheme="minorHAnsi"/>
                <w:color w:val="000000" w:themeColor="text1"/>
              </w:rPr>
              <w:t>oomemajanduse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soodustamine</w:t>
            </w:r>
            <w:proofErr w:type="spellEnd"/>
            <w:r w:rsidRPr="00773EF3">
              <w:rPr>
                <w:rFonts w:asciiTheme="minorHAnsi" w:hAnsiTheme="minorHAnsi" w:cstheme="minorHAnsi"/>
                <w:color w:val="000000" w:themeColor="text1"/>
                <w:lang w:val="et-EE"/>
              </w:rPr>
              <w:t>;</w:t>
            </w:r>
            <w:r w:rsidRPr="00773EF3">
              <w:rPr>
                <w:rFonts w:asciiTheme="minorHAnsi" w:hAnsiTheme="minorHAnsi" w:cstheme="minorHAnsi"/>
                <w:color w:val="000000" w:themeColor="text1"/>
              </w:rPr>
              <w:t xml:space="preserve"> IT-</w:t>
            </w:r>
            <w:proofErr w:type="spellStart"/>
            <w:r w:rsidRPr="00773EF3">
              <w:rPr>
                <w:rFonts w:asciiTheme="minorHAnsi" w:hAnsiTheme="minorHAnsi" w:cstheme="minorHAnsi"/>
                <w:color w:val="000000" w:themeColor="text1"/>
              </w:rPr>
              <w:t>sektori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kaugtööd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võimaldavate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tegevusalade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soodsa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loomine</w:t>
            </w:r>
            <w:proofErr w:type="spellEnd"/>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rPr>
              <w:t>Vormsi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mainekujundus</w:t>
            </w:r>
            <w:proofErr w:type="spellEnd"/>
            <w:r w:rsidRPr="00773EF3">
              <w:rPr>
                <w:rFonts w:asciiTheme="minorHAnsi" w:hAnsiTheme="minorHAnsi" w:cstheme="minorHAnsi"/>
                <w:color w:val="000000" w:themeColor="text1"/>
              </w:rPr>
              <w:t xml:space="preserve"> </w:t>
            </w:r>
          </w:p>
          <w:p w14:paraId="1B3E82DD"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Eesmärk</w:t>
            </w:r>
            <w:proofErr w:type="spellEnd"/>
            <w:r w:rsidRPr="00773EF3">
              <w:rPr>
                <w:rFonts w:asciiTheme="minorHAnsi" w:hAnsiTheme="minorHAnsi" w:cstheme="minorHAnsi"/>
                <w:color w:val="000000" w:themeColor="text1"/>
              </w:rPr>
              <w:t xml:space="preserve"> 5: </w:t>
            </w:r>
            <w:proofErr w:type="spellStart"/>
            <w:r w:rsidRPr="00773EF3">
              <w:rPr>
                <w:rFonts w:asciiTheme="minorHAnsi" w:hAnsiTheme="minorHAnsi" w:cstheme="minorHAnsi"/>
                <w:color w:val="000000" w:themeColor="text1"/>
              </w:rPr>
              <w:t>Vormsi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elanikele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tagatud</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kvaliteetsete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avalike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teenuste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kättesaadavus</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Olulisemad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eesmärgi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elluviimiseks</w:t>
            </w:r>
            <w:proofErr w:type="spellEnd"/>
            <w:r w:rsidRPr="00773EF3">
              <w:rPr>
                <w:rFonts w:asciiTheme="minorHAnsi" w:hAnsiTheme="minorHAnsi" w:cstheme="minorHAnsi"/>
                <w:color w:val="000000" w:themeColor="text1"/>
                <w:lang w:val="et-EE"/>
              </w:rPr>
              <w:t xml:space="preserve"> on mh</w:t>
            </w:r>
            <w:r w:rsidRPr="00773EF3">
              <w:rPr>
                <w:rFonts w:asciiTheme="minorHAnsi" w:hAnsiTheme="minorHAnsi" w:cstheme="minorHAnsi"/>
                <w:color w:val="000000" w:themeColor="text1"/>
              </w:rPr>
              <w:t>:</w:t>
            </w:r>
            <w:r w:rsidRPr="00773EF3">
              <w:rPr>
                <w:rFonts w:asciiTheme="minorHAnsi" w:hAnsiTheme="minorHAnsi" w:cstheme="minorHAnsi"/>
                <w:color w:val="000000" w:themeColor="text1"/>
                <w:lang w:val="et-EE"/>
              </w:rPr>
              <w:t xml:space="preserve"> p</w:t>
            </w:r>
            <w:proofErr w:type="spellStart"/>
            <w:r w:rsidRPr="00773EF3">
              <w:rPr>
                <w:rFonts w:asciiTheme="minorHAnsi" w:hAnsiTheme="minorHAnsi" w:cstheme="minorHAnsi"/>
                <w:color w:val="000000" w:themeColor="text1"/>
              </w:rPr>
              <w:t>äästevõimekuse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tõhustamine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tuletõrje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veevõtukohtade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rajamine</w:t>
            </w:r>
            <w:proofErr w:type="spellEnd"/>
            <w:r w:rsidRPr="00773EF3">
              <w:rPr>
                <w:rFonts w:asciiTheme="minorHAnsi" w:hAnsiTheme="minorHAnsi" w:cstheme="minorHAnsi"/>
                <w:color w:val="000000" w:themeColor="text1"/>
                <w:lang w:val="et-EE"/>
              </w:rPr>
              <w:t>; s</w:t>
            </w:r>
            <w:proofErr w:type="spellStart"/>
            <w:r w:rsidRPr="00773EF3">
              <w:rPr>
                <w:rFonts w:asciiTheme="minorHAnsi" w:hAnsiTheme="minorHAnsi" w:cstheme="minorHAnsi"/>
                <w:color w:val="000000" w:themeColor="text1"/>
              </w:rPr>
              <w:t>aare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tagamine</w:t>
            </w:r>
            <w:proofErr w:type="spellEnd"/>
            <w:r w:rsidRPr="00773EF3">
              <w:rPr>
                <w:rFonts w:asciiTheme="minorHAnsi" w:hAnsiTheme="minorHAnsi" w:cstheme="minorHAnsi"/>
                <w:color w:val="000000" w:themeColor="text1"/>
                <w:lang w:val="et-EE"/>
              </w:rPr>
              <w:t>; e</w:t>
            </w:r>
            <w:proofErr w:type="spellStart"/>
            <w:r w:rsidRPr="00773EF3">
              <w:rPr>
                <w:rFonts w:asciiTheme="minorHAnsi" w:hAnsiTheme="minorHAnsi" w:cstheme="minorHAnsi"/>
                <w:color w:val="000000" w:themeColor="text1"/>
              </w:rPr>
              <w:t>akate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ühistegevuse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võimaluse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w:t>
            </w:r>
          </w:p>
          <w:p w14:paraId="482F0B03"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
          <w:p w14:paraId="4FC64ACE"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Eesmärk</w:t>
            </w:r>
            <w:proofErr w:type="spellEnd"/>
            <w:r w:rsidRPr="00773EF3">
              <w:rPr>
                <w:rFonts w:asciiTheme="minorHAnsi" w:hAnsiTheme="minorHAnsi" w:cstheme="minorHAnsi"/>
                <w:color w:val="000000" w:themeColor="text1"/>
              </w:rPr>
              <w:t xml:space="preserve"> 6: </w:t>
            </w:r>
            <w:proofErr w:type="spellStart"/>
            <w:r w:rsidRPr="00773EF3">
              <w:rPr>
                <w:rFonts w:asciiTheme="minorHAnsi" w:hAnsiTheme="minorHAnsi" w:cstheme="minorHAnsi"/>
                <w:color w:val="000000" w:themeColor="text1"/>
              </w:rPr>
              <w:t>Vormsil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tuntakse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väärtustatakse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kultuuripärandit</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ning</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saarel</w:t>
            </w:r>
            <w:proofErr w:type="spellEnd"/>
            <w:r w:rsidRPr="00773EF3">
              <w:rPr>
                <w:rFonts w:asciiTheme="minorHAnsi" w:hAnsiTheme="minorHAnsi" w:cstheme="minorHAnsi"/>
                <w:b/>
                <w:bCs/>
                <w:color w:val="000000" w:themeColor="text1"/>
              </w:rPr>
              <w:t xml:space="preserve"> on </w:t>
            </w:r>
            <w:proofErr w:type="spellStart"/>
            <w:r w:rsidRPr="00773EF3">
              <w:rPr>
                <w:rFonts w:asciiTheme="minorHAnsi" w:hAnsiTheme="minorHAnsi" w:cstheme="minorHAnsi"/>
                <w:b/>
                <w:bCs/>
                <w:color w:val="000000" w:themeColor="text1"/>
              </w:rPr>
              <w:t>vilgas</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kultuurielu</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Olulisemad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eesmärgi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elluviimiseks</w:t>
            </w:r>
            <w:proofErr w:type="spellEnd"/>
            <w:r w:rsidRPr="00773EF3">
              <w:rPr>
                <w:rFonts w:asciiTheme="minorHAnsi" w:hAnsiTheme="minorHAnsi" w:cstheme="minorHAnsi"/>
                <w:color w:val="000000" w:themeColor="text1"/>
                <w:lang w:val="et-EE"/>
              </w:rPr>
              <w:t xml:space="preserve"> on mh</w:t>
            </w:r>
            <w:r w:rsidRPr="00773EF3">
              <w:rPr>
                <w:rFonts w:asciiTheme="minorHAnsi" w:hAnsiTheme="minorHAnsi" w:cstheme="minorHAnsi"/>
                <w:color w:val="000000" w:themeColor="text1"/>
              </w:rPr>
              <w:t>:</w:t>
            </w:r>
            <w:r w:rsidRPr="00773EF3">
              <w:rPr>
                <w:rFonts w:asciiTheme="minorHAnsi" w:hAnsiTheme="minorHAnsi" w:cstheme="minorHAnsi"/>
                <w:color w:val="000000" w:themeColor="text1"/>
                <w:lang w:val="et-EE"/>
              </w:rPr>
              <w:t xml:space="preserve"> </w:t>
            </w:r>
            <w:proofErr w:type="spellStart"/>
            <w:r w:rsidRPr="00773EF3">
              <w:rPr>
                <w:rFonts w:asciiTheme="minorHAnsi" w:hAnsiTheme="minorHAnsi" w:cstheme="minorHAnsi"/>
                <w:color w:val="000000" w:themeColor="text1"/>
              </w:rPr>
              <w:t>koostöös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omanikega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kultuurilooliste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objektide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tähistamine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hooldamine</w:t>
            </w:r>
            <w:proofErr w:type="spellEnd"/>
            <w:r w:rsidRPr="00773EF3">
              <w:rPr>
                <w:rFonts w:asciiTheme="minorHAnsi" w:hAnsiTheme="minorHAnsi" w:cstheme="minorHAnsi"/>
                <w:color w:val="000000" w:themeColor="text1"/>
                <w:lang w:val="et-EE"/>
              </w:rPr>
              <w:t>; k</w:t>
            </w:r>
            <w:proofErr w:type="spellStart"/>
            <w:r w:rsidRPr="00773EF3">
              <w:rPr>
                <w:rFonts w:asciiTheme="minorHAnsi" w:hAnsiTheme="minorHAnsi" w:cstheme="minorHAnsi"/>
                <w:color w:val="000000" w:themeColor="text1"/>
              </w:rPr>
              <w:t>ultuuritegevuse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Vormsil</w:t>
            </w:r>
            <w:proofErr w:type="spellEnd"/>
            <w:r w:rsidRPr="00773EF3">
              <w:rPr>
                <w:rFonts w:asciiTheme="minorHAnsi" w:hAnsiTheme="minorHAnsi" w:cstheme="minorHAnsi"/>
                <w:color w:val="000000" w:themeColor="text1"/>
                <w:lang w:val="et-EE"/>
              </w:rPr>
              <w:t>; r</w:t>
            </w:r>
            <w:proofErr w:type="spellStart"/>
            <w:r w:rsidRPr="00773EF3">
              <w:rPr>
                <w:rFonts w:asciiTheme="minorHAnsi" w:hAnsiTheme="minorHAnsi" w:cstheme="minorHAnsi"/>
                <w:color w:val="000000" w:themeColor="text1"/>
              </w:rPr>
              <w:t>ahvatervise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edendamise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tervislike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eluviiside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propageerimine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noortespordi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toetamine</w:t>
            </w:r>
            <w:proofErr w:type="spellEnd"/>
            <w:r w:rsidRPr="00773EF3">
              <w:rPr>
                <w:rFonts w:asciiTheme="minorHAnsi" w:hAnsiTheme="minorHAnsi" w:cstheme="minorHAnsi"/>
                <w:color w:val="000000" w:themeColor="text1"/>
              </w:rPr>
              <w:t xml:space="preserve">. </w:t>
            </w:r>
          </w:p>
        </w:tc>
        <w:tc>
          <w:tcPr>
            <w:tcW w:w="3402" w:type="dxa"/>
          </w:tcPr>
          <w:p w14:paraId="05309D14"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lastRenderedPageBreak/>
              <w:t xml:space="preserve">KKLM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kooskõlas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visiooniga</w:t>
            </w:r>
            <w:proofErr w:type="spellEnd"/>
            <w:r w:rsidRPr="00773EF3">
              <w:rPr>
                <w:rFonts w:asciiTheme="minorHAnsi" w:hAnsiTheme="minorHAnsi" w:cstheme="minorHAnsi"/>
                <w:color w:val="000000" w:themeColor="text1"/>
              </w:rPr>
              <w:t>.</w:t>
            </w:r>
          </w:p>
          <w:p w14:paraId="3506AC62" w14:textId="77777777" w:rsidR="00216574" w:rsidRPr="00773EF3" w:rsidRDefault="00216574" w:rsidP="009E4044">
            <w:pPr>
              <w:spacing w:before="120"/>
              <w:rPr>
                <w:rFonts w:asciiTheme="minorHAnsi" w:hAnsiTheme="minorHAnsi" w:cstheme="minorHAnsi"/>
                <w:color w:val="000000" w:themeColor="text1"/>
              </w:rPr>
            </w:pPr>
          </w:p>
          <w:p w14:paraId="5C0FF435" w14:textId="77777777" w:rsidR="00216574" w:rsidRPr="00773EF3" w:rsidRDefault="00216574" w:rsidP="009E4044">
            <w:pPr>
              <w:spacing w:before="120"/>
              <w:rPr>
                <w:rFonts w:asciiTheme="minorHAnsi" w:hAnsiTheme="minorHAnsi" w:cstheme="minorHAnsi"/>
                <w:color w:val="000000" w:themeColor="text1"/>
              </w:rPr>
            </w:pPr>
          </w:p>
          <w:p w14:paraId="6B186F77" w14:textId="77777777" w:rsidR="00216574" w:rsidRPr="00773EF3" w:rsidRDefault="00216574" w:rsidP="009E4044">
            <w:pPr>
              <w:spacing w:before="120"/>
              <w:rPr>
                <w:rFonts w:asciiTheme="minorHAnsi" w:hAnsiTheme="minorHAnsi" w:cstheme="minorHAnsi"/>
                <w:color w:val="000000" w:themeColor="text1"/>
              </w:rPr>
            </w:pPr>
          </w:p>
          <w:p w14:paraId="23791CBF"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Ettevõtluskeskkonna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lastRenderedPageBreak/>
              <w:t>ettevõtluse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7850903E" w14:textId="77777777" w:rsidR="00216574" w:rsidRPr="00773EF3" w:rsidRDefault="00216574" w:rsidP="009E4044">
            <w:pPr>
              <w:spacing w:before="120"/>
              <w:rPr>
                <w:rFonts w:asciiTheme="minorHAnsi" w:hAnsiTheme="minorHAnsi" w:cstheme="minorHAnsi"/>
                <w:color w:val="000000" w:themeColor="text1"/>
              </w:rPr>
            </w:pPr>
          </w:p>
          <w:p w14:paraId="45BA97F4" w14:textId="77777777" w:rsidR="00216574" w:rsidRPr="00773EF3" w:rsidRDefault="00216574" w:rsidP="009E4044">
            <w:pPr>
              <w:spacing w:before="120"/>
              <w:rPr>
                <w:rFonts w:asciiTheme="minorHAnsi" w:hAnsiTheme="minorHAnsi" w:cstheme="minorHAnsi"/>
                <w:color w:val="000000" w:themeColor="text1"/>
              </w:rPr>
            </w:pPr>
          </w:p>
          <w:p w14:paraId="2264482E" w14:textId="77777777" w:rsidR="00216574" w:rsidRPr="00773EF3" w:rsidRDefault="00216574" w:rsidP="009E4044">
            <w:pPr>
              <w:spacing w:before="120"/>
              <w:rPr>
                <w:rFonts w:asciiTheme="minorHAnsi" w:hAnsiTheme="minorHAnsi" w:cstheme="minorHAnsi"/>
                <w:color w:val="000000" w:themeColor="text1"/>
              </w:rPr>
            </w:pPr>
          </w:p>
          <w:p w14:paraId="7C31CCB2" w14:textId="77777777" w:rsidR="00216574" w:rsidRPr="00773EF3" w:rsidRDefault="00216574" w:rsidP="009E4044">
            <w:pPr>
              <w:spacing w:before="120"/>
              <w:rPr>
                <w:rFonts w:asciiTheme="minorHAnsi" w:hAnsiTheme="minorHAnsi" w:cstheme="minorHAnsi"/>
                <w:color w:val="000000" w:themeColor="text1"/>
              </w:rPr>
            </w:pPr>
          </w:p>
          <w:p w14:paraId="1D86CD84" w14:textId="77777777" w:rsidR="00216574" w:rsidRPr="00773EF3" w:rsidRDefault="00216574" w:rsidP="009E4044">
            <w:pPr>
              <w:spacing w:before="120"/>
              <w:rPr>
                <w:rFonts w:asciiTheme="minorHAnsi" w:hAnsiTheme="minorHAnsi" w:cstheme="minorHAnsi"/>
                <w:color w:val="000000" w:themeColor="text1"/>
              </w:rPr>
            </w:pPr>
          </w:p>
          <w:p w14:paraId="5786F660" w14:textId="77777777" w:rsidR="00216574" w:rsidRPr="00773EF3" w:rsidRDefault="00216574" w:rsidP="009E4044">
            <w:pPr>
              <w:spacing w:before="120"/>
              <w:rPr>
                <w:rFonts w:asciiTheme="minorHAnsi" w:hAnsiTheme="minorHAnsi" w:cstheme="minorHAnsi"/>
                <w:color w:val="000000" w:themeColor="text1"/>
              </w:rPr>
            </w:pPr>
          </w:p>
          <w:p w14:paraId="391EC44E" w14:textId="77777777" w:rsidR="00216574" w:rsidRPr="00773EF3" w:rsidRDefault="00216574" w:rsidP="009E4044">
            <w:pPr>
              <w:spacing w:before="120"/>
              <w:rPr>
                <w:rFonts w:asciiTheme="minorHAnsi" w:hAnsiTheme="minorHAnsi" w:cstheme="minorHAnsi"/>
                <w:color w:val="000000" w:themeColor="text1"/>
              </w:rPr>
            </w:pPr>
          </w:p>
          <w:p w14:paraId="6F301718"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22F2DDF8" w14:textId="77777777" w:rsidR="00216574" w:rsidRPr="00773EF3" w:rsidRDefault="00216574" w:rsidP="009E4044">
            <w:pPr>
              <w:spacing w:before="120"/>
              <w:rPr>
                <w:rFonts w:asciiTheme="minorHAnsi" w:hAnsiTheme="minorHAnsi" w:cstheme="minorHAnsi"/>
                <w:color w:val="000000" w:themeColor="text1"/>
              </w:rPr>
            </w:pPr>
          </w:p>
          <w:p w14:paraId="5A3A3C73" w14:textId="77777777" w:rsidR="00216574" w:rsidRPr="00773EF3" w:rsidRDefault="00216574" w:rsidP="009E4044">
            <w:pPr>
              <w:spacing w:before="120"/>
              <w:rPr>
                <w:rFonts w:asciiTheme="minorHAnsi" w:hAnsiTheme="minorHAnsi" w:cstheme="minorHAnsi"/>
                <w:color w:val="000000" w:themeColor="text1"/>
              </w:rPr>
            </w:pPr>
          </w:p>
          <w:p w14:paraId="072DDAF4" w14:textId="77777777" w:rsidR="00216574" w:rsidRPr="00773EF3" w:rsidRDefault="00216574" w:rsidP="009E4044">
            <w:pPr>
              <w:spacing w:before="120"/>
              <w:rPr>
                <w:rFonts w:asciiTheme="minorHAnsi" w:hAnsiTheme="minorHAnsi" w:cstheme="minorHAnsi"/>
                <w:color w:val="000000" w:themeColor="text1"/>
              </w:rPr>
            </w:pPr>
          </w:p>
          <w:p w14:paraId="05356796" w14:textId="77777777" w:rsidR="00216574" w:rsidRPr="00773EF3" w:rsidRDefault="00216574" w:rsidP="009E4044">
            <w:pPr>
              <w:spacing w:before="120"/>
              <w:rPr>
                <w:rFonts w:asciiTheme="minorHAnsi" w:hAnsiTheme="minorHAnsi" w:cstheme="minorHAnsi"/>
                <w:color w:val="000000" w:themeColor="text1"/>
              </w:rPr>
            </w:pPr>
          </w:p>
          <w:p w14:paraId="6CD387A8" w14:textId="77777777" w:rsidR="00216574" w:rsidRPr="00773EF3" w:rsidRDefault="00216574" w:rsidP="009E4044">
            <w:pPr>
              <w:spacing w:before="120"/>
              <w:rPr>
                <w:rFonts w:asciiTheme="minorHAnsi" w:hAnsiTheme="minorHAnsi" w:cstheme="minorHAnsi"/>
                <w:color w:val="000000" w:themeColor="text1"/>
              </w:rPr>
            </w:pPr>
          </w:p>
          <w:p w14:paraId="0A0831A5" w14:textId="77777777" w:rsidR="00216574" w:rsidRPr="00773EF3" w:rsidRDefault="00216574" w:rsidP="009E4044">
            <w:pPr>
              <w:spacing w:before="120"/>
              <w:rPr>
                <w:rFonts w:asciiTheme="minorHAnsi" w:hAnsiTheme="minorHAnsi" w:cstheme="minorHAnsi"/>
                <w:color w:val="000000" w:themeColor="text1"/>
              </w:rPr>
            </w:pPr>
          </w:p>
          <w:p w14:paraId="776532EC" w14:textId="77777777" w:rsidR="00216574" w:rsidRPr="00773EF3" w:rsidRDefault="00216574" w:rsidP="009E4044">
            <w:pPr>
              <w:spacing w:before="120"/>
              <w:rPr>
                <w:rFonts w:asciiTheme="minorHAnsi" w:hAnsiTheme="minorHAnsi" w:cstheme="minorHAnsi"/>
                <w:color w:val="000000" w:themeColor="text1"/>
              </w:rPr>
            </w:pPr>
          </w:p>
          <w:p w14:paraId="23B8F523" w14:textId="77777777" w:rsidR="00216574" w:rsidRPr="00773EF3" w:rsidRDefault="00216574" w:rsidP="009E4044">
            <w:pPr>
              <w:spacing w:before="120"/>
              <w:rPr>
                <w:rFonts w:asciiTheme="minorHAnsi" w:hAnsiTheme="minorHAnsi" w:cstheme="minorHAnsi"/>
                <w:color w:val="000000" w:themeColor="text1"/>
              </w:rPr>
            </w:pPr>
          </w:p>
          <w:p w14:paraId="005F797B"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Kultuuripärandi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väärtustamise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kultuurielu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69C40CF8" w14:textId="77777777" w:rsidR="00216574" w:rsidRPr="00773EF3" w:rsidRDefault="00216574" w:rsidP="009E4044">
            <w:pPr>
              <w:spacing w:before="120"/>
              <w:rPr>
                <w:rFonts w:asciiTheme="minorHAnsi" w:hAnsiTheme="minorHAnsi" w:cstheme="minorHAnsi"/>
                <w:color w:val="000000" w:themeColor="text1"/>
              </w:rPr>
            </w:pPr>
          </w:p>
        </w:tc>
      </w:tr>
      <w:tr w:rsidR="00216574" w:rsidRPr="00773EF3" w14:paraId="3595E225" w14:textId="77777777" w:rsidTr="00216574">
        <w:tc>
          <w:tcPr>
            <w:tcW w:w="1838" w:type="dxa"/>
          </w:tcPr>
          <w:p w14:paraId="2512CE53" w14:textId="77777777" w:rsidR="00216574" w:rsidRPr="00773EF3" w:rsidRDefault="00216574" w:rsidP="009E4044">
            <w:pPr>
              <w:spacing w:before="12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lastRenderedPageBreak/>
              <w:t>Länneranna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valla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arengukava</w:t>
            </w:r>
            <w:proofErr w:type="spellEnd"/>
            <w:r w:rsidRPr="00773EF3">
              <w:rPr>
                <w:rFonts w:asciiTheme="minorHAnsi" w:hAnsiTheme="minorHAnsi" w:cstheme="minorHAnsi"/>
                <w:b/>
                <w:bCs/>
                <w:color w:val="000000" w:themeColor="text1"/>
              </w:rPr>
              <w:t xml:space="preserve"> 2018-2028</w:t>
            </w:r>
            <w:r w:rsidRPr="00773EF3">
              <w:rPr>
                <w:rStyle w:val="FootnoteReference"/>
                <w:rFonts w:asciiTheme="minorHAnsi" w:eastAsiaTheme="minorEastAsia" w:hAnsiTheme="minorHAnsi" w:cstheme="minorHAnsi"/>
                <w:color w:val="000000" w:themeColor="text1"/>
              </w:rPr>
              <w:footnoteReference w:id="39"/>
            </w:r>
          </w:p>
        </w:tc>
        <w:tc>
          <w:tcPr>
            <w:tcW w:w="3402" w:type="dxa"/>
          </w:tcPr>
          <w:p w14:paraId="5D8202FE"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w:t>
            </w:r>
          </w:p>
          <w:p w14:paraId="5FB9B6FE"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Puhtas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turvalises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elukeskkonnas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tugeva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kasvava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kogukonnaga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ühtehoidev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traditsioone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väärtustav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w:t>
            </w:r>
            <w:proofErr w:type="spellEnd"/>
            <w:r w:rsidRPr="00773EF3">
              <w:rPr>
                <w:rFonts w:asciiTheme="minorHAnsi" w:hAnsiTheme="minorHAnsi" w:cstheme="minorHAnsi"/>
                <w:color w:val="000000" w:themeColor="text1"/>
              </w:rPr>
              <w:t>.</w:t>
            </w:r>
          </w:p>
          <w:p w14:paraId="72AE1D9D"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lastRenderedPageBreak/>
              <w:t>Vallas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kõigi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peresõbralik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mida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iseloomustab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eelkõige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rahulikkus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turvalisus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puhas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loodus</w:t>
            </w:r>
            <w:proofErr w:type="spellEnd"/>
            <w:r w:rsidRPr="00773EF3">
              <w:rPr>
                <w:rFonts w:asciiTheme="minorHAnsi" w:hAnsiTheme="minorHAnsi" w:cstheme="minorHAnsi"/>
                <w:color w:val="000000" w:themeColor="text1"/>
              </w:rPr>
              <w:t xml:space="preserve">. Lapsed </w:t>
            </w:r>
            <w:proofErr w:type="spellStart"/>
            <w:r w:rsidRPr="00773EF3">
              <w:rPr>
                <w:rFonts w:asciiTheme="minorHAnsi" w:hAnsiTheme="minorHAnsi" w:cstheme="minorHAnsi"/>
                <w:color w:val="000000" w:themeColor="text1"/>
              </w:rPr>
              <w:t>saavad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hea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hariduse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vanematel</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võimalik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teha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kohapeal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kui</w:t>
            </w:r>
            <w:proofErr w:type="spellEnd"/>
            <w:r w:rsidRPr="00773EF3">
              <w:rPr>
                <w:rFonts w:asciiTheme="minorHAnsi" w:hAnsiTheme="minorHAnsi" w:cstheme="minorHAnsi"/>
                <w:color w:val="000000" w:themeColor="text1"/>
              </w:rPr>
              <w:t xml:space="preserve"> ka </w:t>
            </w:r>
            <w:proofErr w:type="spellStart"/>
            <w:r w:rsidRPr="00773EF3">
              <w:rPr>
                <w:rFonts w:asciiTheme="minorHAnsi" w:hAnsiTheme="minorHAnsi" w:cstheme="minorHAnsi"/>
                <w:color w:val="000000" w:themeColor="text1"/>
              </w:rPr>
              <w:t>kaugemal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olulised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teenused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hästi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kättesaadavad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Inimestele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meeldib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Lääneranna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elada</w:t>
            </w:r>
            <w:proofErr w:type="spellEnd"/>
            <w:r w:rsidRPr="00773EF3">
              <w:rPr>
                <w:rFonts w:asciiTheme="minorHAnsi" w:hAnsiTheme="minorHAnsi" w:cstheme="minorHAnsi"/>
                <w:color w:val="000000" w:themeColor="text1"/>
              </w:rPr>
              <w:t>.</w:t>
            </w:r>
          </w:p>
          <w:p w14:paraId="1C0A0B57" w14:textId="5CE15680" w:rsidR="00216574"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Ettevõtluseks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loodud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mitmekesised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kõik</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võimalik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Sadamad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lautrid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võimaldavad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väljapääsu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merele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edukas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põllumajandus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tööstus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turism</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puhkemajandus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Rakendust</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leidnud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asend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Lääne-Eesti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keskel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töödeldakse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väärindatakse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kohalikke</w:t>
            </w:r>
            <w:proofErr w:type="spellEnd"/>
            <w:r w:rsidRPr="00773EF3">
              <w:rPr>
                <w:rFonts w:asciiTheme="minorHAnsi" w:hAnsiTheme="minorHAnsi" w:cstheme="minorHAnsi"/>
                <w:color w:val="000000" w:themeColor="text1"/>
              </w:rPr>
              <w:t xml:space="preserve"> maa- ja </w:t>
            </w:r>
            <w:proofErr w:type="spellStart"/>
            <w:r w:rsidRPr="00773EF3">
              <w:rPr>
                <w:rFonts w:asciiTheme="minorHAnsi" w:hAnsiTheme="minorHAnsi" w:cstheme="minorHAnsi"/>
                <w:color w:val="000000" w:themeColor="text1"/>
              </w:rPr>
              <w:t>loodusvarasid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tuntud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mõnusa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huvitavaid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tegevusi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pakkuva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puhkekohana</w:t>
            </w:r>
            <w:proofErr w:type="spellEnd"/>
            <w:r w:rsidRPr="00773EF3">
              <w:rPr>
                <w:rFonts w:asciiTheme="minorHAnsi" w:hAnsiTheme="minorHAnsi" w:cstheme="minorHAnsi"/>
                <w:color w:val="000000" w:themeColor="text1"/>
              </w:rPr>
              <w:t>.</w:t>
            </w:r>
          </w:p>
          <w:p w14:paraId="2C2EB412" w14:textId="77777777" w:rsidR="00A45D37" w:rsidRPr="00773EF3" w:rsidRDefault="00A45D37" w:rsidP="009E4044">
            <w:pPr>
              <w:spacing w:before="120"/>
              <w:rPr>
                <w:rFonts w:asciiTheme="minorHAnsi" w:hAnsiTheme="minorHAnsi" w:cstheme="minorHAnsi"/>
                <w:color w:val="000000" w:themeColor="text1"/>
              </w:rPr>
            </w:pPr>
          </w:p>
          <w:p w14:paraId="4861D63B"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Strateegiliste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eesmärkide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arengusuundadena</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w:t>
            </w:r>
          </w:p>
          <w:p w14:paraId="6C64762A"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b/>
                <w:bCs/>
                <w:color w:val="000000" w:themeColor="text1"/>
                <w:lang w:val="et-EE"/>
              </w:rPr>
              <w:t xml:space="preserve">6.1. </w:t>
            </w:r>
            <w:proofErr w:type="spellStart"/>
            <w:r w:rsidRPr="00773EF3">
              <w:rPr>
                <w:rFonts w:asciiTheme="minorHAnsi" w:hAnsiTheme="minorHAnsi" w:cstheme="minorHAnsi"/>
                <w:b/>
                <w:bCs/>
                <w:color w:val="000000" w:themeColor="text1"/>
              </w:rPr>
              <w:t>Haridus</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t>noorsootöo</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Julgustatakse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noorte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ettevõtlikkust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loovust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ideede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kasvamist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annete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tugevuste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avastamist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arendamist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Noorte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aktiivne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kodanikuosalus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toetatud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noorte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omaalgatusi</w:t>
            </w:r>
            <w:proofErr w:type="spellEnd"/>
            <w:r w:rsidRPr="00773EF3">
              <w:rPr>
                <w:rFonts w:asciiTheme="minorHAnsi" w:hAnsiTheme="minorHAnsi" w:cstheme="minorHAnsi"/>
                <w:color w:val="000000" w:themeColor="text1"/>
              </w:rPr>
              <w:t xml:space="preserve">. </w:t>
            </w:r>
          </w:p>
          <w:p w14:paraId="65161634" w14:textId="77777777" w:rsidR="00216574" w:rsidRPr="00773EF3" w:rsidRDefault="00216574" w:rsidP="009E4044">
            <w:pPr>
              <w:pStyle w:val="NormalWeb"/>
              <w:spacing w:before="120" w:beforeAutospacing="0" w:after="0" w:afterAutospacing="0"/>
              <w:rPr>
                <w:rFonts w:asciiTheme="minorHAnsi" w:hAnsiTheme="minorHAnsi" w:cstheme="minorHAnsi"/>
                <w:b/>
                <w:bCs/>
                <w:color w:val="000000" w:themeColor="text1"/>
              </w:rPr>
            </w:pPr>
            <w:r w:rsidRPr="00773EF3">
              <w:rPr>
                <w:rFonts w:asciiTheme="minorHAnsi" w:hAnsiTheme="minorHAnsi" w:cstheme="minorHAnsi"/>
                <w:b/>
                <w:bCs/>
                <w:color w:val="000000" w:themeColor="text1"/>
              </w:rPr>
              <w:t xml:space="preserve">6.2. </w:t>
            </w:r>
            <w:proofErr w:type="spellStart"/>
            <w:r w:rsidRPr="00773EF3">
              <w:rPr>
                <w:rFonts w:asciiTheme="minorHAnsi" w:hAnsiTheme="minorHAnsi" w:cstheme="minorHAnsi"/>
                <w:b/>
                <w:bCs/>
                <w:color w:val="000000" w:themeColor="text1"/>
              </w:rPr>
              <w:t>Kultuur</w:t>
            </w:r>
            <w:proofErr w:type="spellEnd"/>
            <w:r w:rsidRPr="00773EF3">
              <w:rPr>
                <w:rFonts w:asciiTheme="minorHAnsi" w:hAnsiTheme="minorHAnsi" w:cstheme="minorHAnsi"/>
                <w:b/>
                <w:bCs/>
                <w:color w:val="000000" w:themeColor="text1"/>
              </w:rPr>
              <w:t xml:space="preserve">, sport ja </w:t>
            </w:r>
            <w:proofErr w:type="spellStart"/>
            <w:r w:rsidRPr="00773EF3">
              <w:rPr>
                <w:rFonts w:asciiTheme="minorHAnsi" w:hAnsiTheme="minorHAnsi" w:cstheme="minorHAnsi"/>
                <w:b/>
                <w:bCs/>
                <w:color w:val="000000" w:themeColor="text1"/>
              </w:rPr>
              <w:t>vaba</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aeg</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color w:val="000000" w:themeColor="text1"/>
              </w:rPr>
              <w:t>Spordi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huvi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kultuuritegevus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väärtustatud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selleks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loodud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kohapealsed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võimalused</w:t>
            </w:r>
            <w:proofErr w:type="spellEnd"/>
            <w:r w:rsidRPr="00773EF3">
              <w:rPr>
                <w:rFonts w:asciiTheme="minorHAnsi" w:hAnsiTheme="minorHAnsi" w:cstheme="minorHAnsi"/>
                <w:color w:val="000000" w:themeColor="text1"/>
              </w:rPr>
              <w:t xml:space="preserve">. </w:t>
            </w:r>
          </w:p>
          <w:p w14:paraId="1B5EA6EE"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rPr>
              <w:t xml:space="preserve">Valla </w:t>
            </w: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haridusasutuste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mittetulundusühingute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organisatsioonide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vahel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toimub</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tihe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koostöo</w:t>
            </w:r>
            <w:proofErr w:type="spellEnd"/>
            <w:r w:rsidRPr="00773EF3">
              <w:rPr>
                <w:rFonts w:asciiTheme="minorHAnsi" w:hAnsiTheme="minorHAnsi" w:cstheme="minorHAnsi"/>
                <w:color w:val="000000" w:themeColor="text1"/>
              </w:rPr>
              <w:t xml:space="preserve">̈. </w:t>
            </w:r>
          </w:p>
          <w:p w14:paraId="1936AA5E"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b/>
                <w:bCs/>
                <w:color w:val="000000" w:themeColor="text1"/>
              </w:rPr>
              <w:lastRenderedPageBreak/>
              <w:t xml:space="preserve">6.3. </w:t>
            </w:r>
            <w:proofErr w:type="spellStart"/>
            <w:r w:rsidRPr="00773EF3">
              <w:rPr>
                <w:rFonts w:asciiTheme="minorHAnsi" w:hAnsiTheme="minorHAnsi" w:cstheme="minorHAnsi"/>
                <w:b/>
                <w:bCs/>
                <w:color w:val="000000" w:themeColor="text1"/>
              </w:rPr>
              <w:t>Sotsiaalhoolekanne</w:t>
            </w:r>
            <w:proofErr w:type="spellEnd"/>
            <w:r w:rsidRPr="00773EF3">
              <w:rPr>
                <w:rFonts w:asciiTheme="minorHAnsi" w:hAnsiTheme="minorHAnsi" w:cstheme="minorHAnsi"/>
                <w:b/>
                <w:bCs/>
                <w:color w:val="000000" w:themeColor="text1"/>
              </w:rPr>
              <w:t xml:space="preserve"> ja </w:t>
            </w:r>
            <w:proofErr w:type="spellStart"/>
            <w:r w:rsidRPr="00773EF3">
              <w:rPr>
                <w:rFonts w:asciiTheme="minorHAnsi" w:hAnsiTheme="minorHAnsi" w:cstheme="minorHAnsi"/>
                <w:b/>
                <w:bCs/>
                <w:color w:val="000000" w:themeColor="text1"/>
              </w:rPr>
              <w:t>tervishoid</w:t>
            </w:r>
            <w:proofErr w:type="spellEnd"/>
            <w:r w:rsidRPr="00773EF3">
              <w:rPr>
                <w:rFonts w:asciiTheme="minorHAnsi" w:hAnsiTheme="minorHAnsi" w:cstheme="minorHAnsi"/>
                <w:b/>
                <w:bCs/>
                <w:color w:val="000000" w:themeColor="text1"/>
              </w:rPr>
              <w:t xml:space="preserve"> </w:t>
            </w:r>
          </w:p>
          <w:p w14:paraId="61328A93"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Vallas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osutatakse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erinevaid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kvaliteetseid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elanikele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kättesaadavad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sotsiaalteenuseid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paindlikult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inimeste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vajadusi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arvestades</w:t>
            </w:r>
            <w:proofErr w:type="spellEnd"/>
            <w:r w:rsidRPr="00773EF3">
              <w:rPr>
                <w:rFonts w:asciiTheme="minorHAnsi" w:hAnsiTheme="minorHAnsi" w:cstheme="minorHAnsi"/>
                <w:color w:val="000000" w:themeColor="text1"/>
              </w:rPr>
              <w:t xml:space="preserve">. </w:t>
            </w:r>
          </w:p>
          <w:p w14:paraId="6AFB0C9B"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Ennetustegevused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tervisekäitumise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parendamiseks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teadlikkuse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tõstmiseks</w:t>
            </w:r>
            <w:proofErr w:type="spellEnd"/>
            <w:r w:rsidRPr="00773EF3">
              <w:rPr>
                <w:rFonts w:asciiTheme="minorHAnsi" w:hAnsiTheme="minorHAnsi" w:cstheme="minorHAnsi"/>
                <w:color w:val="000000" w:themeColor="text1"/>
              </w:rPr>
              <w:t xml:space="preserve">. </w:t>
            </w:r>
          </w:p>
          <w:p w14:paraId="3C1F8308"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b/>
                <w:bCs/>
                <w:color w:val="000000" w:themeColor="text1"/>
              </w:rPr>
              <w:t xml:space="preserve">6.4. </w:t>
            </w:r>
            <w:proofErr w:type="spellStart"/>
            <w:r w:rsidRPr="00773EF3">
              <w:rPr>
                <w:rFonts w:asciiTheme="minorHAnsi" w:hAnsiTheme="minorHAnsi" w:cstheme="minorHAnsi"/>
                <w:b/>
                <w:bCs/>
                <w:color w:val="000000" w:themeColor="text1"/>
              </w:rPr>
              <w:t>Ettevõtlus</w:t>
            </w:r>
            <w:proofErr w:type="spellEnd"/>
            <w:r w:rsidRPr="00773EF3">
              <w:rPr>
                <w:rFonts w:asciiTheme="minorHAnsi" w:hAnsiTheme="minorHAnsi" w:cstheme="minorHAnsi"/>
                <w:b/>
                <w:bCs/>
                <w:color w:val="000000" w:themeColor="text1"/>
              </w:rPr>
              <w:t xml:space="preserve"> </w:t>
            </w:r>
          </w:p>
          <w:p w14:paraId="1FF292F7"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Vallas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tugev</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jätkusuutlik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ettevõtlus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mitmekesised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võimalused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ettevõtluseks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põllumajanduses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tööstuses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tootmises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kui</w:t>
            </w:r>
            <w:proofErr w:type="spellEnd"/>
            <w:r w:rsidRPr="00773EF3">
              <w:rPr>
                <w:rFonts w:asciiTheme="minorHAnsi" w:hAnsiTheme="minorHAnsi" w:cstheme="minorHAnsi"/>
                <w:color w:val="000000" w:themeColor="text1"/>
              </w:rPr>
              <w:t xml:space="preserve"> ka </w:t>
            </w:r>
            <w:proofErr w:type="spellStart"/>
            <w:r w:rsidRPr="00773EF3">
              <w:rPr>
                <w:rFonts w:asciiTheme="minorHAnsi" w:hAnsiTheme="minorHAnsi" w:cstheme="minorHAnsi"/>
                <w:color w:val="000000" w:themeColor="text1"/>
              </w:rPr>
              <w:t>puhke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turismimajanduses</w:t>
            </w:r>
            <w:proofErr w:type="spellEnd"/>
            <w:r w:rsidRPr="00773EF3">
              <w:rPr>
                <w:rFonts w:asciiTheme="minorHAnsi" w:hAnsiTheme="minorHAnsi" w:cstheme="minorHAnsi"/>
                <w:color w:val="000000" w:themeColor="text1"/>
              </w:rPr>
              <w:t xml:space="preserve">. Valla maa- ja </w:t>
            </w:r>
            <w:proofErr w:type="spellStart"/>
            <w:r w:rsidRPr="00773EF3">
              <w:rPr>
                <w:rFonts w:asciiTheme="minorHAnsi" w:hAnsiTheme="minorHAnsi" w:cstheme="minorHAnsi"/>
                <w:color w:val="000000" w:themeColor="text1"/>
              </w:rPr>
              <w:t>loodusvarasid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kasutatakse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tõhusalt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keskkonnasõbralikult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sadamad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rakendatud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võimalused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kaugtöo</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tegemiseks</w:t>
            </w:r>
            <w:proofErr w:type="spellEnd"/>
            <w:r w:rsidRPr="00773EF3">
              <w:rPr>
                <w:rFonts w:asciiTheme="minorHAnsi" w:hAnsiTheme="minorHAnsi" w:cstheme="minorHAnsi"/>
                <w:color w:val="000000" w:themeColor="text1"/>
              </w:rPr>
              <w:t xml:space="preserve">. </w:t>
            </w:r>
          </w:p>
          <w:p w14:paraId="37FCC507"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Vald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puhkemajanduse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turismi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oluline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sihtkoht</w:t>
            </w:r>
            <w:proofErr w:type="spellEnd"/>
            <w:r w:rsidRPr="00773EF3">
              <w:rPr>
                <w:rFonts w:asciiTheme="minorHAnsi" w:hAnsiTheme="minorHAnsi" w:cstheme="minorHAnsi"/>
                <w:color w:val="000000" w:themeColor="text1"/>
              </w:rPr>
              <w:t xml:space="preserve">. </w:t>
            </w:r>
          </w:p>
          <w:p w14:paraId="771F7954"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color w:val="000000" w:themeColor="text1"/>
              </w:rPr>
              <w:t xml:space="preserve">Valla </w:t>
            </w:r>
            <w:proofErr w:type="spellStart"/>
            <w:r w:rsidRPr="00773EF3">
              <w:rPr>
                <w:rFonts w:asciiTheme="minorHAnsi" w:hAnsiTheme="minorHAnsi" w:cstheme="minorHAnsi"/>
                <w:color w:val="000000" w:themeColor="text1"/>
              </w:rPr>
              <w:t>loodus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ajaloo</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kultuuriväärtused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korrastatud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tähistatud</w:t>
            </w:r>
            <w:proofErr w:type="spellEnd"/>
            <w:r w:rsidRPr="00773EF3">
              <w:rPr>
                <w:rFonts w:asciiTheme="minorHAnsi" w:hAnsiTheme="minorHAnsi" w:cstheme="minorHAnsi"/>
                <w:color w:val="000000" w:themeColor="text1"/>
              </w:rPr>
              <w:t xml:space="preserve"> </w:t>
            </w:r>
          </w:p>
          <w:p w14:paraId="0D7E78EA"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r w:rsidRPr="00773EF3">
              <w:rPr>
                <w:rFonts w:asciiTheme="minorHAnsi" w:hAnsiTheme="minorHAnsi" w:cstheme="minorHAnsi"/>
                <w:b/>
                <w:bCs/>
                <w:color w:val="000000" w:themeColor="text1"/>
              </w:rPr>
              <w:t xml:space="preserve">6.11. </w:t>
            </w:r>
            <w:proofErr w:type="spellStart"/>
            <w:r w:rsidRPr="00773EF3">
              <w:rPr>
                <w:rFonts w:asciiTheme="minorHAnsi" w:hAnsiTheme="minorHAnsi" w:cstheme="minorHAnsi"/>
                <w:b/>
                <w:bCs/>
                <w:color w:val="000000" w:themeColor="text1"/>
              </w:rPr>
              <w:t>Kodanikuühiskond</w:t>
            </w:r>
            <w:proofErr w:type="spellEnd"/>
            <w:r w:rsidRPr="00773EF3">
              <w:rPr>
                <w:rFonts w:asciiTheme="minorHAnsi" w:hAnsiTheme="minorHAnsi" w:cstheme="minorHAnsi"/>
                <w:b/>
                <w:bCs/>
                <w:color w:val="000000" w:themeColor="text1"/>
              </w:rPr>
              <w:t xml:space="preserve"> </w:t>
            </w:r>
          </w:p>
          <w:p w14:paraId="47F163FA"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Vallas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aktiivne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järjepidev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mitmekesine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erinevates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valdkondades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tegutsev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ühis</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seltsitegevus</w:t>
            </w:r>
            <w:proofErr w:type="spellEnd"/>
            <w:r w:rsidRPr="00773EF3">
              <w:rPr>
                <w:rFonts w:asciiTheme="minorHAnsi" w:hAnsiTheme="minorHAnsi" w:cstheme="minorHAnsi"/>
                <w:color w:val="000000" w:themeColor="text1"/>
              </w:rPr>
              <w:t xml:space="preserve"> </w:t>
            </w:r>
          </w:p>
          <w:p w14:paraId="129545CA" w14:textId="77777777" w:rsidR="00216574" w:rsidRPr="00773EF3" w:rsidRDefault="00216574" w:rsidP="009E4044">
            <w:pPr>
              <w:pStyle w:val="NormalWeb"/>
              <w:spacing w:before="120" w:beforeAutospacing="0" w:after="0" w:afterAutospacing="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Vallas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kodanikualgatust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piirkondlike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kogukondade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arengut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tegevust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ühistegevust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omaalgatust</w:t>
            </w:r>
            <w:proofErr w:type="spellEnd"/>
            <w:r w:rsidRPr="00773EF3">
              <w:rPr>
                <w:rFonts w:asciiTheme="minorHAnsi" w:hAnsiTheme="minorHAnsi" w:cstheme="minorHAnsi"/>
                <w:color w:val="000000" w:themeColor="text1"/>
              </w:rPr>
              <w:t xml:space="preserve"> </w:t>
            </w:r>
          </w:p>
          <w:p w14:paraId="03A3134E" w14:textId="77777777" w:rsidR="00216574" w:rsidRPr="00773EF3" w:rsidRDefault="00216574" w:rsidP="009E4044">
            <w:pPr>
              <w:spacing w:before="120"/>
              <w:rPr>
                <w:rFonts w:asciiTheme="minorHAnsi" w:hAnsiTheme="minorHAnsi" w:cstheme="minorHAnsi"/>
                <w:color w:val="000000" w:themeColor="text1"/>
              </w:rPr>
            </w:pPr>
          </w:p>
        </w:tc>
        <w:tc>
          <w:tcPr>
            <w:tcW w:w="3402" w:type="dxa"/>
          </w:tcPr>
          <w:p w14:paraId="22283E4D"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lastRenderedPageBreak/>
              <w:t xml:space="preserve">KKLM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kooskõlas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valla</w:t>
            </w:r>
            <w:proofErr w:type="spellEnd"/>
            <w:r w:rsidRPr="00773EF3">
              <w:rPr>
                <w:rFonts w:asciiTheme="minorHAnsi" w:hAnsiTheme="minorHAnsi" w:cstheme="minorHAnsi"/>
                <w:color w:val="000000" w:themeColor="text1"/>
              </w:rPr>
              <w:t xml:space="preserve"> strateegia </w:t>
            </w:r>
            <w:proofErr w:type="spellStart"/>
            <w:r w:rsidRPr="00773EF3">
              <w:rPr>
                <w:rFonts w:asciiTheme="minorHAnsi" w:hAnsiTheme="minorHAnsi" w:cstheme="minorHAnsi"/>
                <w:color w:val="000000" w:themeColor="text1"/>
              </w:rPr>
              <w:t>visiooniga</w:t>
            </w:r>
            <w:proofErr w:type="spellEnd"/>
            <w:r w:rsidRPr="00773EF3">
              <w:rPr>
                <w:rFonts w:asciiTheme="minorHAnsi" w:hAnsiTheme="minorHAnsi" w:cstheme="minorHAnsi"/>
                <w:color w:val="000000" w:themeColor="text1"/>
              </w:rPr>
              <w:t>.</w:t>
            </w:r>
          </w:p>
          <w:p w14:paraId="7CEAD4D4" w14:textId="77777777" w:rsidR="00216574" w:rsidRPr="00773EF3" w:rsidRDefault="00216574" w:rsidP="009E4044">
            <w:pPr>
              <w:spacing w:before="120"/>
              <w:rPr>
                <w:rFonts w:asciiTheme="minorHAnsi" w:hAnsiTheme="minorHAnsi" w:cstheme="minorHAnsi"/>
                <w:color w:val="000000" w:themeColor="text1"/>
              </w:rPr>
            </w:pPr>
          </w:p>
          <w:p w14:paraId="57F3C672" w14:textId="77777777" w:rsidR="00216574" w:rsidRPr="00773EF3" w:rsidRDefault="00216574" w:rsidP="009E4044">
            <w:pPr>
              <w:spacing w:before="120"/>
              <w:rPr>
                <w:rFonts w:asciiTheme="minorHAnsi" w:hAnsiTheme="minorHAnsi" w:cstheme="minorHAnsi"/>
                <w:color w:val="000000" w:themeColor="text1"/>
              </w:rPr>
            </w:pPr>
          </w:p>
          <w:p w14:paraId="3E10DFF3" w14:textId="77777777" w:rsidR="00216574" w:rsidRPr="00773EF3" w:rsidRDefault="00216574" w:rsidP="009E4044">
            <w:pPr>
              <w:spacing w:before="120"/>
              <w:rPr>
                <w:rFonts w:asciiTheme="minorHAnsi" w:hAnsiTheme="minorHAnsi" w:cstheme="minorHAnsi"/>
                <w:color w:val="000000" w:themeColor="text1"/>
              </w:rPr>
            </w:pPr>
          </w:p>
          <w:p w14:paraId="286C53A2" w14:textId="77777777" w:rsidR="00216574" w:rsidRPr="00773EF3" w:rsidRDefault="00216574" w:rsidP="009E4044">
            <w:pPr>
              <w:spacing w:before="120"/>
              <w:rPr>
                <w:rFonts w:asciiTheme="minorHAnsi" w:hAnsiTheme="minorHAnsi" w:cstheme="minorHAnsi"/>
                <w:color w:val="000000" w:themeColor="text1"/>
              </w:rPr>
            </w:pPr>
          </w:p>
          <w:p w14:paraId="5ED125F9" w14:textId="77777777" w:rsidR="00216574" w:rsidRPr="00773EF3" w:rsidRDefault="00216574" w:rsidP="009E4044">
            <w:pPr>
              <w:spacing w:before="120"/>
              <w:rPr>
                <w:rFonts w:asciiTheme="minorHAnsi" w:hAnsiTheme="minorHAnsi" w:cstheme="minorHAnsi"/>
                <w:color w:val="000000" w:themeColor="text1"/>
              </w:rPr>
            </w:pPr>
          </w:p>
          <w:p w14:paraId="18AA9D2C" w14:textId="77777777" w:rsidR="00216574" w:rsidRPr="00773EF3" w:rsidRDefault="00216574" w:rsidP="009E4044">
            <w:pPr>
              <w:spacing w:before="120"/>
              <w:rPr>
                <w:rFonts w:asciiTheme="minorHAnsi" w:hAnsiTheme="minorHAnsi" w:cstheme="minorHAnsi"/>
                <w:color w:val="000000" w:themeColor="text1"/>
              </w:rPr>
            </w:pPr>
          </w:p>
          <w:p w14:paraId="645C610C" w14:textId="77777777" w:rsidR="00216574" w:rsidRPr="00773EF3" w:rsidRDefault="00216574" w:rsidP="009E4044">
            <w:pPr>
              <w:spacing w:before="120"/>
              <w:rPr>
                <w:rFonts w:asciiTheme="minorHAnsi" w:hAnsiTheme="minorHAnsi" w:cstheme="minorHAnsi"/>
                <w:color w:val="000000" w:themeColor="text1"/>
              </w:rPr>
            </w:pPr>
          </w:p>
          <w:p w14:paraId="4703EED0" w14:textId="77777777" w:rsidR="00216574" w:rsidRPr="00773EF3" w:rsidRDefault="00216574" w:rsidP="009E4044">
            <w:pPr>
              <w:spacing w:before="120"/>
              <w:rPr>
                <w:rFonts w:asciiTheme="minorHAnsi" w:hAnsiTheme="minorHAnsi" w:cstheme="minorHAnsi"/>
                <w:color w:val="000000" w:themeColor="text1"/>
              </w:rPr>
            </w:pPr>
          </w:p>
          <w:p w14:paraId="7CED7926" w14:textId="77777777" w:rsidR="00216574" w:rsidRPr="00773EF3" w:rsidRDefault="00216574" w:rsidP="009E4044">
            <w:pPr>
              <w:spacing w:before="120"/>
              <w:rPr>
                <w:rFonts w:asciiTheme="minorHAnsi" w:hAnsiTheme="minorHAnsi" w:cstheme="minorHAnsi"/>
                <w:color w:val="000000" w:themeColor="text1"/>
              </w:rPr>
            </w:pPr>
          </w:p>
          <w:p w14:paraId="3D4DB3F8" w14:textId="77777777" w:rsidR="00216574" w:rsidRPr="00773EF3" w:rsidRDefault="00216574" w:rsidP="009E4044">
            <w:pPr>
              <w:spacing w:before="120"/>
              <w:rPr>
                <w:rFonts w:asciiTheme="minorHAnsi" w:hAnsiTheme="minorHAnsi" w:cstheme="minorHAnsi"/>
                <w:color w:val="000000" w:themeColor="text1"/>
              </w:rPr>
            </w:pPr>
          </w:p>
          <w:p w14:paraId="68FE1306" w14:textId="77777777" w:rsidR="00216574" w:rsidRPr="00773EF3" w:rsidRDefault="00216574" w:rsidP="009E4044">
            <w:pPr>
              <w:spacing w:before="120"/>
              <w:rPr>
                <w:rFonts w:asciiTheme="minorHAnsi" w:hAnsiTheme="minorHAnsi" w:cstheme="minorHAnsi"/>
                <w:color w:val="000000" w:themeColor="text1"/>
              </w:rPr>
            </w:pPr>
          </w:p>
          <w:p w14:paraId="762CB687" w14:textId="77777777" w:rsidR="00216574" w:rsidRPr="00773EF3" w:rsidRDefault="00216574" w:rsidP="009E4044">
            <w:pPr>
              <w:spacing w:before="120"/>
              <w:rPr>
                <w:rFonts w:asciiTheme="minorHAnsi" w:hAnsiTheme="minorHAnsi" w:cstheme="minorHAnsi"/>
                <w:color w:val="000000" w:themeColor="text1"/>
              </w:rPr>
            </w:pPr>
          </w:p>
          <w:p w14:paraId="2C6341B8" w14:textId="77777777" w:rsidR="00216574" w:rsidRPr="00773EF3" w:rsidRDefault="00216574" w:rsidP="009E4044">
            <w:pPr>
              <w:spacing w:before="120"/>
              <w:rPr>
                <w:rFonts w:asciiTheme="minorHAnsi" w:hAnsiTheme="minorHAnsi" w:cstheme="minorHAnsi"/>
                <w:color w:val="000000" w:themeColor="text1"/>
              </w:rPr>
            </w:pPr>
          </w:p>
          <w:p w14:paraId="76DD003D" w14:textId="77777777" w:rsidR="00216574" w:rsidRPr="00773EF3" w:rsidRDefault="00216574" w:rsidP="009E4044">
            <w:pPr>
              <w:spacing w:before="120"/>
              <w:rPr>
                <w:rFonts w:asciiTheme="minorHAnsi" w:hAnsiTheme="minorHAnsi" w:cstheme="minorHAnsi"/>
                <w:color w:val="000000" w:themeColor="text1"/>
              </w:rPr>
            </w:pPr>
          </w:p>
          <w:p w14:paraId="175F208B" w14:textId="77777777" w:rsidR="00216574" w:rsidRPr="00773EF3" w:rsidRDefault="00216574" w:rsidP="009E4044">
            <w:pPr>
              <w:spacing w:before="120"/>
              <w:rPr>
                <w:rFonts w:asciiTheme="minorHAnsi" w:hAnsiTheme="minorHAnsi" w:cstheme="minorHAnsi"/>
                <w:color w:val="000000" w:themeColor="text1"/>
              </w:rPr>
            </w:pPr>
          </w:p>
          <w:p w14:paraId="37703C0E" w14:textId="77777777" w:rsidR="00216574" w:rsidRPr="00773EF3" w:rsidRDefault="00216574" w:rsidP="009E4044">
            <w:pPr>
              <w:spacing w:before="120"/>
              <w:rPr>
                <w:rFonts w:asciiTheme="minorHAnsi" w:hAnsiTheme="minorHAnsi" w:cstheme="minorHAnsi"/>
                <w:color w:val="000000" w:themeColor="text1"/>
              </w:rPr>
            </w:pPr>
          </w:p>
          <w:p w14:paraId="67BCAA78" w14:textId="77777777" w:rsidR="00216574" w:rsidRPr="00773EF3" w:rsidRDefault="00216574" w:rsidP="009E4044">
            <w:pPr>
              <w:spacing w:before="120"/>
              <w:rPr>
                <w:rFonts w:asciiTheme="minorHAnsi" w:hAnsiTheme="minorHAnsi" w:cstheme="minorHAnsi"/>
                <w:color w:val="000000" w:themeColor="text1"/>
              </w:rPr>
            </w:pPr>
          </w:p>
          <w:p w14:paraId="4BE49F13" w14:textId="77777777" w:rsidR="00216574" w:rsidRPr="00773EF3" w:rsidRDefault="00216574" w:rsidP="009E4044">
            <w:pPr>
              <w:spacing w:before="120"/>
              <w:rPr>
                <w:rFonts w:asciiTheme="minorHAnsi" w:hAnsiTheme="minorHAnsi" w:cstheme="minorHAnsi"/>
                <w:color w:val="000000" w:themeColor="text1"/>
              </w:rPr>
            </w:pPr>
          </w:p>
          <w:p w14:paraId="1CB781CF" w14:textId="77777777" w:rsidR="00216574" w:rsidRPr="00773EF3" w:rsidRDefault="00216574" w:rsidP="009E4044">
            <w:pPr>
              <w:spacing w:before="120"/>
              <w:rPr>
                <w:rFonts w:asciiTheme="minorHAnsi" w:hAnsiTheme="minorHAnsi" w:cstheme="minorHAnsi"/>
                <w:color w:val="000000" w:themeColor="text1"/>
              </w:rPr>
            </w:pPr>
          </w:p>
          <w:p w14:paraId="46FB96E0" w14:textId="77777777" w:rsidR="00216574" w:rsidRPr="00773EF3" w:rsidRDefault="00216574" w:rsidP="009E4044">
            <w:pPr>
              <w:spacing w:before="120"/>
              <w:rPr>
                <w:rFonts w:asciiTheme="minorHAnsi" w:hAnsiTheme="minorHAnsi" w:cstheme="minorHAnsi"/>
                <w:color w:val="000000" w:themeColor="text1"/>
              </w:rPr>
            </w:pPr>
          </w:p>
          <w:p w14:paraId="3CD7DD73" w14:textId="77777777" w:rsidR="00216574" w:rsidRPr="00773EF3" w:rsidRDefault="00216574" w:rsidP="009E4044">
            <w:pPr>
              <w:spacing w:before="120"/>
              <w:rPr>
                <w:rFonts w:asciiTheme="minorHAnsi" w:hAnsiTheme="minorHAnsi" w:cstheme="minorHAnsi"/>
                <w:color w:val="000000" w:themeColor="text1"/>
              </w:rPr>
            </w:pPr>
          </w:p>
          <w:p w14:paraId="405768F5" w14:textId="77777777" w:rsidR="00216574" w:rsidRPr="00773EF3" w:rsidRDefault="00216574" w:rsidP="009E4044">
            <w:pPr>
              <w:spacing w:before="120"/>
              <w:rPr>
                <w:rFonts w:asciiTheme="minorHAnsi" w:hAnsiTheme="minorHAnsi" w:cstheme="minorHAnsi"/>
                <w:color w:val="000000" w:themeColor="text1"/>
              </w:rPr>
            </w:pPr>
          </w:p>
          <w:p w14:paraId="7EC6AEA9" w14:textId="77777777" w:rsidR="00216574" w:rsidRPr="00773EF3" w:rsidRDefault="00216574" w:rsidP="009E4044">
            <w:pPr>
              <w:spacing w:before="120"/>
              <w:rPr>
                <w:rFonts w:asciiTheme="minorHAnsi" w:hAnsiTheme="minorHAnsi" w:cstheme="minorHAnsi"/>
                <w:color w:val="000000" w:themeColor="text1"/>
              </w:rPr>
            </w:pPr>
          </w:p>
          <w:p w14:paraId="74625338" w14:textId="6E0C72CC" w:rsidR="00216574" w:rsidRPr="00773EF3" w:rsidRDefault="00216574" w:rsidP="009E4044">
            <w:pPr>
              <w:spacing w:before="120"/>
              <w:rPr>
                <w:rFonts w:asciiTheme="minorHAnsi" w:hAnsiTheme="minorHAnsi" w:cstheme="minorHAnsi"/>
              </w:rPr>
            </w:pPr>
            <w:proofErr w:type="spellStart"/>
            <w:r w:rsidRPr="00773EF3">
              <w:rPr>
                <w:rFonts w:asciiTheme="minorHAnsi" w:hAnsiTheme="minorHAnsi" w:cstheme="minorHAnsi"/>
                <w:color w:val="000000" w:themeColor="text1"/>
              </w:rPr>
              <w:t>Noorte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aktiivsuse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tõstmine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toodud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rPr>
              <w:t>kõigi</w:t>
            </w:r>
            <w:proofErr w:type="spellEnd"/>
            <w:r w:rsidRPr="00773EF3">
              <w:rPr>
                <w:rFonts w:asciiTheme="minorHAnsi" w:hAnsiTheme="minorHAnsi" w:cstheme="minorHAnsi"/>
              </w:rPr>
              <w:t xml:space="preserve"> KKLM </w:t>
            </w:r>
            <w:proofErr w:type="spellStart"/>
            <w:r w:rsidRPr="00773EF3">
              <w:rPr>
                <w:rFonts w:asciiTheme="minorHAnsi" w:hAnsiTheme="minorHAnsi" w:cstheme="minorHAnsi"/>
              </w:rPr>
              <w:t>meetmete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ülese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horisontaalse</w:t>
            </w:r>
            <w:proofErr w:type="spellEnd"/>
            <w:r w:rsidRPr="00773EF3">
              <w:rPr>
                <w:rFonts w:asciiTheme="minorHAnsi" w:hAnsiTheme="minorHAnsi" w:cstheme="minorHAnsi"/>
              </w:rPr>
              <w:t xml:space="preserve"> </w:t>
            </w:r>
            <w:proofErr w:type="spellStart"/>
            <w:r w:rsidRPr="00773EF3">
              <w:rPr>
                <w:rFonts w:asciiTheme="minorHAnsi" w:hAnsiTheme="minorHAnsi" w:cstheme="minorHAnsi"/>
              </w:rPr>
              <w:t>eesmärgina</w:t>
            </w:r>
            <w:proofErr w:type="spellEnd"/>
            <w:r w:rsidRPr="00773EF3">
              <w:rPr>
                <w:rFonts w:asciiTheme="minorHAnsi" w:hAnsiTheme="minorHAnsi" w:cstheme="minorHAnsi"/>
              </w:rPr>
              <w:t>.</w:t>
            </w:r>
          </w:p>
          <w:p w14:paraId="7B1F91D6" w14:textId="77777777" w:rsidR="00216574" w:rsidRPr="00773EF3" w:rsidRDefault="00216574" w:rsidP="009E4044">
            <w:pPr>
              <w:spacing w:before="120"/>
              <w:rPr>
                <w:rFonts w:asciiTheme="minorHAnsi" w:hAnsiTheme="minorHAnsi" w:cstheme="minorHAnsi"/>
              </w:rPr>
            </w:pPr>
          </w:p>
          <w:p w14:paraId="052AC0BF" w14:textId="77777777" w:rsidR="00216574" w:rsidRPr="00773EF3" w:rsidRDefault="00216574" w:rsidP="009E4044">
            <w:pPr>
              <w:spacing w:before="120"/>
              <w:rPr>
                <w:rFonts w:asciiTheme="minorHAnsi" w:hAnsiTheme="minorHAnsi" w:cstheme="minorHAnsi"/>
              </w:rPr>
            </w:pPr>
          </w:p>
          <w:p w14:paraId="5431188E" w14:textId="77777777" w:rsidR="00216574" w:rsidRPr="00773EF3" w:rsidRDefault="00216574" w:rsidP="009E4044">
            <w:pPr>
              <w:spacing w:before="120"/>
              <w:rPr>
                <w:rFonts w:asciiTheme="minorHAnsi" w:hAnsiTheme="minorHAnsi" w:cstheme="minorHAnsi"/>
              </w:rPr>
            </w:pPr>
          </w:p>
          <w:p w14:paraId="0898EEC3" w14:textId="77777777" w:rsidR="00A45D37" w:rsidRDefault="00A45D37" w:rsidP="009E4044">
            <w:pPr>
              <w:spacing w:before="120"/>
              <w:rPr>
                <w:rFonts w:asciiTheme="minorHAnsi" w:hAnsiTheme="minorHAnsi" w:cstheme="minorHAnsi"/>
              </w:rPr>
            </w:pPr>
          </w:p>
          <w:p w14:paraId="4C13F515" w14:textId="0D67F2A9"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Kultuuri</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spordi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vaba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aja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võimaluste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34AE1167" w14:textId="77777777" w:rsidR="00216574" w:rsidRPr="00773EF3" w:rsidRDefault="00216574" w:rsidP="009E4044">
            <w:pPr>
              <w:spacing w:before="120"/>
              <w:rPr>
                <w:rFonts w:asciiTheme="minorHAnsi" w:hAnsiTheme="minorHAnsi" w:cstheme="minorHAnsi"/>
                <w:color w:val="000000" w:themeColor="text1"/>
              </w:rPr>
            </w:pPr>
          </w:p>
          <w:p w14:paraId="14DE700A" w14:textId="77777777" w:rsidR="00216574" w:rsidRPr="00773EF3" w:rsidRDefault="00216574" w:rsidP="009E4044">
            <w:pPr>
              <w:spacing w:before="120"/>
              <w:rPr>
                <w:rFonts w:asciiTheme="minorHAnsi" w:hAnsiTheme="minorHAnsi" w:cstheme="minorHAnsi"/>
                <w:color w:val="000000" w:themeColor="text1"/>
              </w:rPr>
            </w:pPr>
          </w:p>
          <w:p w14:paraId="6DB13550" w14:textId="77777777" w:rsidR="00A45D37" w:rsidRDefault="00A45D37" w:rsidP="009E4044">
            <w:pPr>
              <w:spacing w:before="120"/>
              <w:rPr>
                <w:rFonts w:asciiTheme="minorHAnsi" w:hAnsiTheme="minorHAnsi" w:cstheme="minorHAnsi"/>
                <w:color w:val="000000" w:themeColor="text1"/>
              </w:rPr>
            </w:pPr>
          </w:p>
          <w:p w14:paraId="3A37CBC5" w14:textId="71629313"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lastRenderedPageBreak/>
              <w:t>Sotsiaalhoolekande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tervishoiu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sotsiaalteenuste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09911A10" w14:textId="77777777" w:rsidR="00216574" w:rsidRPr="00773EF3" w:rsidRDefault="00216574" w:rsidP="009E4044">
            <w:pPr>
              <w:spacing w:before="120"/>
              <w:rPr>
                <w:rFonts w:asciiTheme="minorHAnsi" w:hAnsiTheme="minorHAnsi" w:cstheme="minorHAnsi"/>
                <w:color w:val="000000" w:themeColor="text1"/>
              </w:rPr>
            </w:pPr>
          </w:p>
          <w:p w14:paraId="1EA194F5" w14:textId="77777777" w:rsidR="00216574" w:rsidRPr="00773EF3" w:rsidRDefault="00216574" w:rsidP="009E4044">
            <w:pPr>
              <w:spacing w:before="120"/>
              <w:rPr>
                <w:rFonts w:asciiTheme="minorHAnsi" w:hAnsiTheme="minorHAnsi" w:cstheme="minorHAnsi"/>
                <w:color w:val="000000" w:themeColor="text1"/>
              </w:rPr>
            </w:pPr>
          </w:p>
          <w:p w14:paraId="1631E7E0" w14:textId="77777777" w:rsidR="00216574" w:rsidRPr="00773EF3" w:rsidRDefault="00216574" w:rsidP="009E4044">
            <w:pPr>
              <w:spacing w:before="120"/>
              <w:rPr>
                <w:rFonts w:asciiTheme="minorHAnsi" w:hAnsiTheme="minorHAnsi" w:cstheme="minorHAnsi"/>
                <w:color w:val="000000" w:themeColor="text1"/>
              </w:rPr>
            </w:pPr>
          </w:p>
          <w:p w14:paraId="79A9D433" w14:textId="77777777" w:rsidR="00A45D37" w:rsidRDefault="00A45D37" w:rsidP="009E4044">
            <w:pPr>
              <w:spacing w:before="120"/>
              <w:rPr>
                <w:rFonts w:asciiTheme="minorHAnsi" w:hAnsiTheme="minorHAnsi" w:cstheme="minorHAnsi"/>
                <w:color w:val="000000" w:themeColor="text1"/>
              </w:rPr>
            </w:pPr>
          </w:p>
          <w:p w14:paraId="16F59302" w14:textId="77777777" w:rsidR="00A45D37" w:rsidRDefault="00A45D37" w:rsidP="009E4044">
            <w:pPr>
              <w:spacing w:before="120"/>
              <w:rPr>
                <w:rFonts w:asciiTheme="minorHAnsi" w:hAnsiTheme="minorHAnsi" w:cstheme="minorHAnsi"/>
                <w:color w:val="000000" w:themeColor="text1"/>
              </w:rPr>
            </w:pPr>
          </w:p>
          <w:p w14:paraId="13992E35" w14:textId="66157FDB"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Ettevõtluse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ettevõtluse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768E52B6" w14:textId="77777777" w:rsidR="00216574" w:rsidRPr="00773EF3" w:rsidRDefault="00216574" w:rsidP="009E4044">
            <w:pPr>
              <w:spacing w:before="120"/>
              <w:rPr>
                <w:rFonts w:asciiTheme="minorHAnsi" w:hAnsiTheme="minorHAnsi" w:cstheme="minorHAnsi"/>
                <w:color w:val="000000" w:themeColor="text1"/>
              </w:rPr>
            </w:pPr>
          </w:p>
          <w:p w14:paraId="4D07F771" w14:textId="77777777" w:rsidR="00216574" w:rsidRPr="00773EF3" w:rsidRDefault="00216574" w:rsidP="009E4044">
            <w:pPr>
              <w:spacing w:before="120"/>
              <w:rPr>
                <w:rFonts w:asciiTheme="minorHAnsi" w:hAnsiTheme="minorHAnsi" w:cstheme="minorHAnsi"/>
                <w:color w:val="000000" w:themeColor="text1"/>
              </w:rPr>
            </w:pPr>
          </w:p>
          <w:p w14:paraId="45AC9679" w14:textId="77777777" w:rsidR="00216574" w:rsidRPr="00773EF3" w:rsidRDefault="00216574" w:rsidP="009E4044">
            <w:pPr>
              <w:spacing w:before="120"/>
              <w:rPr>
                <w:rFonts w:asciiTheme="minorHAnsi" w:hAnsiTheme="minorHAnsi" w:cstheme="minorHAnsi"/>
                <w:color w:val="000000" w:themeColor="text1"/>
              </w:rPr>
            </w:pPr>
          </w:p>
          <w:p w14:paraId="0915736E" w14:textId="77777777" w:rsidR="00216574" w:rsidRPr="00773EF3" w:rsidRDefault="00216574" w:rsidP="009E4044">
            <w:pPr>
              <w:spacing w:before="120"/>
              <w:rPr>
                <w:rFonts w:asciiTheme="minorHAnsi" w:hAnsiTheme="minorHAnsi" w:cstheme="minorHAnsi"/>
                <w:color w:val="000000" w:themeColor="text1"/>
              </w:rPr>
            </w:pPr>
          </w:p>
          <w:p w14:paraId="16FA03C7" w14:textId="77777777" w:rsidR="00216574" w:rsidRPr="00773EF3" w:rsidRDefault="00216574" w:rsidP="009E4044">
            <w:pPr>
              <w:spacing w:before="120"/>
              <w:rPr>
                <w:rFonts w:asciiTheme="minorHAnsi" w:hAnsiTheme="minorHAnsi" w:cstheme="minorHAnsi"/>
                <w:color w:val="000000" w:themeColor="text1"/>
              </w:rPr>
            </w:pPr>
          </w:p>
          <w:p w14:paraId="106FA158" w14:textId="77777777" w:rsidR="00216574" w:rsidRPr="00773EF3" w:rsidRDefault="00216574" w:rsidP="009E4044">
            <w:pPr>
              <w:spacing w:before="120"/>
              <w:rPr>
                <w:rFonts w:asciiTheme="minorHAnsi" w:hAnsiTheme="minorHAnsi" w:cstheme="minorHAnsi"/>
                <w:color w:val="000000" w:themeColor="text1"/>
              </w:rPr>
            </w:pPr>
          </w:p>
          <w:p w14:paraId="258D5B5A" w14:textId="77777777" w:rsidR="00216574" w:rsidRPr="00773EF3" w:rsidRDefault="00216574" w:rsidP="009E4044">
            <w:pPr>
              <w:spacing w:before="120"/>
              <w:rPr>
                <w:rFonts w:asciiTheme="minorHAnsi" w:hAnsiTheme="minorHAnsi" w:cstheme="minorHAnsi"/>
                <w:color w:val="000000" w:themeColor="text1"/>
              </w:rPr>
            </w:pPr>
          </w:p>
          <w:p w14:paraId="3AF64FE1" w14:textId="77777777" w:rsidR="00216574" w:rsidRPr="00773EF3" w:rsidRDefault="00216574" w:rsidP="009E4044">
            <w:pPr>
              <w:spacing w:before="120"/>
              <w:rPr>
                <w:rFonts w:asciiTheme="minorHAnsi" w:hAnsiTheme="minorHAnsi" w:cstheme="minorHAnsi"/>
                <w:color w:val="000000" w:themeColor="text1"/>
              </w:rPr>
            </w:pPr>
          </w:p>
          <w:p w14:paraId="16634FD2" w14:textId="77777777" w:rsidR="00216574" w:rsidRPr="00773EF3" w:rsidRDefault="00216574" w:rsidP="009E4044">
            <w:pPr>
              <w:spacing w:before="120"/>
              <w:rPr>
                <w:rFonts w:asciiTheme="minorHAnsi" w:hAnsiTheme="minorHAnsi" w:cstheme="minorHAnsi"/>
                <w:color w:val="000000" w:themeColor="text1"/>
              </w:rPr>
            </w:pPr>
          </w:p>
          <w:p w14:paraId="7AF9E009" w14:textId="77777777" w:rsidR="00216574" w:rsidRPr="00773EF3" w:rsidRDefault="00216574" w:rsidP="009E4044">
            <w:pPr>
              <w:spacing w:before="120"/>
              <w:rPr>
                <w:rFonts w:asciiTheme="minorHAnsi" w:hAnsiTheme="minorHAnsi" w:cstheme="minorHAnsi"/>
                <w:color w:val="000000" w:themeColor="text1"/>
              </w:rPr>
            </w:pPr>
          </w:p>
          <w:p w14:paraId="5F14B4AD" w14:textId="77777777" w:rsidR="00216574" w:rsidRPr="00773EF3" w:rsidRDefault="00216574" w:rsidP="009E4044">
            <w:pPr>
              <w:spacing w:before="120"/>
              <w:rPr>
                <w:rFonts w:asciiTheme="minorHAnsi" w:hAnsiTheme="minorHAnsi" w:cstheme="minorHAnsi"/>
                <w:color w:val="000000" w:themeColor="text1"/>
              </w:rPr>
            </w:pPr>
          </w:p>
          <w:p w14:paraId="327AF48E" w14:textId="77777777" w:rsidR="00A45D37" w:rsidRDefault="00A45D37" w:rsidP="009E4044">
            <w:pPr>
              <w:spacing w:before="120"/>
              <w:rPr>
                <w:rFonts w:asciiTheme="minorHAnsi" w:hAnsiTheme="minorHAnsi" w:cstheme="minorHAnsi"/>
                <w:color w:val="000000" w:themeColor="text1"/>
              </w:rPr>
            </w:pPr>
          </w:p>
          <w:p w14:paraId="76B7E8BE" w14:textId="16BED841"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Kodanikuühiskonna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aktiveerimisega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tegeletakse</w:t>
            </w:r>
            <w:proofErr w:type="spellEnd"/>
            <w:r w:rsidRPr="00773EF3">
              <w:rPr>
                <w:rFonts w:asciiTheme="minorHAnsi" w:hAnsiTheme="minorHAnsi" w:cstheme="minorHAnsi"/>
                <w:color w:val="000000" w:themeColor="text1"/>
              </w:rPr>
              <w:t xml:space="preserve"> KKLM </w:t>
            </w:r>
            <w:proofErr w:type="spellStart"/>
            <w:r w:rsidRPr="00773EF3">
              <w:rPr>
                <w:rFonts w:asciiTheme="minorHAnsi" w:hAnsiTheme="minorHAnsi" w:cstheme="minorHAnsi"/>
                <w:color w:val="000000" w:themeColor="text1"/>
              </w:rPr>
              <w:t>elukeskkonna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koostöö</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arendamise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meetmes</w:t>
            </w:r>
            <w:proofErr w:type="spellEnd"/>
            <w:r w:rsidRPr="00773EF3">
              <w:rPr>
                <w:rFonts w:asciiTheme="minorHAnsi" w:hAnsiTheme="minorHAnsi" w:cstheme="minorHAnsi"/>
                <w:color w:val="000000" w:themeColor="text1"/>
              </w:rPr>
              <w:t xml:space="preserve">.  </w:t>
            </w:r>
          </w:p>
          <w:p w14:paraId="0868BFE1" w14:textId="77777777" w:rsidR="00216574" w:rsidRPr="00773EF3" w:rsidRDefault="00216574" w:rsidP="009E4044">
            <w:pPr>
              <w:spacing w:before="120"/>
              <w:rPr>
                <w:rFonts w:asciiTheme="minorHAnsi" w:hAnsiTheme="minorHAnsi" w:cstheme="minorHAnsi"/>
                <w:color w:val="000000" w:themeColor="text1"/>
              </w:rPr>
            </w:pPr>
          </w:p>
        </w:tc>
      </w:tr>
      <w:tr w:rsidR="00216574" w:rsidRPr="00773EF3" w14:paraId="51B9E3BB" w14:textId="77777777" w:rsidTr="00216574">
        <w:tc>
          <w:tcPr>
            <w:tcW w:w="1838" w:type="dxa"/>
          </w:tcPr>
          <w:p w14:paraId="52118340" w14:textId="77777777" w:rsidR="00216574" w:rsidRPr="00773EF3" w:rsidRDefault="00216574" w:rsidP="009E4044">
            <w:pPr>
              <w:pStyle w:val="NormalWeb"/>
              <w:spacing w:before="120" w:beforeAutospacing="0" w:after="0" w:afterAutospacing="0"/>
              <w:rPr>
                <w:rFonts w:asciiTheme="minorHAnsi" w:hAnsiTheme="minorHAnsi" w:cstheme="minorHAnsi"/>
                <w:b/>
                <w:bCs/>
                <w:color w:val="000000" w:themeColor="text1"/>
              </w:rPr>
            </w:pPr>
            <w:proofErr w:type="spellStart"/>
            <w:r w:rsidRPr="00773EF3">
              <w:rPr>
                <w:rFonts w:asciiTheme="minorHAnsi" w:hAnsiTheme="minorHAnsi" w:cstheme="minorHAnsi"/>
                <w:b/>
                <w:bCs/>
                <w:color w:val="000000" w:themeColor="text1"/>
              </w:rPr>
              <w:lastRenderedPageBreak/>
              <w:t>Lääne</w:t>
            </w:r>
            <w:proofErr w:type="spellEnd"/>
            <w:r w:rsidRPr="00773EF3">
              <w:rPr>
                <w:rFonts w:asciiTheme="minorHAnsi" w:hAnsiTheme="minorHAnsi" w:cstheme="minorHAnsi"/>
                <w:b/>
                <w:bCs/>
                <w:color w:val="000000" w:themeColor="text1"/>
              </w:rPr>
              <w:t xml:space="preserve"> </w:t>
            </w:r>
            <w:proofErr w:type="spellStart"/>
            <w:r w:rsidRPr="00773EF3">
              <w:rPr>
                <w:rFonts w:asciiTheme="minorHAnsi" w:hAnsiTheme="minorHAnsi" w:cstheme="minorHAnsi"/>
                <w:b/>
                <w:bCs/>
                <w:color w:val="000000" w:themeColor="text1"/>
              </w:rPr>
              <w:t>maakonna</w:t>
            </w:r>
            <w:proofErr w:type="spellEnd"/>
            <w:r w:rsidRPr="00773EF3">
              <w:rPr>
                <w:rFonts w:asciiTheme="minorHAnsi" w:hAnsiTheme="minorHAnsi" w:cstheme="minorHAnsi"/>
                <w:b/>
                <w:bCs/>
                <w:color w:val="000000" w:themeColor="text1"/>
                <w:lang w:val="et-EE"/>
              </w:rPr>
              <w:t>-</w:t>
            </w:r>
            <w:proofErr w:type="spellStart"/>
            <w:r w:rsidRPr="00773EF3">
              <w:rPr>
                <w:rFonts w:asciiTheme="minorHAnsi" w:hAnsiTheme="minorHAnsi" w:cstheme="minorHAnsi"/>
                <w:b/>
                <w:bCs/>
                <w:color w:val="000000" w:themeColor="text1"/>
              </w:rPr>
              <w:lastRenderedPageBreak/>
              <w:t>planeer</w:t>
            </w:r>
            <w:proofErr w:type="spellEnd"/>
            <w:r w:rsidRPr="00773EF3">
              <w:rPr>
                <w:rFonts w:asciiTheme="minorHAnsi" w:hAnsiTheme="minorHAnsi" w:cstheme="minorHAnsi"/>
                <w:b/>
                <w:bCs/>
                <w:color w:val="000000" w:themeColor="text1"/>
                <w:lang w:val="et-EE"/>
              </w:rPr>
              <w:t>i</w:t>
            </w:r>
            <w:r w:rsidRPr="00773EF3">
              <w:rPr>
                <w:rFonts w:asciiTheme="minorHAnsi" w:hAnsiTheme="minorHAnsi" w:cstheme="minorHAnsi"/>
                <w:b/>
                <w:bCs/>
                <w:color w:val="000000" w:themeColor="text1"/>
              </w:rPr>
              <w:t>ng</w:t>
            </w:r>
            <w:r w:rsidRPr="00773EF3">
              <w:rPr>
                <w:rFonts w:asciiTheme="minorHAnsi" w:hAnsiTheme="minorHAnsi" w:cstheme="minorHAnsi"/>
                <w:b/>
                <w:bCs/>
                <w:color w:val="000000" w:themeColor="text1"/>
                <w:lang w:val="et-EE"/>
              </w:rPr>
              <w:t xml:space="preserve"> </w:t>
            </w:r>
            <w:r w:rsidRPr="00773EF3">
              <w:rPr>
                <w:rFonts w:asciiTheme="minorHAnsi" w:hAnsiTheme="minorHAnsi" w:cstheme="minorHAnsi"/>
                <w:b/>
                <w:bCs/>
                <w:color w:val="000000" w:themeColor="text1"/>
              </w:rPr>
              <w:t xml:space="preserve">2030+ </w:t>
            </w:r>
            <w:r w:rsidRPr="00773EF3">
              <w:rPr>
                <w:rStyle w:val="FootnoteReference"/>
                <w:rFonts w:asciiTheme="minorHAnsi" w:eastAsiaTheme="minorEastAsia" w:hAnsiTheme="minorHAnsi" w:cstheme="minorHAnsi"/>
                <w:b/>
                <w:bCs/>
                <w:color w:val="000000" w:themeColor="text1"/>
              </w:rPr>
              <w:footnoteReference w:id="40"/>
            </w:r>
          </w:p>
          <w:p w14:paraId="04E517FA" w14:textId="77777777" w:rsidR="00216574" w:rsidRPr="00773EF3" w:rsidRDefault="00216574" w:rsidP="009E4044">
            <w:pPr>
              <w:spacing w:before="120"/>
              <w:rPr>
                <w:rFonts w:asciiTheme="minorHAnsi" w:hAnsiTheme="minorHAnsi" w:cstheme="minorHAnsi"/>
                <w:b/>
                <w:bCs/>
                <w:color w:val="000000" w:themeColor="text1"/>
              </w:rPr>
            </w:pPr>
          </w:p>
        </w:tc>
        <w:tc>
          <w:tcPr>
            <w:tcW w:w="3402" w:type="dxa"/>
          </w:tcPr>
          <w:p w14:paraId="63D5909C"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lastRenderedPageBreak/>
              <w:t>Visioon</w:t>
            </w:r>
            <w:proofErr w:type="spellEnd"/>
            <w:r w:rsidRPr="00773EF3">
              <w:rPr>
                <w:rFonts w:asciiTheme="minorHAnsi" w:hAnsiTheme="minorHAnsi" w:cstheme="minorHAnsi"/>
                <w:color w:val="000000" w:themeColor="text1"/>
              </w:rPr>
              <w:t xml:space="preserve"> 2030+:</w:t>
            </w:r>
          </w:p>
          <w:p w14:paraId="131992C2"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Lääne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maakond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mitmekesise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loodusega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omanäolise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lastRenderedPageBreak/>
              <w:t>kultuuripärandiga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meeldiv</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jätkusuutlik</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elukeskkond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hinnatakse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looduse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vahelist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tasakaalu</w:t>
            </w:r>
            <w:proofErr w:type="spellEnd"/>
            <w:r w:rsidRPr="00773EF3">
              <w:rPr>
                <w:rFonts w:asciiTheme="minorHAnsi" w:hAnsiTheme="minorHAnsi" w:cstheme="minorHAnsi"/>
                <w:color w:val="000000" w:themeColor="text1"/>
              </w:rPr>
              <w:t xml:space="preserve">. </w:t>
            </w:r>
          </w:p>
          <w:p w14:paraId="571FC709"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Majandusliku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heaolu</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konkurentsivõime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aluseks</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motiveeritud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ettevõtlikud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inimesed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ning</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majandustegevust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toetav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innovatiivne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kohalikel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ressurssidel</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baseeruv</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ettevõtluskeskkond</w:t>
            </w:r>
            <w:proofErr w:type="spellEnd"/>
            <w:r w:rsidRPr="00773EF3">
              <w:rPr>
                <w:rFonts w:asciiTheme="minorHAnsi" w:hAnsiTheme="minorHAnsi" w:cstheme="minorHAnsi"/>
                <w:color w:val="000000" w:themeColor="text1"/>
              </w:rPr>
              <w:t xml:space="preserve">. </w:t>
            </w:r>
          </w:p>
          <w:p w14:paraId="792384B3" w14:textId="77777777" w:rsidR="00216574" w:rsidRPr="00773EF3" w:rsidRDefault="00216574" w:rsidP="009E4044">
            <w:pPr>
              <w:spacing w:before="120"/>
              <w:rPr>
                <w:rFonts w:asciiTheme="minorHAnsi" w:hAnsiTheme="minorHAnsi" w:cstheme="minorHAnsi"/>
                <w:color w:val="000000" w:themeColor="text1"/>
              </w:rPr>
            </w:pPr>
            <w:proofErr w:type="spellStart"/>
            <w:r w:rsidRPr="00773EF3">
              <w:rPr>
                <w:rFonts w:asciiTheme="minorHAnsi" w:hAnsiTheme="minorHAnsi" w:cstheme="minorHAnsi"/>
                <w:color w:val="000000" w:themeColor="text1"/>
              </w:rPr>
              <w:t>Lääne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maakond</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kaasaegse</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jätkusuutlikku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infrastruktuuriga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kiirete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maismaa</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mereühendustega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maakond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Igale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Läänemaa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elanikule</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kättesaadavad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tema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vajadustest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lähtuvad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teenused</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eneseteostust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pakkuvad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töökohad</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Väärtustatakse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omanäolise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kultuuripärandi</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traditsioonide</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säilimist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looduslikku</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mitmekesisust</w:t>
            </w:r>
            <w:proofErr w:type="spellEnd"/>
            <w:r w:rsidRPr="00773EF3">
              <w:rPr>
                <w:rFonts w:asciiTheme="minorHAnsi" w:hAnsiTheme="minorHAnsi" w:cstheme="minorHAnsi"/>
                <w:color w:val="000000" w:themeColor="text1"/>
              </w:rPr>
              <w:t xml:space="preserve"> ja </w:t>
            </w:r>
            <w:proofErr w:type="spellStart"/>
            <w:r w:rsidRPr="00773EF3">
              <w:rPr>
                <w:rFonts w:asciiTheme="minorHAnsi" w:hAnsiTheme="minorHAnsi" w:cstheme="minorHAnsi"/>
                <w:color w:val="000000" w:themeColor="text1"/>
              </w:rPr>
              <w:t>avatust</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merele</w:t>
            </w:r>
            <w:proofErr w:type="spellEnd"/>
            <w:r w:rsidRPr="00773EF3">
              <w:rPr>
                <w:rFonts w:asciiTheme="minorHAnsi" w:hAnsiTheme="minorHAnsi" w:cstheme="minorHAnsi"/>
                <w:color w:val="000000" w:themeColor="text1"/>
              </w:rPr>
              <w:t xml:space="preserve">. </w:t>
            </w:r>
          </w:p>
        </w:tc>
        <w:tc>
          <w:tcPr>
            <w:tcW w:w="3402" w:type="dxa"/>
          </w:tcPr>
          <w:p w14:paraId="62A6BE76" w14:textId="77777777" w:rsidR="00216574" w:rsidRPr="00773EF3" w:rsidRDefault="00216574" w:rsidP="009E4044">
            <w:pPr>
              <w:spacing w:before="120"/>
              <w:rPr>
                <w:rFonts w:asciiTheme="minorHAnsi" w:hAnsiTheme="minorHAnsi" w:cstheme="minorHAnsi"/>
                <w:color w:val="000000" w:themeColor="text1"/>
              </w:rPr>
            </w:pPr>
            <w:r w:rsidRPr="00773EF3">
              <w:rPr>
                <w:rFonts w:asciiTheme="minorHAnsi" w:hAnsiTheme="minorHAnsi" w:cstheme="minorHAnsi"/>
                <w:color w:val="000000" w:themeColor="text1"/>
              </w:rPr>
              <w:lastRenderedPageBreak/>
              <w:t xml:space="preserve">KKLM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w:t>
            </w:r>
            <w:proofErr w:type="spellEnd"/>
            <w:r w:rsidRPr="00773EF3">
              <w:rPr>
                <w:rFonts w:asciiTheme="minorHAnsi" w:hAnsiTheme="minorHAnsi" w:cstheme="minorHAnsi"/>
                <w:color w:val="000000" w:themeColor="text1"/>
              </w:rPr>
              <w:t xml:space="preserve"> on </w:t>
            </w:r>
            <w:proofErr w:type="spellStart"/>
            <w:r w:rsidRPr="00773EF3">
              <w:rPr>
                <w:rFonts w:asciiTheme="minorHAnsi" w:hAnsiTheme="minorHAnsi" w:cstheme="minorHAnsi"/>
                <w:color w:val="000000" w:themeColor="text1"/>
              </w:rPr>
              <w:t>kooskõlas</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maakonna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strateegia</w:t>
            </w:r>
            <w:proofErr w:type="spellEnd"/>
            <w:r w:rsidRPr="00773EF3">
              <w:rPr>
                <w:rFonts w:asciiTheme="minorHAnsi" w:hAnsiTheme="minorHAnsi" w:cstheme="minorHAnsi"/>
                <w:color w:val="000000" w:themeColor="text1"/>
              </w:rPr>
              <w:t xml:space="preserve"> </w:t>
            </w:r>
            <w:proofErr w:type="spellStart"/>
            <w:r w:rsidRPr="00773EF3">
              <w:rPr>
                <w:rFonts w:asciiTheme="minorHAnsi" w:hAnsiTheme="minorHAnsi" w:cstheme="minorHAnsi"/>
                <w:color w:val="000000" w:themeColor="text1"/>
              </w:rPr>
              <w:t>visiooniga</w:t>
            </w:r>
            <w:proofErr w:type="spellEnd"/>
            <w:r w:rsidRPr="00773EF3">
              <w:rPr>
                <w:rFonts w:asciiTheme="minorHAnsi" w:hAnsiTheme="minorHAnsi" w:cstheme="minorHAnsi"/>
                <w:color w:val="000000" w:themeColor="text1"/>
              </w:rPr>
              <w:t>.</w:t>
            </w:r>
          </w:p>
          <w:p w14:paraId="31E5A363" w14:textId="77777777" w:rsidR="00216574" w:rsidRPr="00773EF3" w:rsidRDefault="00216574" w:rsidP="009E4044">
            <w:pPr>
              <w:spacing w:before="120"/>
              <w:rPr>
                <w:rFonts w:asciiTheme="minorHAnsi" w:hAnsiTheme="minorHAnsi" w:cstheme="minorHAnsi"/>
                <w:color w:val="000000" w:themeColor="text1"/>
              </w:rPr>
            </w:pPr>
          </w:p>
        </w:tc>
      </w:tr>
    </w:tbl>
    <w:p w14:paraId="5086CBAA" w14:textId="77777777" w:rsidR="00216574" w:rsidRPr="00773EF3" w:rsidRDefault="00216574" w:rsidP="00216574">
      <w:pPr>
        <w:rPr>
          <w:rFonts w:asciiTheme="minorHAnsi" w:hAnsiTheme="minorHAnsi" w:cstheme="minorHAnsi"/>
        </w:rPr>
      </w:pPr>
    </w:p>
    <w:sectPr w:rsidR="00216574" w:rsidRPr="00773EF3" w:rsidSect="00834DA1">
      <w:headerReference w:type="even" r:id="rId15"/>
      <w:footerReference w:type="default" r:id="rId16"/>
      <w:pgSz w:w="11900" w:h="16860"/>
      <w:pgMar w:top="1380" w:right="1680" w:bottom="280" w:left="1680" w:header="0" w:footer="907" w:gutter="0"/>
      <w:pgNumType w:start="1"/>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14" w:author="Liis Moor" w:date="2024-04-18T15:54:00Z" w:initials="LM">
    <w:p w14:paraId="47FA2C3B" w14:textId="5AD7DDED" w:rsidR="002C4F6F" w:rsidRDefault="002C4F6F">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FA2C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AC079B5" w16cex:dateUtc="2024-04-18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FA2C3B" w16cid:durableId="7AC079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08422" w14:textId="77777777" w:rsidR="00830D9C" w:rsidRDefault="00830D9C" w:rsidP="00B818CD">
      <w:r>
        <w:separator/>
      </w:r>
    </w:p>
  </w:endnote>
  <w:endnote w:type="continuationSeparator" w:id="0">
    <w:p w14:paraId="49F17611" w14:textId="77777777" w:rsidR="00830D9C" w:rsidRDefault="00830D9C" w:rsidP="00B81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7F90A" w14:textId="77777777" w:rsidR="00892DCF" w:rsidRDefault="00892DCF">
    <w:pPr>
      <w:spacing w:line="200" w:lineRule="exact"/>
    </w:pPr>
    <w:r>
      <w:rPr>
        <w:noProof/>
        <w:lang w:val="et-EE" w:eastAsia="et-EE"/>
      </w:rPr>
      <mc:AlternateContent>
        <mc:Choice Requires="wps">
          <w:drawing>
            <wp:anchor distT="0" distB="0" distL="114300" distR="114300" simplePos="0" relativeHeight="251657216" behindDoc="1" locked="0" layoutInCell="1" allowOverlap="1" wp14:anchorId="28111E95" wp14:editId="33CEFC97">
              <wp:simplePos x="0" y="0"/>
              <wp:positionH relativeFrom="page">
                <wp:posOffset>3677285</wp:posOffset>
              </wp:positionH>
              <wp:positionV relativeFrom="page">
                <wp:posOffset>10072370</wp:posOffset>
              </wp:positionV>
              <wp:extent cx="203200" cy="177800"/>
              <wp:effectExtent l="635" t="4445"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FF99E" w14:textId="77777777" w:rsidR="00892DCF" w:rsidRPr="00834DA1" w:rsidRDefault="00892DCF">
                          <w:pPr>
                            <w:spacing w:line="260" w:lineRule="exact"/>
                            <w:ind w:left="40"/>
                            <w:rPr>
                              <w:rFonts w:asciiTheme="minorHAnsi" w:hAnsiTheme="minorHAnsi" w:cstheme="minorHAnsi"/>
                            </w:rPr>
                          </w:pPr>
                          <w:r w:rsidRPr="00834DA1">
                            <w:rPr>
                              <w:rFonts w:asciiTheme="minorHAnsi" w:hAnsiTheme="minorHAnsi" w:cstheme="minorHAnsi"/>
                            </w:rPr>
                            <w:fldChar w:fldCharType="begin"/>
                          </w:r>
                          <w:r w:rsidRPr="00834DA1">
                            <w:rPr>
                              <w:rFonts w:asciiTheme="minorHAnsi" w:hAnsiTheme="minorHAnsi" w:cstheme="minorHAnsi"/>
                            </w:rPr>
                            <w:instrText xml:space="preserve"> PAGE </w:instrText>
                          </w:r>
                          <w:r w:rsidRPr="00834DA1">
                            <w:rPr>
                              <w:rFonts w:asciiTheme="minorHAnsi" w:hAnsiTheme="minorHAnsi" w:cstheme="minorHAnsi"/>
                            </w:rPr>
                            <w:fldChar w:fldCharType="separate"/>
                          </w:r>
                          <w:r w:rsidRPr="00834DA1">
                            <w:rPr>
                              <w:rFonts w:asciiTheme="minorHAnsi" w:hAnsiTheme="minorHAnsi" w:cstheme="minorHAnsi"/>
                              <w:noProof/>
                            </w:rPr>
                            <w:t>52</w:t>
                          </w:r>
                          <w:r w:rsidRPr="00834DA1">
                            <w:rPr>
                              <w:rFonts w:asciiTheme="minorHAnsi" w:hAnsiTheme="minorHAnsi" w:cstheme="minorHAns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11E95" id="_x0000_t202" coordsize="21600,21600" o:spt="202" path="m,l,21600r21600,l21600,xe">
              <v:stroke joinstyle="miter"/>
              <v:path gradientshapeok="t" o:connecttype="rect"/>
            </v:shapetype>
            <v:shape id="Text Box 1" o:spid="_x0000_s1026" type="#_x0000_t202" style="position:absolute;margin-left:289.55pt;margin-top:793.1pt;width:16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" filled="f" stroked="f">
              <v:textbox inset="0,0,0,0">
                <w:txbxContent>
                  <w:p w14:paraId="36CFF99E" w14:textId="77777777" w:rsidR="00892DCF" w:rsidRPr="00834DA1" w:rsidRDefault="00892DCF">
                    <w:pPr>
                      <w:spacing w:line="260" w:lineRule="exact"/>
                      <w:ind w:left="40"/>
                      <w:rPr>
                        <w:rFonts w:asciiTheme="minorHAnsi" w:hAnsiTheme="minorHAnsi" w:cstheme="minorHAnsi"/>
                      </w:rPr>
                    </w:pPr>
                    <w:r w:rsidRPr="00834DA1">
                      <w:rPr>
                        <w:rFonts w:asciiTheme="minorHAnsi" w:hAnsiTheme="minorHAnsi" w:cstheme="minorHAnsi"/>
                      </w:rPr>
                      <w:fldChar w:fldCharType="begin"/>
                    </w:r>
                    <w:r w:rsidRPr="00834DA1">
                      <w:rPr>
                        <w:rFonts w:asciiTheme="minorHAnsi" w:hAnsiTheme="minorHAnsi" w:cstheme="minorHAnsi"/>
                      </w:rPr>
                      <w:instrText xml:space="preserve"> PAGE </w:instrText>
                    </w:r>
                    <w:r w:rsidRPr="00834DA1">
                      <w:rPr>
                        <w:rFonts w:asciiTheme="minorHAnsi" w:hAnsiTheme="minorHAnsi" w:cstheme="minorHAnsi"/>
                      </w:rPr>
                      <w:fldChar w:fldCharType="separate"/>
                    </w:r>
                    <w:r w:rsidRPr="00834DA1">
                      <w:rPr>
                        <w:rFonts w:asciiTheme="minorHAnsi" w:hAnsiTheme="minorHAnsi" w:cstheme="minorHAnsi"/>
                        <w:noProof/>
                      </w:rPr>
                      <w:t>52</w:t>
                    </w:r>
                    <w:r w:rsidRPr="00834DA1">
                      <w:rPr>
                        <w:rFonts w:asciiTheme="minorHAnsi" w:hAnsiTheme="minorHAnsi" w:cstheme="minorHAns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D03C3" w14:textId="77777777" w:rsidR="00830D9C" w:rsidRDefault="00830D9C" w:rsidP="00B818CD">
      <w:r>
        <w:separator/>
      </w:r>
    </w:p>
  </w:footnote>
  <w:footnote w:type="continuationSeparator" w:id="0">
    <w:p w14:paraId="74EE6AD8" w14:textId="77777777" w:rsidR="00830D9C" w:rsidRDefault="00830D9C" w:rsidP="00B818CD">
      <w:r>
        <w:continuationSeparator/>
      </w:r>
    </w:p>
  </w:footnote>
  <w:footnote w:id="1">
    <w:p w14:paraId="09897A12" w14:textId="77777777" w:rsidR="00E81F18" w:rsidRPr="00163D5B" w:rsidRDefault="00E81F18" w:rsidP="00E81F18">
      <w:pPr>
        <w:pStyle w:val="FootnoteText"/>
        <w:rPr>
          <w:sz w:val="18"/>
          <w:szCs w:val="18"/>
        </w:rPr>
      </w:pPr>
      <w:r w:rsidRPr="00163D5B">
        <w:rPr>
          <w:rStyle w:val="FootnoteReference"/>
          <w:rFonts w:asciiTheme="minorHAnsi" w:hAnsiTheme="minorHAnsi" w:cstheme="minorHAnsi"/>
          <w:sz w:val="18"/>
          <w:szCs w:val="18"/>
        </w:rPr>
        <w:footnoteRef/>
      </w:r>
      <w:r w:rsidRPr="00163D5B">
        <w:rPr>
          <w:rFonts w:asciiTheme="minorHAnsi" w:hAnsiTheme="minorHAnsi" w:cstheme="minorHAnsi"/>
          <w:sz w:val="18"/>
          <w:szCs w:val="18"/>
        </w:rPr>
        <w:t xml:space="preserve"> </w:t>
      </w:r>
      <w:r w:rsidRPr="00163D5B">
        <w:rPr>
          <w:rFonts w:asciiTheme="minorHAnsi" w:hAnsiTheme="minorHAnsi" w:cstheme="minorHAnsi"/>
          <w:b/>
          <w:bCs/>
          <w:sz w:val="18"/>
          <w:szCs w:val="18"/>
        </w:rPr>
        <w:t>Siin ja edaspidi:</w:t>
      </w:r>
      <w:r w:rsidRPr="00163D5B">
        <w:rPr>
          <w:rFonts w:asciiTheme="minorHAnsi" w:hAnsiTheme="minorHAnsi" w:cstheme="minorHAnsi"/>
          <w:sz w:val="18"/>
          <w:szCs w:val="18"/>
        </w:rPr>
        <w:t xml:space="preserve"> R... viitab ühise põllumajanduspoliitika strateegiakava kohustuslikule seirenäitajale.</w:t>
      </w:r>
    </w:p>
  </w:footnote>
  <w:footnote w:id="2">
    <w:p w14:paraId="7A1CC5B9" w14:textId="77777777" w:rsidR="00E81F18" w:rsidRPr="00856D0E" w:rsidRDefault="00E81F18" w:rsidP="00E81F18">
      <w:pPr>
        <w:pStyle w:val="FootnoteText"/>
        <w:rPr>
          <w:rFonts w:asciiTheme="minorHAnsi" w:hAnsiTheme="minorHAnsi" w:cstheme="minorHAnsi"/>
          <w:sz w:val="20"/>
          <w:szCs w:val="20"/>
        </w:rPr>
      </w:pPr>
      <w:r w:rsidRPr="00163D5B">
        <w:rPr>
          <w:rStyle w:val="FootnoteReference"/>
          <w:rFonts w:asciiTheme="minorHAnsi" w:hAnsiTheme="minorHAnsi" w:cstheme="minorHAnsi"/>
          <w:sz w:val="18"/>
          <w:szCs w:val="18"/>
        </w:rPr>
        <w:footnoteRef/>
      </w:r>
      <w:r w:rsidRPr="00163D5B">
        <w:rPr>
          <w:rFonts w:asciiTheme="minorHAnsi" w:hAnsiTheme="minorHAnsi" w:cstheme="minorHAnsi"/>
          <w:sz w:val="18"/>
          <w:szCs w:val="18"/>
        </w:rPr>
        <w:t xml:space="preserve"> Mõõtmist alustatakse strateegia elluviimisega. Algtase on 0, kuna mõõdetakse mõju toetuse saajale.</w:t>
      </w:r>
    </w:p>
  </w:footnote>
  <w:footnote w:id="3">
    <w:p w14:paraId="23AF3E91" w14:textId="77777777" w:rsidR="002972DC" w:rsidRPr="00DC6E6D" w:rsidRDefault="002972DC" w:rsidP="002972DC">
      <w:pPr>
        <w:pStyle w:val="FootnoteText"/>
        <w:rPr>
          <w:rFonts w:asciiTheme="minorHAnsi" w:hAnsiTheme="minorHAnsi" w:cstheme="minorHAnsi"/>
          <w:sz w:val="20"/>
          <w:szCs w:val="20"/>
          <w:lang w:val="et-EE"/>
        </w:rPr>
      </w:pPr>
      <w:r w:rsidRPr="00DC6E6D">
        <w:rPr>
          <w:rStyle w:val="FootnoteReference"/>
          <w:rFonts w:asciiTheme="minorHAnsi" w:hAnsiTheme="minorHAnsi" w:cstheme="minorHAnsi"/>
          <w:sz w:val="20"/>
          <w:szCs w:val="20"/>
        </w:rPr>
        <w:footnoteRef/>
      </w:r>
      <w:r w:rsidRPr="00DC6E6D">
        <w:rPr>
          <w:rFonts w:asciiTheme="minorHAnsi" w:hAnsiTheme="minorHAnsi" w:cstheme="minorHAnsi"/>
          <w:sz w:val="20"/>
          <w:szCs w:val="20"/>
        </w:rPr>
        <w:t xml:space="preserve"> Ühistegevus on projekt, mis viiakse ellu 1–2-aastase tegevuskava alusel vähemalt kahe juriidilise isiku või füüsilisest isikust ettevõtja poolt, kellest vähemalt üks ei ole teine kohalik tegevusrühm.</w:t>
      </w:r>
    </w:p>
  </w:footnote>
  <w:footnote w:id="4">
    <w:p w14:paraId="150009CF" w14:textId="77777777" w:rsidR="002972DC" w:rsidRPr="0001257B" w:rsidRDefault="002972DC" w:rsidP="002972DC">
      <w:pPr>
        <w:pStyle w:val="NormalWeb"/>
        <w:spacing w:before="0" w:beforeAutospacing="0" w:after="0" w:afterAutospacing="0"/>
        <w:rPr>
          <w:rFonts w:asciiTheme="minorHAnsi" w:hAnsiTheme="minorHAnsi" w:cstheme="minorHAnsi"/>
          <w:color w:val="000000" w:themeColor="text1"/>
          <w:sz w:val="18"/>
          <w:szCs w:val="18"/>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lang w:val="et-EE"/>
        </w:rPr>
        <w:t xml:space="preserve"> </w:t>
      </w:r>
      <w:r w:rsidRPr="0001257B">
        <w:rPr>
          <w:rFonts w:asciiTheme="minorHAnsi" w:hAnsiTheme="minorHAnsi" w:cstheme="minorHAnsi"/>
          <w:color w:val="000000" w:themeColor="text1"/>
          <w:sz w:val="18"/>
          <w:szCs w:val="18"/>
          <w:lang w:val="et-EE"/>
        </w:rPr>
        <w:t>Mi</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pacing w:val="1"/>
          <w:sz w:val="18"/>
          <w:szCs w:val="18"/>
          <w:lang w:val="et-EE"/>
        </w:rPr>
        <w:t>ro</w:t>
      </w:r>
      <w:r w:rsidRPr="0001257B">
        <w:rPr>
          <w:rFonts w:asciiTheme="minorHAnsi" w:hAnsiTheme="minorHAnsi" w:cstheme="minorHAnsi"/>
          <w:color w:val="000000" w:themeColor="text1"/>
          <w:sz w:val="18"/>
          <w:szCs w:val="18"/>
          <w:lang w:val="et-EE"/>
        </w:rPr>
        <w:t>ette</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pacing w:val="1"/>
          <w:sz w:val="18"/>
          <w:szCs w:val="18"/>
          <w:lang w:val="et-EE"/>
        </w:rPr>
        <w:t>õ</w:t>
      </w:r>
      <w:r w:rsidRPr="0001257B">
        <w:rPr>
          <w:rFonts w:asciiTheme="minorHAnsi" w:hAnsiTheme="minorHAnsi" w:cstheme="minorHAnsi"/>
          <w:color w:val="000000" w:themeColor="text1"/>
          <w:sz w:val="18"/>
          <w:szCs w:val="18"/>
          <w:lang w:val="et-EE"/>
        </w:rPr>
        <w:t>te</w:t>
      </w:r>
      <w:r w:rsidRPr="0001257B">
        <w:rPr>
          <w:rFonts w:asciiTheme="minorHAnsi" w:hAnsiTheme="minorHAnsi" w:cstheme="minorHAnsi"/>
          <w:color w:val="000000" w:themeColor="text1"/>
          <w:spacing w:val="-13"/>
          <w:sz w:val="18"/>
          <w:szCs w:val="18"/>
          <w:lang w:val="et-EE"/>
        </w:rPr>
        <w:t xml:space="preserve"> </w:t>
      </w:r>
      <w:r w:rsidRPr="0001257B">
        <w:rPr>
          <w:rFonts w:asciiTheme="minorHAnsi" w:hAnsiTheme="minorHAnsi" w:cstheme="minorHAnsi"/>
          <w:color w:val="000000" w:themeColor="text1"/>
          <w:spacing w:val="1"/>
          <w:sz w:val="18"/>
          <w:szCs w:val="18"/>
          <w:lang w:val="et-EE"/>
        </w:rPr>
        <w:t>o</w:t>
      </w:r>
      <w:r w:rsidRPr="0001257B">
        <w:rPr>
          <w:rFonts w:asciiTheme="minorHAnsi" w:hAnsiTheme="minorHAnsi" w:cstheme="minorHAnsi"/>
          <w:color w:val="000000" w:themeColor="text1"/>
          <w:sz w:val="18"/>
          <w:szCs w:val="18"/>
          <w:lang w:val="et-EE"/>
        </w:rPr>
        <w:t>n</w:t>
      </w:r>
      <w:r w:rsidRPr="0001257B">
        <w:rPr>
          <w:rFonts w:asciiTheme="minorHAnsi" w:hAnsiTheme="minorHAnsi" w:cstheme="minorHAnsi"/>
          <w:color w:val="000000" w:themeColor="text1"/>
          <w:spacing w:val="-5"/>
          <w:sz w:val="18"/>
          <w:szCs w:val="18"/>
          <w:lang w:val="et-EE"/>
        </w:rPr>
        <w:t xml:space="preserve"> </w:t>
      </w:r>
      <w:r w:rsidRPr="0001257B">
        <w:rPr>
          <w:rFonts w:asciiTheme="minorHAnsi" w:hAnsiTheme="minorHAnsi" w:cstheme="minorHAnsi"/>
          <w:color w:val="000000" w:themeColor="text1"/>
          <w:spacing w:val="1"/>
          <w:sz w:val="18"/>
          <w:szCs w:val="18"/>
          <w:lang w:val="et-EE"/>
        </w:rPr>
        <w:t>ku</w:t>
      </w:r>
      <w:r w:rsidRPr="0001257B">
        <w:rPr>
          <w:rFonts w:asciiTheme="minorHAnsi" w:hAnsiTheme="minorHAnsi" w:cstheme="minorHAnsi"/>
          <w:color w:val="000000" w:themeColor="text1"/>
          <w:spacing w:val="-1"/>
          <w:sz w:val="18"/>
          <w:szCs w:val="18"/>
          <w:lang w:val="et-EE"/>
        </w:rPr>
        <w:t>n</w:t>
      </w:r>
      <w:r w:rsidRPr="0001257B">
        <w:rPr>
          <w:rFonts w:asciiTheme="minorHAnsi" w:hAnsiTheme="minorHAnsi" w:cstheme="minorHAnsi"/>
          <w:color w:val="000000" w:themeColor="text1"/>
          <w:sz w:val="18"/>
          <w:szCs w:val="18"/>
          <w:lang w:val="et-EE"/>
        </w:rPr>
        <w:t>i</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pacing w:val="1"/>
          <w:sz w:val="18"/>
          <w:szCs w:val="18"/>
          <w:lang w:val="et-EE"/>
        </w:rPr>
        <w:t>1</w:t>
      </w:r>
      <w:r w:rsidRPr="0001257B">
        <w:rPr>
          <w:rFonts w:asciiTheme="minorHAnsi" w:hAnsiTheme="minorHAnsi" w:cstheme="minorHAnsi"/>
          <w:color w:val="000000" w:themeColor="text1"/>
          <w:sz w:val="18"/>
          <w:szCs w:val="18"/>
          <w:lang w:val="et-EE"/>
        </w:rPr>
        <w:t>0</w:t>
      </w:r>
      <w:r w:rsidRPr="0001257B">
        <w:rPr>
          <w:rFonts w:asciiTheme="minorHAnsi" w:hAnsiTheme="minorHAnsi" w:cstheme="minorHAnsi"/>
          <w:color w:val="000000" w:themeColor="text1"/>
          <w:spacing w:val="-3"/>
          <w:sz w:val="18"/>
          <w:szCs w:val="18"/>
          <w:lang w:val="et-EE"/>
        </w:rPr>
        <w:t xml:space="preserve"> </w:t>
      </w:r>
      <w:r w:rsidRPr="0001257B">
        <w:rPr>
          <w:rFonts w:asciiTheme="minorHAnsi" w:hAnsiTheme="minorHAnsi" w:cstheme="minorHAnsi"/>
          <w:color w:val="000000" w:themeColor="text1"/>
          <w:sz w:val="18"/>
          <w:szCs w:val="18"/>
          <w:lang w:val="et-EE"/>
        </w:rPr>
        <w:t>t</w:t>
      </w:r>
      <w:r w:rsidRPr="0001257B">
        <w:rPr>
          <w:rFonts w:asciiTheme="minorHAnsi" w:hAnsiTheme="minorHAnsi" w:cstheme="minorHAnsi"/>
          <w:color w:val="000000" w:themeColor="text1"/>
          <w:spacing w:val="1"/>
          <w:sz w:val="18"/>
          <w:szCs w:val="18"/>
          <w:lang w:val="et-EE"/>
        </w:rPr>
        <w:t>öö</w:t>
      </w:r>
      <w:r w:rsidRPr="0001257B">
        <w:rPr>
          <w:rFonts w:asciiTheme="minorHAnsi" w:hAnsiTheme="minorHAnsi" w:cstheme="minorHAnsi"/>
          <w:color w:val="000000" w:themeColor="text1"/>
          <w:spacing w:val="-3"/>
          <w:sz w:val="18"/>
          <w:szCs w:val="18"/>
          <w:lang w:val="et-EE"/>
        </w:rPr>
        <w:t>t</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2"/>
          <w:sz w:val="18"/>
          <w:szCs w:val="18"/>
          <w:lang w:val="et-EE"/>
        </w:rPr>
        <w:t>j</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1"/>
          <w:sz w:val="18"/>
          <w:szCs w:val="18"/>
          <w:lang w:val="et-EE"/>
        </w:rPr>
        <w:t>g</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9"/>
          <w:sz w:val="18"/>
          <w:szCs w:val="18"/>
          <w:lang w:val="et-EE"/>
        </w:rPr>
        <w:t xml:space="preserve"> </w:t>
      </w:r>
      <w:r w:rsidRPr="0001257B">
        <w:rPr>
          <w:rFonts w:asciiTheme="minorHAnsi" w:hAnsiTheme="minorHAnsi" w:cstheme="minorHAnsi"/>
          <w:color w:val="000000" w:themeColor="text1"/>
          <w:sz w:val="18"/>
          <w:szCs w:val="18"/>
          <w:lang w:val="et-EE"/>
        </w:rPr>
        <w:t>ette</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pacing w:val="1"/>
          <w:sz w:val="18"/>
          <w:szCs w:val="18"/>
          <w:lang w:val="et-EE"/>
        </w:rPr>
        <w:t>õ</w:t>
      </w:r>
      <w:r w:rsidRPr="0001257B">
        <w:rPr>
          <w:rFonts w:asciiTheme="minorHAnsi" w:hAnsiTheme="minorHAnsi" w:cstheme="minorHAnsi"/>
          <w:color w:val="000000" w:themeColor="text1"/>
          <w:sz w:val="18"/>
          <w:szCs w:val="18"/>
          <w:lang w:val="et-EE"/>
        </w:rPr>
        <w:t>te,</w:t>
      </w:r>
      <w:r w:rsidRPr="0001257B">
        <w:rPr>
          <w:rFonts w:asciiTheme="minorHAnsi" w:hAnsiTheme="minorHAnsi" w:cstheme="minorHAnsi"/>
          <w:color w:val="000000" w:themeColor="text1"/>
          <w:spacing w:val="-8"/>
          <w:sz w:val="18"/>
          <w:szCs w:val="18"/>
          <w:lang w:val="et-EE"/>
        </w:rPr>
        <w:t xml:space="preserve"> </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z w:val="18"/>
          <w:szCs w:val="18"/>
          <w:lang w:val="et-EE"/>
        </w:rPr>
        <w:t>elle</w:t>
      </w:r>
      <w:r w:rsidRPr="0001257B">
        <w:rPr>
          <w:rFonts w:asciiTheme="minorHAnsi" w:hAnsiTheme="minorHAnsi" w:cstheme="minorHAnsi"/>
          <w:color w:val="000000" w:themeColor="text1"/>
          <w:spacing w:val="-6"/>
          <w:sz w:val="18"/>
          <w:szCs w:val="18"/>
          <w:lang w:val="et-EE"/>
        </w:rPr>
        <w:t xml:space="preserve"> aasta</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z w:val="18"/>
          <w:szCs w:val="18"/>
          <w:lang w:val="et-EE"/>
        </w:rPr>
        <w:t>ä</w:t>
      </w:r>
      <w:r w:rsidRPr="0001257B">
        <w:rPr>
          <w:rFonts w:asciiTheme="minorHAnsi" w:hAnsiTheme="minorHAnsi" w:cstheme="minorHAnsi"/>
          <w:color w:val="000000" w:themeColor="text1"/>
          <w:spacing w:val="2"/>
          <w:sz w:val="18"/>
          <w:szCs w:val="18"/>
          <w:lang w:val="et-EE"/>
        </w:rPr>
        <w:t>i</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z w:val="18"/>
          <w:szCs w:val="18"/>
          <w:lang w:val="et-EE"/>
        </w:rPr>
        <w:t>e</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z w:val="18"/>
          <w:szCs w:val="18"/>
        </w:rPr>
        <w:t>või aastabilansi kogumaht ei ületa 2 miljonit eurot</w:t>
      </w:r>
      <w:r w:rsidRPr="0001257B">
        <w:rPr>
          <w:rFonts w:asciiTheme="minorHAnsi" w:hAnsiTheme="minorHAnsi" w:cstheme="minorHAnsi"/>
          <w:color w:val="000000" w:themeColor="text1"/>
          <w:sz w:val="18"/>
          <w:szCs w:val="18"/>
          <w:lang w:val="et-EE"/>
        </w:rPr>
        <w:t xml:space="preserve"> </w:t>
      </w:r>
      <w:r w:rsidRPr="0001257B">
        <w:rPr>
          <w:rFonts w:asciiTheme="minorHAnsi" w:hAnsiTheme="minorHAnsi" w:cstheme="minorHAnsi"/>
          <w:color w:val="000000" w:themeColor="text1"/>
          <w:spacing w:val="1"/>
          <w:sz w:val="18"/>
          <w:szCs w:val="18"/>
          <w:lang w:val="et-EE"/>
        </w:rPr>
        <w:t>(</w:t>
      </w:r>
      <w:r w:rsidRPr="0001257B">
        <w:rPr>
          <w:rFonts w:asciiTheme="minorHAnsi" w:hAnsiTheme="minorHAnsi" w:cstheme="minorHAnsi"/>
          <w:color w:val="000000" w:themeColor="text1"/>
          <w:sz w:val="18"/>
          <w:szCs w:val="18"/>
          <w:lang w:val="et-EE"/>
        </w:rPr>
        <w:t>OÜ-</w:t>
      </w:r>
      <w:r w:rsidRPr="0001257B">
        <w:rPr>
          <w:rFonts w:asciiTheme="minorHAnsi" w:hAnsiTheme="minorHAnsi" w:cstheme="minorHAnsi"/>
          <w:color w:val="000000" w:themeColor="text1"/>
          <w:spacing w:val="1"/>
          <w:sz w:val="18"/>
          <w:szCs w:val="18"/>
          <w:lang w:val="et-EE"/>
        </w:rPr>
        <w:t>d</w:t>
      </w:r>
      <w:r w:rsidRPr="0001257B">
        <w:rPr>
          <w:rFonts w:asciiTheme="minorHAnsi" w:hAnsiTheme="minorHAnsi" w:cstheme="minorHAnsi"/>
          <w:color w:val="000000" w:themeColor="text1"/>
          <w:sz w:val="18"/>
          <w:szCs w:val="18"/>
          <w:lang w:val="et-EE"/>
        </w:rPr>
        <w:t>,</w:t>
      </w:r>
      <w:r w:rsidRPr="0001257B">
        <w:rPr>
          <w:rFonts w:asciiTheme="minorHAnsi" w:hAnsiTheme="minorHAnsi" w:cstheme="minorHAnsi"/>
          <w:color w:val="000000" w:themeColor="text1"/>
          <w:spacing w:val="-9"/>
          <w:sz w:val="18"/>
          <w:szCs w:val="18"/>
          <w:lang w:val="et-EE"/>
        </w:rPr>
        <w:t xml:space="preserve"> </w:t>
      </w:r>
      <w:r w:rsidRPr="0001257B">
        <w:rPr>
          <w:rFonts w:asciiTheme="minorHAnsi" w:hAnsiTheme="minorHAnsi" w:cstheme="minorHAnsi"/>
          <w:color w:val="000000" w:themeColor="text1"/>
          <w:sz w:val="18"/>
          <w:szCs w:val="18"/>
          <w:lang w:val="et-EE"/>
        </w:rPr>
        <w:t>FI</w:t>
      </w:r>
      <w:r w:rsidRPr="0001257B">
        <w:rPr>
          <w:rFonts w:asciiTheme="minorHAnsi" w:hAnsiTheme="minorHAnsi" w:cstheme="minorHAnsi"/>
          <w:color w:val="000000" w:themeColor="text1"/>
          <w:spacing w:val="1"/>
          <w:sz w:val="18"/>
          <w:szCs w:val="18"/>
          <w:lang w:val="et-EE"/>
        </w:rPr>
        <w:t>E-d</w:t>
      </w:r>
      <w:r w:rsidRPr="0001257B">
        <w:rPr>
          <w:rFonts w:asciiTheme="minorHAnsi" w:hAnsiTheme="minorHAnsi" w:cstheme="minorHAnsi"/>
          <w:color w:val="000000" w:themeColor="text1"/>
          <w:sz w:val="18"/>
          <w:szCs w:val="18"/>
          <w:lang w:val="et-EE"/>
        </w:rPr>
        <w:t>,</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pacing w:val="-2"/>
          <w:sz w:val="18"/>
          <w:szCs w:val="18"/>
          <w:lang w:val="et-EE"/>
        </w:rPr>
        <w:t>A</w:t>
      </w:r>
      <w:r w:rsidRPr="0001257B">
        <w:rPr>
          <w:rFonts w:asciiTheme="minorHAnsi" w:hAnsiTheme="minorHAnsi" w:cstheme="minorHAnsi"/>
          <w:color w:val="000000" w:themeColor="text1"/>
          <w:sz w:val="18"/>
          <w:szCs w:val="18"/>
          <w:lang w:val="et-EE"/>
        </w:rPr>
        <w:t>S-id, t</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2"/>
          <w:sz w:val="18"/>
          <w:szCs w:val="18"/>
          <w:lang w:val="et-EE"/>
        </w:rPr>
        <w:t>l</w:t>
      </w:r>
      <w:r w:rsidRPr="0001257B">
        <w:rPr>
          <w:rFonts w:asciiTheme="minorHAnsi" w:hAnsiTheme="minorHAnsi" w:cstheme="minorHAnsi"/>
          <w:color w:val="000000" w:themeColor="text1"/>
          <w:spacing w:val="-1"/>
          <w:sz w:val="18"/>
          <w:szCs w:val="18"/>
          <w:lang w:val="et-EE"/>
        </w:rPr>
        <w:t>un</w:t>
      </w:r>
      <w:r w:rsidRPr="0001257B">
        <w:rPr>
          <w:rFonts w:asciiTheme="minorHAnsi" w:hAnsiTheme="minorHAnsi" w:cstheme="minorHAnsi"/>
          <w:color w:val="000000" w:themeColor="text1"/>
          <w:spacing w:val="3"/>
          <w:sz w:val="18"/>
          <w:szCs w:val="18"/>
          <w:lang w:val="et-EE"/>
        </w:rPr>
        <w:t>d</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2"/>
          <w:sz w:val="18"/>
          <w:szCs w:val="18"/>
          <w:lang w:val="et-EE"/>
        </w:rPr>
        <w:t>s</w:t>
      </w:r>
      <w:r w:rsidRPr="0001257B">
        <w:rPr>
          <w:rFonts w:asciiTheme="minorHAnsi" w:hAnsiTheme="minorHAnsi" w:cstheme="minorHAnsi"/>
          <w:color w:val="000000" w:themeColor="text1"/>
          <w:spacing w:val="-1"/>
          <w:sz w:val="18"/>
          <w:szCs w:val="18"/>
          <w:lang w:val="et-EE"/>
        </w:rPr>
        <w:t>ü</w:t>
      </w:r>
      <w:r w:rsidRPr="0001257B">
        <w:rPr>
          <w:rFonts w:asciiTheme="minorHAnsi" w:hAnsiTheme="minorHAnsi" w:cstheme="minorHAnsi"/>
          <w:color w:val="000000" w:themeColor="text1"/>
          <w:spacing w:val="1"/>
          <w:sz w:val="18"/>
          <w:szCs w:val="18"/>
          <w:lang w:val="et-EE"/>
        </w:rPr>
        <w:t>h</w:t>
      </w:r>
      <w:r w:rsidRPr="0001257B">
        <w:rPr>
          <w:rFonts w:asciiTheme="minorHAnsi" w:hAnsiTheme="minorHAnsi" w:cstheme="minorHAnsi"/>
          <w:color w:val="000000" w:themeColor="text1"/>
          <w:sz w:val="18"/>
          <w:szCs w:val="18"/>
          <w:lang w:val="et-EE"/>
        </w:rPr>
        <w:t>i</w:t>
      </w:r>
      <w:r w:rsidRPr="0001257B">
        <w:rPr>
          <w:rFonts w:asciiTheme="minorHAnsi" w:hAnsiTheme="minorHAnsi" w:cstheme="minorHAnsi"/>
          <w:color w:val="000000" w:themeColor="text1"/>
          <w:spacing w:val="-1"/>
          <w:sz w:val="18"/>
          <w:szCs w:val="18"/>
          <w:lang w:val="et-EE"/>
        </w:rPr>
        <w:t>s</w:t>
      </w:r>
      <w:r w:rsidRPr="0001257B">
        <w:rPr>
          <w:rFonts w:asciiTheme="minorHAnsi" w:hAnsiTheme="minorHAnsi" w:cstheme="minorHAnsi"/>
          <w:color w:val="000000" w:themeColor="text1"/>
          <w:spacing w:val="2"/>
          <w:sz w:val="18"/>
          <w:szCs w:val="18"/>
          <w:lang w:val="et-EE"/>
        </w:rPr>
        <w:t>t</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1"/>
          <w:sz w:val="18"/>
          <w:szCs w:val="18"/>
          <w:lang w:val="et-EE"/>
        </w:rPr>
        <w:t>d, täisühingud, usaldusühingud)</w:t>
      </w:r>
      <w:r w:rsidRPr="0001257B">
        <w:rPr>
          <w:rFonts w:asciiTheme="minorHAnsi" w:hAnsiTheme="minorHAnsi" w:cstheme="minorHAnsi"/>
          <w:color w:val="000000" w:themeColor="text1"/>
          <w:sz w:val="18"/>
          <w:szCs w:val="18"/>
          <w:lang w:val="et-EE"/>
        </w:rPr>
        <w:t>.</w:t>
      </w:r>
    </w:p>
  </w:footnote>
  <w:footnote w:id="5">
    <w:p w14:paraId="3D850877" w14:textId="77777777" w:rsidR="002972DC" w:rsidRPr="0001257B" w:rsidRDefault="002972DC" w:rsidP="002972DC">
      <w:pPr>
        <w:pStyle w:val="NormalWeb"/>
        <w:spacing w:before="0" w:beforeAutospacing="0" w:after="0" w:afterAutospacing="0"/>
        <w:rPr>
          <w:rFonts w:asciiTheme="minorHAnsi" w:hAnsiTheme="minorHAnsi" w:cstheme="minorHAnsi"/>
          <w:color w:val="000000" w:themeColor="text1"/>
          <w:sz w:val="18"/>
          <w:szCs w:val="18"/>
          <w:lang w:val="et-EE"/>
        </w:rPr>
      </w:pPr>
      <w:r w:rsidRPr="0001257B">
        <w:rPr>
          <w:rStyle w:val="FootnoteReference"/>
          <w:rFonts w:asciiTheme="minorHAnsi" w:hAnsiTheme="minorHAnsi" w:cstheme="minorHAnsi"/>
          <w:color w:val="000000" w:themeColor="text1"/>
          <w:sz w:val="18"/>
          <w:szCs w:val="18"/>
        </w:rPr>
        <w:footnoteRef/>
      </w:r>
      <w:r w:rsidRPr="0001257B">
        <w:rPr>
          <w:rFonts w:asciiTheme="minorHAnsi" w:hAnsiTheme="minorHAnsi" w:cstheme="minorHAnsi"/>
          <w:color w:val="000000" w:themeColor="text1"/>
          <w:sz w:val="18"/>
          <w:szCs w:val="18"/>
        </w:rPr>
        <w:t xml:space="preserve"> </w:t>
      </w:r>
      <w:r w:rsidRPr="0001257B">
        <w:rPr>
          <w:rFonts w:asciiTheme="minorHAnsi" w:hAnsiTheme="minorHAnsi" w:cstheme="minorHAnsi"/>
          <w:color w:val="000000" w:themeColor="text1"/>
          <w:sz w:val="18"/>
          <w:szCs w:val="18"/>
          <w:lang w:val="et-EE"/>
        </w:rPr>
        <w:t xml:space="preserve">Väikeettevõte on </w:t>
      </w:r>
      <w:r w:rsidRPr="0001257B">
        <w:rPr>
          <w:rFonts w:asciiTheme="minorHAnsi" w:hAnsiTheme="minorHAnsi" w:cstheme="minorHAnsi"/>
          <w:color w:val="000000" w:themeColor="text1"/>
          <w:spacing w:val="1"/>
          <w:sz w:val="18"/>
          <w:szCs w:val="18"/>
          <w:lang w:val="et-EE"/>
        </w:rPr>
        <w:t>ku</w:t>
      </w:r>
      <w:r w:rsidRPr="0001257B">
        <w:rPr>
          <w:rFonts w:asciiTheme="minorHAnsi" w:hAnsiTheme="minorHAnsi" w:cstheme="minorHAnsi"/>
          <w:color w:val="000000" w:themeColor="text1"/>
          <w:spacing w:val="-1"/>
          <w:sz w:val="18"/>
          <w:szCs w:val="18"/>
          <w:lang w:val="et-EE"/>
        </w:rPr>
        <w:t>n</w:t>
      </w:r>
      <w:r w:rsidRPr="0001257B">
        <w:rPr>
          <w:rFonts w:asciiTheme="minorHAnsi" w:hAnsiTheme="minorHAnsi" w:cstheme="minorHAnsi"/>
          <w:color w:val="000000" w:themeColor="text1"/>
          <w:sz w:val="18"/>
          <w:szCs w:val="18"/>
          <w:lang w:val="et-EE"/>
        </w:rPr>
        <w:t>i</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pacing w:val="1"/>
          <w:sz w:val="18"/>
          <w:szCs w:val="18"/>
          <w:lang w:val="et-EE"/>
        </w:rPr>
        <w:t>5</w:t>
      </w:r>
      <w:r w:rsidRPr="0001257B">
        <w:rPr>
          <w:rFonts w:asciiTheme="minorHAnsi" w:hAnsiTheme="minorHAnsi" w:cstheme="minorHAnsi"/>
          <w:color w:val="000000" w:themeColor="text1"/>
          <w:sz w:val="18"/>
          <w:szCs w:val="18"/>
          <w:lang w:val="et-EE"/>
        </w:rPr>
        <w:t>0</w:t>
      </w:r>
      <w:r w:rsidRPr="0001257B">
        <w:rPr>
          <w:rFonts w:asciiTheme="minorHAnsi" w:hAnsiTheme="minorHAnsi" w:cstheme="minorHAnsi"/>
          <w:color w:val="000000" w:themeColor="text1"/>
          <w:spacing w:val="-3"/>
          <w:sz w:val="18"/>
          <w:szCs w:val="18"/>
          <w:lang w:val="et-EE"/>
        </w:rPr>
        <w:t xml:space="preserve"> </w:t>
      </w:r>
      <w:r w:rsidRPr="0001257B">
        <w:rPr>
          <w:rFonts w:asciiTheme="minorHAnsi" w:hAnsiTheme="minorHAnsi" w:cstheme="minorHAnsi"/>
          <w:color w:val="000000" w:themeColor="text1"/>
          <w:sz w:val="18"/>
          <w:szCs w:val="18"/>
          <w:lang w:val="et-EE"/>
        </w:rPr>
        <w:t>t</w:t>
      </w:r>
      <w:r w:rsidRPr="0001257B">
        <w:rPr>
          <w:rFonts w:asciiTheme="minorHAnsi" w:hAnsiTheme="minorHAnsi" w:cstheme="minorHAnsi"/>
          <w:color w:val="000000" w:themeColor="text1"/>
          <w:spacing w:val="1"/>
          <w:sz w:val="18"/>
          <w:szCs w:val="18"/>
          <w:lang w:val="et-EE"/>
        </w:rPr>
        <w:t>öö</w:t>
      </w:r>
      <w:r w:rsidRPr="0001257B">
        <w:rPr>
          <w:rFonts w:asciiTheme="minorHAnsi" w:hAnsiTheme="minorHAnsi" w:cstheme="minorHAnsi"/>
          <w:color w:val="000000" w:themeColor="text1"/>
          <w:spacing w:val="-3"/>
          <w:sz w:val="18"/>
          <w:szCs w:val="18"/>
          <w:lang w:val="et-EE"/>
        </w:rPr>
        <w:t>t</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2"/>
          <w:sz w:val="18"/>
          <w:szCs w:val="18"/>
          <w:lang w:val="et-EE"/>
        </w:rPr>
        <w:t>j</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1"/>
          <w:sz w:val="18"/>
          <w:szCs w:val="18"/>
          <w:lang w:val="et-EE"/>
        </w:rPr>
        <w:t>g</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9"/>
          <w:sz w:val="18"/>
          <w:szCs w:val="18"/>
          <w:lang w:val="et-EE"/>
        </w:rPr>
        <w:t xml:space="preserve"> </w:t>
      </w:r>
      <w:r w:rsidRPr="0001257B">
        <w:rPr>
          <w:rFonts w:asciiTheme="minorHAnsi" w:hAnsiTheme="minorHAnsi" w:cstheme="minorHAnsi"/>
          <w:color w:val="000000" w:themeColor="text1"/>
          <w:sz w:val="18"/>
          <w:szCs w:val="18"/>
          <w:lang w:val="et-EE"/>
        </w:rPr>
        <w:t>ette</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pacing w:val="1"/>
          <w:sz w:val="18"/>
          <w:szCs w:val="18"/>
          <w:lang w:val="et-EE"/>
        </w:rPr>
        <w:t>õ</w:t>
      </w:r>
      <w:r w:rsidRPr="0001257B">
        <w:rPr>
          <w:rFonts w:asciiTheme="minorHAnsi" w:hAnsiTheme="minorHAnsi" w:cstheme="minorHAnsi"/>
          <w:color w:val="000000" w:themeColor="text1"/>
          <w:sz w:val="18"/>
          <w:szCs w:val="18"/>
          <w:lang w:val="et-EE"/>
        </w:rPr>
        <w:t>te,</w:t>
      </w:r>
      <w:r w:rsidRPr="0001257B">
        <w:rPr>
          <w:rFonts w:asciiTheme="minorHAnsi" w:hAnsiTheme="minorHAnsi" w:cstheme="minorHAnsi"/>
          <w:color w:val="000000" w:themeColor="text1"/>
          <w:spacing w:val="-8"/>
          <w:sz w:val="18"/>
          <w:szCs w:val="18"/>
          <w:lang w:val="et-EE"/>
        </w:rPr>
        <w:t xml:space="preserve"> </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z w:val="18"/>
          <w:szCs w:val="18"/>
          <w:lang w:val="et-EE"/>
        </w:rPr>
        <w:t>elle</w:t>
      </w:r>
      <w:r w:rsidRPr="0001257B">
        <w:rPr>
          <w:rFonts w:asciiTheme="minorHAnsi" w:hAnsiTheme="minorHAnsi" w:cstheme="minorHAnsi"/>
          <w:color w:val="000000" w:themeColor="text1"/>
          <w:spacing w:val="-6"/>
          <w:sz w:val="18"/>
          <w:szCs w:val="18"/>
          <w:lang w:val="et-EE"/>
        </w:rPr>
        <w:t xml:space="preserve"> aasta</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z w:val="18"/>
          <w:szCs w:val="18"/>
          <w:lang w:val="et-EE"/>
        </w:rPr>
        <w:t>ä</w:t>
      </w:r>
      <w:r w:rsidRPr="0001257B">
        <w:rPr>
          <w:rFonts w:asciiTheme="minorHAnsi" w:hAnsiTheme="minorHAnsi" w:cstheme="minorHAnsi"/>
          <w:color w:val="000000" w:themeColor="text1"/>
          <w:spacing w:val="2"/>
          <w:sz w:val="18"/>
          <w:szCs w:val="18"/>
          <w:lang w:val="et-EE"/>
        </w:rPr>
        <w:t>i</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z w:val="18"/>
          <w:szCs w:val="18"/>
          <w:lang w:val="et-EE"/>
        </w:rPr>
        <w:t>e</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z w:val="18"/>
          <w:szCs w:val="18"/>
        </w:rPr>
        <w:t xml:space="preserve">või aastabilansi kogumaht ei ületa </w:t>
      </w:r>
      <w:r w:rsidRPr="0001257B">
        <w:rPr>
          <w:rFonts w:asciiTheme="minorHAnsi" w:hAnsiTheme="minorHAnsi" w:cstheme="minorHAnsi"/>
          <w:color w:val="000000" w:themeColor="text1"/>
          <w:sz w:val="18"/>
          <w:szCs w:val="18"/>
          <w:lang w:val="et-EE"/>
        </w:rPr>
        <w:t>10</w:t>
      </w:r>
      <w:r w:rsidRPr="0001257B">
        <w:rPr>
          <w:rFonts w:asciiTheme="minorHAnsi" w:hAnsiTheme="minorHAnsi" w:cstheme="minorHAnsi"/>
          <w:color w:val="000000" w:themeColor="text1"/>
          <w:sz w:val="18"/>
          <w:szCs w:val="18"/>
        </w:rPr>
        <w:t xml:space="preserve"> miljonit eurot</w:t>
      </w:r>
      <w:r w:rsidRPr="0001257B">
        <w:rPr>
          <w:rFonts w:asciiTheme="minorHAnsi" w:hAnsiTheme="minorHAnsi" w:cstheme="minorHAnsi"/>
          <w:color w:val="000000" w:themeColor="text1"/>
          <w:sz w:val="18"/>
          <w:szCs w:val="18"/>
          <w:lang w:val="et-EE"/>
        </w:rPr>
        <w:t xml:space="preserve"> </w:t>
      </w:r>
      <w:r w:rsidRPr="0001257B">
        <w:rPr>
          <w:rFonts w:asciiTheme="minorHAnsi" w:hAnsiTheme="minorHAnsi" w:cstheme="minorHAnsi"/>
          <w:color w:val="000000" w:themeColor="text1"/>
          <w:spacing w:val="1"/>
          <w:sz w:val="18"/>
          <w:szCs w:val="18"/>
          <w:lang w:val="et-EE"/>
        </w:rPr>
        <w:t>(</w:t>
      </w:r>
      <w:r w:rsidRPr="0001257B">
        <w:rPr>
          <w:rFonts w:asciiTheme="minorHAnsi" w:hAnsiTheme="minorHAnsi" w:cstheme="minorHAnsi"/>
          <w:color w:val="000000" w:themeColor="text1"/>
          <w:sz w:val="18"/>
          <w:szCs w:val="18"/>
          <w:lang w:val="et-EE"/>
        </w:rPr>
        <w:t>OÜ-</w:t>
      </w:r>
      <w:r w:rsidRPr="0001257B">
        <w:rPr>
          <w:rFonts w:asciiTheme="minorHAnsi" w:hAnsiTheme="minorHAnsi" w:cstheme="minorHAnsi"/>
          <w:color w:val="000000" w:themeColor="text1"/>
          <w:spacing w:val="1"/>
          <w:sz w:val="18"/>
          <w:szCs w:val="18"/>
          <w:lang w:val="et-EE"/>
        </w:rPr>
        <w:t>d</w:t>
      </w:r>
      <w:r w:rsidRPr="0001257B">
        <w:rPr>
          <w:rFonts w:asciiTheme="minorHAnsi" w:hAnsiTheme="minorHAnsi" w:cstheme="minorHAnsi"/>
          <w:color w:val="000000" w:themeColor="text1"/>
          <w:sz w:val="18"/>
          <w:szCs w:val="18"/>
          <w:lang w:val="et-EE"/>
        </w:rPr>
        <w:t>,</w:t>
      </w:r>
      <w:r w:rsidRPr="0001257B">
        <w:rPr>
          <w:rFonts w:asciiTheme="minorHAnsi" w:hAnsiTheme="minorHAnsi" w:cstheme="minorHAnsi"/>
          <w:color w:val="000000" w:themeColor="text1"/>
          <w:spacing w:val="-9"/>
          <w:sz w:val="18"/>
          <w:szCs w:val="18"/>
          <w:lang w:val="et-EE"/>
        </w:rPr>
        <w:t xml:space="preserve"> </w:t>
      </w:r>
      <w:r w:rsidRPr="0001257B">
        <w:rPr>
          <w:rFonts w:asciiTheme="minorHAnsi" w:hAnsiTheme="minorHAnsi" w:cstheme="minorHAnsi"/>
          <w:color w:val="000000" w:themeColor="text1"/>
          <w:sz w:val="18"/>
          <w:szCs w:val="18"/>
          <w:lang w:val="et-EE"/>
        </w:rPr>
        <w:t>FI</w:t>
      </w:r>
      <w:r w:rsidRPr="0001257B">
        <w:rPr>
          <w:rFonts w:asciiTheme="minorHAnsi" w:hAnsiTheme="minorHAnsi" w:cstheme="minorHAnsi"/>
          <w:color w:val="000000" w:themeColor="text1"/>
          <w:spacing w:val="1"/>
          <w:sz w:val="18"/>
          <w:szCs w:val="18"/>
          <w:lang w:val="et-EE"/>
        </w:rPr>
        <w:t>E-d</w:t>
      </w:r>
      <w:r w:rsidRPr="0001257B">
        <w:rPr>
          <w:rFonts w:asciiTheme="minorHAnsi" w:hAnsiTheme="minorHAnsi" w:cstheme="minorHAnsi"/>
          <w:color w:val="000000" w:themeColor="text1"/>
          <w:sz w:val="18"/>
          <w:szCs w:val="18"/>
          <w:lang w:val="et-EE"/>
        </w:rPr>
        <w:t>,</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pacing w:val="-2"/>
          <w:sz w:val="18"/>
          <w:szCs w:val="18"/>
          <w:lang w:val="et-EE"/>
        </w:rPr>
        <w:t>A</w:t>
      </w:r>
      <w:r w:rsidRPr="0001257B">
        <w:rPr>
          <w:rFonts w:asciiTheme="minorHAnsi" w:hAnsiTheme="minorHAnsi" w:cstheme="minorHAnsi"/>
          <w:color w:val="000000" w:themeColor="text1"/>
          <w:sz w:val="18"/>
          <w:szCs w:val="18"/>
          <w:lang w:val="et-EE"/>
        </w:rPr>
        <w:t>S-id, t</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2"/>
          <w:sz w:val="18"/>
          <w:szCs w:val="18"/>
          <w:lang w:val="et-EE"/>
        </w:rPr>
        <w:t>l</w:t>
      </w:r>
      <w:r w:rsidRPr="0001257B">
        <w:rPr>
          <w:rFonts w:asciiTheme="minorHAnsi" w:hAnsiTheme="minorHAnsi" w:cstheme="minorHAnsi"/>
          <w:color w:val="000000" w:themeColor="text1"/>
          <w:spacing w:val="-1"/>
          <w:sz w:val="18"/>
          <w:szCs w:val="18"/>
          <w:lang w:val="et-EE"/>
        </w:rPr>
        <w:t>un</w:t>
      </w:r>
      <w:r w:rsidRPr="0001257B">
        <w:rPr>
          <w:rFonts w:asciiTheme="minorHAnsi" w:hAnsiTheme="minorHAnsi" w:cstheme="minorHAnsi"/>
          <w:color w:val="000000" w:themeColor="text1"/>
          <w:spacing w:val="3"/>
          <w:sz w:val="18"/>
          <w:szCs w:val="18"/>
          <w:lang w:val="et-EE"/>
        </w:rPr>
        <w:t>d</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2"/>
          <w:sz w:val="18"/>
          <w:szCs w:val="18"/>
          <w:lang w:val="et-EE"/>
        </w:rPr>
        <w:t>s</w:t>
      </w:r>
      <w:r w:rsidRPr="0001257B">
        <w:rPr>
          <w:rFonts w:asciiTheme="minorHAnsi" w:hAnsiTheme="minorHAnsi" w:cstheme="minorHAnsi"/>
          <w:color w:val="000000" w:themeColor="text1"/>
          <w:spacing w:val="-1"/>
          <w:sz w:val="18"/>
          <w:szCs w:val="18"/>
          <w:lang w:val="et-EE"/>
        </w:rPr>
        <w:t>ü</w:t>
      </w:r>
      <w:r w:rsidRPr="0001257B">
        <w:rPr>
          <w:rFonts w:asciiTheme="minorHAnsi" w:hAnsiTheme="minorHAnsi" w:cstheme="minorHAnsi"/>
          <w:color w:val="000000" w:themeColor="text1"/>
          <w:spacing w:val="1"/>
          <w:sz w:val="18"/>
          <w:szCs w:val="18"/>
          <w:lang w:val="et-EE"/>
        </w:rPr>
        <w:t>h</w:t>
      </w:r>
      <w:r w:rsidRPr="0001257B">
        <w:rPr>
          <w:rFonts w:asciiTheme="minorHAnsi" w:hAnsiTheme="minorHAnsi" w:cstheme="minorHAnsi"/>
          <w:color w:val="000000" w:themeColor="text1"/>
          <w:sz w:val="18"/>
          <w:szCs w:val="18"/>
          <w:lang w:val="et-EE"/>
        </w:rPr>
        <w:t>i</w:t>
      </w:r>
      <w:r w:rsidRPr="0001257B">
        <w:rPr>
          <w:rFonts w:asciiTheme="minorHAnsi" w:hAnsiTheme="minorHAnsi" w:cstheme="minorHAnsi"/>
          <w:color w:val="000000" w:themeColor="text1"/>
          <w:spacing w:val="-1"/>
          <w:sz w:val="18"/>
          <w:szCs w:val="18"/>
          <w:lang w:val="et-EE"/>
        </w:rPr>
        <w:t>s</w:t>
      </w:r>
      <w:r w:rsidRPr="0001257B">
        <w:rPr>
          <w:rFonts w:asciiTheme="minorHAnsi" w:hAnsiTheme="minorHAnsi" w:cstheme="minorHAnsi"/>
          <w:color w:val="000000" w:themeColor="text1"/>
          <w:spacing w:val="2"/>
          <w:sz w:val="18"/>
          <w:szCs w:val="18"/>
          <w:lang w:val="et-EE"/>
        </w:rPr>
        <w:t>t</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1"/>
          <w:sz w:val="18"/>
          <w:szCs w:val="18"/>
          <w:lang w:val="et-EE"/>
        </w:rPr>
        <w:t>d, täisühingud, usaldusühingud)</w:t>
      </w:r>
      <w:r w:rsidRPr="0001257B">
        <w:rPr>
          <w:rFonts w:asciiTheme="minorHAnsi" w:hAnsiTheme="minorHAnsi" w:cstheme="minorHAnsi"/>
          <w:color w:val="000000" w:themeColor="text1"/>
          <w:sz w:val="18"/>
          <w:szCs w:val="18"/>
          <w:lang w:val="et-EE"/>
        </w:rPr>
        <w:t>.</w:t>
      </w:r>
    </w:p>
  </w:footnote>
  <w:footnote w:id="6">
    <w:p w14:paraId="0C0668D7" w14:textId="0B031128" w:rsidR="00D933EE" w:rsidRPr="0001257B" w:rsidRDefault="00D933EE">
      <w:pPr>
        <w:pStyle w:val="FootnoteText"/>
        <w:rPr>
          <w:rFonts w:asciiTheme="minorHAnsi" w:hAnsiTheme="minorHAnsi" w:cstheme="minorHAnsi"/>
          <w:sz w:val="18"/>
          <w:szCs w:val="18"/>
          <w:lang w:val="et-EE"/>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rPr>
        <w:t xml:space="preserve"> Toetus on vähese tähtsusega abi.</w:t>
      </w:r>
    </w:p>
  </w:footnote>
  <w:footnote w:id="7">
    <w:p w14:paraId="33A294E6" w14:textId="77777777" w:rsidR="002972DC" w:rsidRPr="0001257B" w:rsidRDefault="002972DC" w:rsidP="002972DC">
      <w:pPr>
        <w:ind w:right="35"/>
        <w:jc w:val="both"/>
        <w:rPr>
          <w:rFonts w:asciiTheme="minorHAnsi" w:hAnsiTheme="minorHAnsi" w:cstheme="minorHAnsi"/>
          <w:sz w:val="18"/>
          <w:szCs w:val="18"/>
          <w:lang w:val="sv-FI"/>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rPr>
        <w:t xml:space="preserve"> </w:t>
      </w:r>
      <w:r w:rsidRPr="0001257B">
        <w:rPr>
          <w:rFonts w:asciiTheme="minorHAnsi" w:hAnsiTheme="minorHAnsi" w:cstheme="minorHAnsi"/>
          <w:spacing w:val="1"/>
          <w:sz w:val="18"/>
          <w:szCs w:val="18"/>
          <w:lang w:val="sv-FI"/>
        </w:rPr>
        <w:t>S</w:t>
      </w:r>
      <w:r w:rsidRPr="0001257B">
        <w:rPr>
          <w:rFonts w:asciiTheme="minorHAnsi" w:hAnsiTheme="minorHAnsi" w:cstheme="minorHAnsi"/>
          <w:sz w:val="18"/>
          <w:szCs w:val="18"/>
          <w:lang w:val="sv-FI"/>
        </w:rPr>
        <w:t>uurp</w:t>
      </w:r>
      <w:r w:rsidRPr="0001257B">
        <w:rPr>
          <w:rFonts w:asciiTheme="minorHAnsi" w:hAnsiTheme="minorHAnsi" w:cstheme="minorHAnsi"/>
          <w:spacing w:val="-1"/>
          <w:sz w:val="18"/>
          <w:szCs w:val="18"/>
          <w:lang w:val="sv-FI"/>
        </w:rPr>
        <w:t>r</w:t>
      </w:r>
      <w:r w:rsidRPr="0001257B">
        <w:rPr>
          <w:rFonts w:asciiTheme="minorHAnsi" w:hAnsiTheme="minorHAnsi" w:cstheme="minorHAnsi"/>
          <w:sz w:val="18"/>
          <w:szCs w:val="18"/>
          <w:lang w:val="sv-FI"/>
        </w:rPr>
        <w:t>ojekt</w:t>
      </w:r>
      <w:r w:rsidRPr="0001257B">
        <w:rPr>
          <w:rFonts w:asciiTheme="minorHAnsi" w:hAnsiTheme="minorHAnsi" w:cstheme="minorHAnsi"/>
          <w:spacing w:val="3"/>
          <w:sz w:val="18"/>
          <w:szCs w:val="18"/>
          <w:lang w:val="sv-FI"/>
        </w:rPr>
        <w:t xml:space="preserve"> </w:t>
      </w:r>
      <w:r w:rsidRPr="0001257B">
        <w:rPr>
          <w:rFonts w:asciiTheme="minorHAnsi" w:hAnsiTheme="minorHAnsi" w:cstheme="minorHAnsi"/>
          <w:sz w:val="18"/>
          <w:szCs w:val="18"/>
          <w:lang w:val="sv-FI"/>
        </w:rPr>
        <w:t>on</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proj</w:t>
      </w:r>
      <w:r w:rsidRPr="0001257B">
        <w:rPr>
          <w:rFonts w:asciiTheme="minorHAnsi" w:hAnsiTheme="minorHAnsi" w:cstheme="minorHAnsi"/>
          <w:spacing w:val="-1"/>
          <w:sz w:val="18"/>
          <w:szCs w:val="18"/>
          <w:lang w:val="sv-FI"/>
        </w:rPr>
        <w:t>e</w:t>
      </w:r>
      <w:r w:rsidRPr="0001257B">
        <w:rPr>
          <w:rFonts w:asciiTheme="minorHAnsi" w:hAnsiTheme="minorHAnsi" w:cstheme="minorHAnsi"/>
          <w:sz w:val="18"/>
          <w:szCs w:val="18"/>
          <w:lang w:val="sv-FI"/>
        </w:rPr>
        <w:t>kt,</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m</w:t>
      </w:r>
      <w:r w:rsidRPr="0001257B">
        <w:rPr>
          <w:rFonts w:asciiTheme="minorHAnsi" w:hAnsiTheme="minorHAnsi" w:cstheme="minorHAnsi"/>
          <w:spacing w:val="1"/>
          <w:sz w:val="18"/>
          <w:szCs w:val="18"/>
          <w:lang w:val="sv-FI"/>
        </w:rPr>
        <w:t>i</w:t>
      </w:r>
      <w:r w:rsidRPr="0001257B">
        <w:rPr>
          <w:rFonts w:asciiTheme="minorHAnsi" w:hAnsiTheme="minorHAnsi" w:cstheme="minorHAnsi"/>
          <w:sz w:val="18"/>
          <w:szCs w:val="18"/>
          <w:lang w:val="sv-FI"/>
        </w:rPr>
        <w:t>l</w:t>
      </w:r>
      <w:r w:rsidRPr="0001257B">
        <w:rPr>
          <w:rFonts w:asciiTheme="minorHAnsi" w:hAnsiTheme="minorHAnsi" w:cstheme="minorHAnsi"/>
          <w:spacing w:val="1"/>
          <w:sz w:val="18"/>
          <w:szCs w:val="18"/>
          <w:lang w:val="sv-FI"/>
        </w:rPr>
        <w:t>l</w:t>
      </w:r>
      <w:r w:rsidRPr="0001257B">
        <w:rPr>
          <w:rFonts w:asciiTheme="minorHAnsi" w:hAnsiTheme="minorHAnsi" w:cstheme="minorHAnsi"/>
          <w:spacing w:val="-1"/>
          <w:sz w:val="18"/>
          <w:szCs w:val="18"/>
          <w:lang w:val="sv-FI"/>
        </w:rPr>
        <w:t>e</w:t>
      </w:r>
      <w:r w:rsidRPr="0001257B">
        <w:rPr>
          <w:rFonts w:asciiTheme="minorHAnsi" w:hAnsiTheme="minorHAnsi" w:cstheme="minorHAnsi"/>
          <w:sz w:val="18"/>
          <w:szCs w:val="18"/>
          <w:lang w:val="sv-FI"/>
        </w:rPr>
        <w:t>l</w:t>
      </w:r>
      <w:r w:rsidRPr="0001257B">
        <w:rPr>
          <w:rFonts w:asciiTheme="minorHAnsi" w:hAnsiTheme="minorHAnsi" w:cstheme="minorHAnsi"/>
          <w:spacing w:val="3"/>
          <w:sz w:val="18"/>
          <w:szCs w:val="18"/>
          <w:lang w:val="sv-FI"/>
        </w:rPr>
        <w:t xml:space="preserve"> </w:t>
      </w:r>
      <w:r w:rsidRPr="0001257B">
        <w:rPr>
          <w:rFonts w:asciiTheme="minorHAnsi" w:hAnsiTheme="minorHAnsi" w:cstheme="minorHAnsi"/>
          <w:sz w:val="18"/>
          <w:szCs w:val="18"/>
          <w:lang w:val="sv-FI"/>
        </w:rPr>
        <w:t>on mä</w:t>
      </w:r>
      <w:r w:rsidRPr="0001257B">
        <w:rPr>
          <w:rFonts w:asciiTheme="minorHAnsi" w:hAnsiTheme="minorHAnsi" w:cstheme="minorHAnsi"/>
          <w:spacing w:val="-1"/>
          <w:sz w:val="18"/>
          <w:szCs w:val="18"/>
          <w:lang w:val="sv-FI"/>
        </w:rPr>
        <w:t>r</w:t>
      </w:r>
      <w:r w:rsidRPr="0001257B">
        <w:rPr>
          <w:rFonts w:asciiTheme="minorHAnsi" w:hAnsiTheme="minorHAnsi" w:cstheme="minorHAnsi"/>
          <w:sz w:val="18"/>
          <w:szCs w:val="18"/>
          <w:lang w:val="sv-FI"/>
        </w:rPr>
        <w:t>ki</w:t>
      </w:r>
      <w:r w:rsidRPr="0001257B">
        <w:rPr>
          <w:rFonts w:asciiTheme="minorHAnsi" w:hAnsiTheme="minorHAnsi" w:cstheme="minorHAnsi"/>
          <w:spacing w:val="1"/>
          <w:sz w:val="18"/>
          <w:szCs w:val="18"/>
          <w:lang w:val="sv-FI"/>
        </w:rPr>
        <w:t>m</w:t>
      </w:r>
      <w:r w:rsidRPr="0001257B">
        <w:rPr>
          <w:rFonts w:asciiTheme="minorHAnsi" w:hAnsiTheme="minorHAnsi" w:cstheme="minorHAnsi"/>
          <w:sz w:val="18"/>
          <w:szCs w:val="18"/>
          <w:lang w:val="sv-FI"/>
        </w:rPr>
        <w:t>isvä</w:t>
      </w:r>
      <w:r w:rsidRPr="0001257B">
        <w:rPr>
          <w:rFonts w:asciiTheme="minorHAnsi" w:hAnsiTheme="minorHAnsi" w:cstheme="minorHAnsi"/>
          <w:spacing w:val="-1"/>
          <w:sz w:val="18"/>
          <w:szCs w:val="18"/>
          <w:lang w:val="sv-FI"/>
        </w:rPr>
        <w:t>ä</w:t>
      </w:r>
      <w:r w:rsidRPr="0001257B">
        <w:rPr>
          <w:rFonts w:asciiTheme="minorHAnsi" w:hAnsiTheme="minorHAnsi" w:cstheme="minorHAnsi"/>
          <w:sz w:val="18"/>
          <w:szCs w:val="18"/>
          <w:lang w:val="sv-FI"/>
        </w:rPr>
        <w:t>rne mõ</w:t>
      </w:r>
      <w:r w:rsidRPr="0001257B">
        <w:rPr>
          <w:rFonts w:asciiTheme="minorHAnsi" w:hAnsiTheme="minorHAnsi" w:cstheme="minorHAnsi"/>
          <w:spacing w:val="1"/>
          <w:sz w:val="18"/>
          <w:szCs w:val="18"/>
          <w:lang w:val="sv-FI"/>
        </w:rPr>
        <w:t>j</w:t>
      </w:r>
      <w:r w:rsidRPr="0001257B">
        <w:rPr>
          <w:rFonts w:asciiTheme="minorHAnsi" w:hAnsiTheme="minorHAnsi" w:cstheme="minorHAnsi"/>
          <w:sz w:val="18"/>
          <w:szCs w:val="18"/>
          <w:lang w:val="sv-FI"/>
        </w:rPr>
        <w:t>u</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pi</w:t>
      </w:r>
      <w:r w:rsidRPr="0001257B">
        <w:rPr>
          <w:rFonts w:asciiTheme="minorHAnsi" w:hAnsiTheme="minorHAnsi" w:cstheme="minorHAnsi"/>
          <w:spacing w:val="1"/>
          <w:sz w:val="18"/>
          <w:szCs w:val="18"/>
          <w:lang w:val="sv-FI"/>
        </w:rPr>
        <w:t>i</w:t>
      </w:r>
      <w:r w:rsidRPr="0001257B">
        <w:rPr>
          <w:rFonts w:asciiTheme="minorHAnsi" w:hAnsiTheme="minorHAnsi" w:cstheme="minorHAnsi"/>
          <w:sz w:val="18"/>
          <w:szCs w:val="18"/>
          <w:lang w:val="sv-FI"/>
        </w:rPr>
        <w:t>rkon</w:t>
      </w:r>
      <w:r w:rsidRPr="0001257B">
        <w:rPr>
          <w:rFonts w:asciiTheme="minorHAnsi" w:hAnsiTheme="minorHAnsi" w:cstheme="minorHAnsi"/>
          <w:spacing w:val="-1"/>
          <w:sz w:val="18"/>
          <w:szCs w:val="18"/>
          <w:lang w:val="sv-FI"/>
        </w:rPr>
        <w:t>na</w:t>
      </w:r>
      <w:r w:rsidRPr="0001257B">
        <w:rPr>
          <w:rFonts w:asciiTheme="minorHAnsi" w:hAnsiTheme="minorHAnsi" w:cstheme="minorHAnsi"/>
          <w:sz w:val="18"/>
          <w:szCs w:val="18"/>
          <w:lang w:val="sv-FI"/>
        </w:rPr>
        <w:t>le</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(nt p</w:t>
      </w:r>
      <w:r w:rsidRPr="0001257B">
        <w:rPr>
          <w:rFonts w:asciiTheme="minorHAnsi" w:hAnsiTheme="minorHAnsi" w:cstheme="minorHAnsi"/>
          <w:spacing w:val="-1"/>
          <w:sz w:val="18"/>
          <w:szCs w:val="18"/>
          <w:lang w:val="sv-FI"/>
        </w:rPr>
        <w:t>a</w:t>
      </w:r>
      <w:r w:rsidRPr="0001257B">
        <w:rPr>
          <w:rFonts w:asciiTheme="minorHAnsi" w:hAnsiTheme="minorHAnsi" w:cstheme="minorHAnsi"/>
          <w:sz w:val="18"/>
          <w:szCs w:val="18"/>
          <w:lang w:val="sv-FI"/>
        </w:rPr>
        <w:t>l</w:t>
      </w:r>
      <w:r w:rsidRPr="0001257B">
        <w:rPr>
          <w:rFonts w:asciiTheme="minorHAnsi" w:hAnsiTheme="minorHAnsi" w:cstheme="minorHAnsi"/>
          <w:spacing w:val="1"/>
          <w:sz w:val="18"/>
          <w:szCs w:val="18"/>
          <w:lang w:val="sv-FI"/>
        </w:rPr>
        <w:t>j</w:t>
      </w:r>
      <w:r w:rsidRPr="0001257B">
        <w:rPr>
          <w:rFonts w:asciiTheme="minorHAnsi" w:hAnsiTheme="minorHAnsi" w:cstheme="minorHAnsi"/>
          <w:sz w:val="18"/>
          <w:szCs w:val="18"/>
          <w:lang w:val="sv-FI"/>
        </w:rPr>
        <w:t>u</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uusi töökoh</w:t>
      </w:r>
      <w:r w:rsidRPr="0001257B">
        <w:rPr>
          <w:rFonts w:asciiTheme="minorHAnsi" w:hAnsiTheme="minorHAnsi" w:cstheme="minorHAnsi"/>
          <w:spacing w:val="1"/>
          <w:sz w:val="18"/>
          <w:szCs w:val="18"/>
          <w:lang w:val="sv-FI"/>
        </w:rPr>
        <w:t>t</w:t>
      </w:r>
      <w:r w:rsidRPr="0001257B">
        <w:rPr>
          <w:rFonts w:asciiTheme="minorHAnsi" w:hAnsiTheme="minorHAnsi" w:cstheme="minorHAnsi"/>
          <w:sz w:val="18"/>
          <w:szCs w:val="18"/>
          <w:lang w:val="sv-FI"/>
        </w:rPr>
        <w:t>i). Suurprojekti esitamise õiguse otsu</w:t>
      </w:r>
      <w:r w:rsidRPr="0001257B">
        <w:rPr>
          <w:rFonts w:asciiTheme="minorHAnsi" w:hAnsiTheme="minorHAnsi" w:cstheme="minorHAnsi"/>
          <w:spacing w:val="1"/>
          <w:sz w:val="18"/>
          <w:szCs w:val="18"/>
          <w:lang w:val="sv-FI"/>
        </w:rPr>
        <w:t>s</w:t>
      </w:r>
      <w:r w:rsidRPr="0001257B">
        <w:rPr>
          <w:rFonts w:asciiTheme="minorHAnsi" w:hAnsiTheme="minorHAnsi" w:cstheme="minorHAnsi"/>
          <w:sz w:val="18"/>
          <w:szCs w:val="18"/>
          <w:lang w:val="sv-FI"/>
        </w:rPr>
        <w:t xml:space="preserve">tab </w:t>
      </w:r>
      <w:r w:rsidRPr="0001257B">
        <w:rPr>
          <w:rFonts w:asciiTheme="minorHAnsi" w:hAnsiTheme="minorHAnsi" w:cstheme="minorHAnsi"/>
          <w:spacing w:val="-1"/>
          <w:sz w:val="18"/>
          <w:szCs w:val="18"/>
          <w:lang w:val="sv-FI"/>
        </w:rPr>
        <w:t>K</w:t>
      </w:r>
      <w:r w:rsidRPr="0001257B">
        <w:rPr>
          <w:rFonts w:asciiTheme="minorHAnsi" w:hAnsiTheme="minorHAnsi" w:cstheme="minorHAnsi"/>
          <w:spacing w:val="2"/>
          <w:sz w:val="18"/>
          <w:szCs w:val="18"/>
          <w:lang w:val="sv-FI"/>
        </w:rPr>
        <w:t>K</w:t>
      </w:r>
      <w:r w:rsidRPr="0001257B">
        <w:rPr>
          <w:rFonts w:asciiTheme="minorHAnsi" w:hAnsiTheme="minorHAnsi" w:cstheme="minorHAnsi"/>
          <w:spacing w:val="-5"/>
          <w:sz w:val="18"/>
          <w:szCs w:val="18"/>
          <w:lang w:val="sv-FI"/>
        </w:rPr>
        <w:t>L</w:t>
      </w:r>
      <w:r w:rsidRPr="0001257B">
        <w:rPr>
          <w:rFonts w:asciiTheme="minorHAnsi" w:hAnsiTheme="minorHAnsi" w:cstheme="minorHAnsi"/>
          <w:sz w:val="18"/>
          <w:szCs w:val="18"/>
          <w:lang w:val="sv-FI"/>
        </w:rPr>
        <w:t>M-i ü</w:t>
      </w:r>
      <w:r w:rsidRPr="0001257B">
        <w:rPr>
          <w:rFonts w:asciiTheme="minorHAnsi" w:hAnsiTheme="minorHAnsi" w:cstheme="minorHAnsi"/>
          <w:spacing w:val="1"/>
          <w:sz w:val="18"/>
          <w:szCs w:val="18"/>
          <w:lang w:val="sv-FI"/>
        </w:rPr>
        <w:t>l</w:t>
      </w:r>
      <w:r w:rsidRPr="0001257B">
        <w:rPr>
          <w:rFonts w:asciiTheme="minorHAnsi" w:hAnsiTheme="minorHAnsi" w:cstheme="minorHAnsi"/>
          <w:sz w:val="18"/>
          <w:szCs w:val="18"/>
          <w:lang w:val="sv-FI"/>
        </w:rPr>
        <w:t>dkoo</w:t>
      </w:r>
      <w:r w:rsidRPr="0001257B">
        <w:rPr>
          <w:rFonts w:asciiTheme="minorHAnsi" w:hAnsiTheme="minorHAnsi" w:cstheme="minorHAnsi"/>
          <w:spacing w:val="2"/>
          <w:sz w:val="18"/>
          <w:szCs w:val="18"/>
          <w:lang w:val="sv-FI"/>
        </w:rPr>
        <w:t>s</w:t>
      </w:r>
      <w:r w:rsidRPr="0001257B">
        <w:rPr>
          <w:rFonts w:asciiTheme="minorHAnsi" w:hAnsiTheme="minorHAnsi" w:cstheme="minorHAnsi"/>
          <w:sz w:val="18"/>
          <w:szCs w:val="18"/>
          <w:lang w:val="sv-FI"/>
        </w:rPr>
        <w:t>olek.</w:t>
      </w:r>
    </w:p>
  </w:footnote>
  <w:footnote w:id="8">
    <w:p w14:paraId="7F3702F5" w14:textId="77777777" w:rsidR="002972DC" w:rsidRPr="0001257B" w:rsidRDefault="002972DC" w:rsidP="002972DC">
      <w:pPr>
        <w:pStyle w:val="FootnoteText"/>
        <w:rPr>
          <w:rFonts w:asciiTheme="minorHAnsi" w:hAnsiTheme="minorHAnsi" w:cstheme="minorHAnsi"/>
          <w:sz w:val="18"/>
          <w:szCs w:val="18"/>
          <w:lang w:val="et-EE"/>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rPr>
        <w:t xml:space="preserve"> </w:t>
      </w:r>
      <w:r w:rsidRPr="0001257B">
        <w:rPr>
          <w:rFonts w:asciiTheme="minorHAnsi" w:hAnsiTheme="minorHAnsi" w:cstheme="minorHAnsi"/>
          <w:sz w:val="18"/>
          <w:szCs w:val="18"/>
          <w:lang w:val="et-EE"/>
        </w:rPr>
        <w:t>Kogukonnateenus on kogukonna vajaduspõhine ja paindlik teenus piirkonnas, kus tururegulatsioon ei</w:t>
      </w:r>
    </w:p>
    <w:p w14:paraId="7C79752D" w14:textId="77777777" w:rsidR="002972DC" w:rsidRPr="0001257B" w:rsidRDefault="002972DC" w:rsidP="002972DC">
      <w:pPr>
        <w:pStyle w:val="FootnoteText"/>
        <w:rPr>
          <w:rFonts w:asciiTheme="minorHAnsi" w:hAnsiTheme="minorHAnsi" w:cstheme="minorHAnsi"/>
          <w:sz w:val="18"/>
          <w:szCs w:val="18"/>
          <w:lang w:val="et-EE"/>
        </w:rPr>
      </w:pPr>
      <w:r w:rsidRPr="0001257B">
        <w:rPr>
          <w:rFonts w:asciiTheme="minorHAnsi" w:hAnsiTheme="minorHAnsi" w:cstheme="minorHAnsi"/>
          <w:sz w:val="18"/>
          <w:szCs w:val="18"/>
          <w:lang w:val="et-EE"/>
        </w:rPr>
        <w:t>toimi ja/või teenus ei ole kättesaadav. Kogukonnateenuse projekti esitamise õiguse otsustab KKLM üldkoosolek.</w:t>
      </w:r>
    </w:p>
  </w:footnote>
  <w:footnote w:id="9">
    <w:p w14:paraId="4F83DE09" w14:textId="6DEFD353" w:rsidR="00D933EE" w:rsidRPr="0001257B" w:rsidRDefault="00D933EE">
      <w:pPr>
        <w:pStyle w:val="FootnoteText"/>
        <w:rPr>
          <w:rFonts w:asciiTheme="minorHAnsi" w:hAnsiTheme="minorHAnsi" w:cstheme="minorHAnsi"/>
          <w:sz w:val="18"/>
          <w:szCs w:val="18"/>
          <w:lang w:val="et-EE"/>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rPr>
        <w:t xml:space="preserve"> </w:t>
      </w:r>
      <w:r w:rsidRPr="0001257B">
        <w:rPr>
          <w:rFonts w:asciiTheme="minorHAnsi" w:hAnsiTheme="minorHAnsi" w:cstheme="minorHAnsi"/>
          <w:b/>
          <w:bCs/>
          <w:sz w:val="18"/>
          <w:szCs w:val="18"/>
        </w:rPr>
        <w:t>Läbivalt kõikide meetmete puhul:</w:t>
      </w:r>
      <w:r w:rsidRPr="0001257B">
        <w:rPr>
          <w:rFonts w:asciiTheme="minorHAnsi" w:hAnsiTheme="minorHAnsi" w:cstheme="minorHAnsi"/>
          <w:sz w:val="18"/>
          <w:szCs w:val="18"/>
        </w:rPr>
        <w:t xml:space="preserve"> näitajatele sihttasemeid ei määratleta, vaid jälgitakse jooksvalt vastavate taotluste arvu.</w:t>
      </w:r>
    </w:p>
  </w:footnote>
  <w:footnote w:id="10">
    <w:p w14:paraId="70B5B98C" w14:textId="2D53ECF9" w:rsidR="000C2BBC" w:rsidRPr="000C2BBC" w:rsidRDefault="000C2BBC">
      <w:pPr>
        <w:pStyle w:val="FootnoteText"/>
        <w:rPr>
          <w:rFonts w:asciiTheme="minorHAnsi" w:hAnsiTheme="minorHAnsi" w:cstheme="minorHAnsi"/>
          <w:sz w:val="18"/>
          <w:szCs w:val="18"/>
          <w:lang w:val="et-EE"/>
        </w:rPr>
      </w:pPr>
      <w:r w:rsidRPr="000C2BBC">
        <w:rPr>
          <w:rStyle w:val="FootnoteReference"/>
          <w:rFonts w:asciiTheme="minorHAnsi" w:hAnsiTheme="minorHAnsi" w:cstheme="minorHAnsi"/>
          <w:sz w:val="18"/>
          <w:szCs w:val="18"/>
        </w:rPr>
        <w:footnoteRef/>
      </w:r>
      <w:r w:rsidRPr="000C2BBC">
        <w:rPr>
          <w:rFonts w:asciiTheme="minorHAnsi" w:hAnsiTheme="minorHAnsi" w:cstheme="minorHAnsi"/>
          <w:sz w:val="18"/>
          <w:szCs w:val="18"/>
        </w:rPr>
        <w:t xml:space="preserve"> Noorte aktiivsuse tõstmise all mõeldakse projekte, kus noored (vanuses kuni 30 kaasaarvatud) on kas ise projekti vedajad (taotlevad toetust) või on projekti tegevused neile suunatud.</w:t>
      </w:r>
    </w:p>
  </w:footnote>
  <w:footnote w:id="11">
    <w:p w14:paraId="21B32AA0" w14:textId="096E897A" w:rsidR="00EE2524" w:rsidRPr="00EE2524" w:rsidRDefault="00EE2524">
      <w:pPr>
        <w:pStyle w:val="FootnoteText"/>
        <w:rPr>
          <w:rFonts w:asciiTheme="minorHAnsi" w:hAnsiTheme="minorHAnsi" w:cstheme="minorHAnsi"/>
          <w:sz w:val="18"/>
          <w:szCs w:val="18"/>
          <w:lang w:val="et-EE"/>
        </w:rPr>
      </w:pPr>
      <w:r w:rsidRPr="00EE2524">
        <w:rPr>
          <w:rStyle w:val="FootnoteReference"/>
          <w:rFonts w:asciiTheme="minorHAnsi" w:hAnsiTheme="minorHAnsi" w:cstheme="minorHAnsi"/>
          <w:color w:val="000000" w:themeColor="text1"/>
          <w:sz w:val="18"/>
          <w:szCs w:val="18"/>
        </w:rPr>
        <w:footnoteRef/>
      </w:r>
      <w:r w:rsidRPr="00EE2524">
        <w:rPr>
          <w:rFonts w:asciiTheme="minorHAnsi" w:hAnsiTheme="minorHAnsi" w:cstheme="minorHAnsi"/>
          <w:color w:val="000000" w:themeColor="text1"/>
          <w:sz w:val="18"/>
          <w:szCs w:val="18"/>
        </w:rPr>
        <w:t xml:space="preserve">   Lisandväärtus töötaja kohta = (ärikasum (EBIT) + kulum + tööjõukulud + lõpetamata ja valmistoodangu varude muutus + oma tarbeks valmistatud põhivara) / aasta keskmine hõivatute arv.</w:t>
      </w:r>
    </w:p>
  </w:footnote>
  <w:footnote w:id="12">
    <w:p w14:paraId="023EABE1" w14:textId="07FB0A3B" w:rsidR="00AC713C" w:rsidRPr="0001257B" w:rsidRDefault="00AC713C">
      <w:pPr>
        <w:pStyle w:val="FootnoteText"/>
        <w:rPr>
          <w:rFonts w:asciiTheme="minorHAnsi" w:hAnsiTheme="minorHAnsi" w:cstheme="minorHAnsi"/>
          <w:sz w:val="18"/>
          <w:szCs w:val="18"/>
          <w:lang w:val="et-EE"/>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rPr>
        <w:t xml:space="preserve"> Kohalik eripära ehk piirkonnale omane looduslik ja kultuuriline eripära. Kohalikuks eripäraks loetakse ka väikesaari (saarelisus), hajaasustust, piirkondlikku eripära rõhutavat turismiettevõtlust. Piirkonna kultuuriliseks eripäraks loetakse rannarootsi kultuuri, erinevaid pärandkultuuri objekte, käsitööd jms eripära.</w:t>
      </w:r>
    </w:p>
  </w:footnote>
  <w:footnote w:id="13">
    <w:p w14:paraId="5A912912" w14:textId="3681F4EB" w:rsidR="002972DC" w:rsidRPr="00E27448" w:rsidRDefault="002972DC" w:rsidP="002972DC">
      <w:pPr>
        <w:pStyle w:val="FootnoteText"/>
        <w:rPr>
          <w:rFonts w:asciiTheme="minorHAnsi" w:hAnsiTheme="minorHAnsi" w:cstheme="minorHAnsi"/>
          <w:sz w:val="20"/>
          <w:szCs w:val="20"/>
          <w:lang w:val="et-EE"/>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rPr>
        <w:t xml:space="preserve"> </w:t>
      </w:r>
      <w:r w:rsidR="00AC713C" w:rsidRPr="0001257B">
        <w:rPr>
          <w:rFonts w:asciiTheme="minorHAnsi" w:hAnsiTheme="minorHAnsi" w:cstheme="minorHAnsi"/>
          <w:sz w:val="18"/>
          <w:szCs w:val="18"/>
          <w:lang w:val="et-EE"/>
        </w:rPr>
        <w:t>Kohalik ressurss on KKLM piirkonna päritolu looduslik ressurss (maavarad, puit, biomass, meri, põllumajandussaadused jmt). Kohalikuks ressursiks ei loeta päikese- ja tuuleenergiat.</w:t>
      </w:r>
    </w:p>
  </w:footnote>
  <w:footnote w:id="14">
    <w:p w14:paraId="5E12802C" w14:textId="77777777" w:rsidR="00886F53" w:rsidRPr="00DC6E6D" w:rsidRDefault="00886F53" w:rsidP="00886F53">
      <w:pPr>
        <w:pStyle w:val="FootnoteText"/>
        <w:rPr>
          <w:rFonts w:asciiTheme="minorHAnsi" w:hAnsiTheme="minorHAnsi" w:cstheme="minorHAnsi"/>
          <w:sz w:val="20"/>
          <w:szCs w:val="20"/>
          <w:lang w:val="et-EE"/>
        </w:rPr>
      </w:pPr>
      <w:r w:rsidRPr="00DC6E6D">
        <w:rPr>
          <w:rStyle w:val="FootnoteReference"/>
          <w:rFonts w:asciiTheme="minorHAnsi" w:hAnsiTheme="minorHAnsi" w:cstheme="minorHAnsi"/>
          <w:sz w:val="20"/>
          <w:szCs w:val="20"/>
        </w:rPr>
        <w:footnoteRef/>
      </w:r>
      <w:r w:rsidRPr="00DC6E6D">
        <w:rPr>
          <w:rFonts w:asciiTheme="minorHAnsi" w:hAnsiTheme="minorHAnsi" w:cstheme="minorHAnsi"/>
          <w:sz w:val="20"/>
          <w:szCs w:val="20"/>
        </w:rPr>
        <w:t xml:space="preserve"> Ühistegevus on projekt, mis viiakse ellu 1–2-aastase tegevuskava alusel vähemalt kahe juriidilise isiku või füüsilisest isikust ettevõtja poolt, kellest vähemalt üks ei ole teine kohalik tegevusrühm.</w:t>
      </w:r>
    </w:p>
  </w:footnote>
  <w:footnote w:id="15">
    <w:p w14:paraId="29DC264B" w14:textId="2D6505F0" w:rsidR="00E91148" w:rsidRPr="006A41B8" w:rsidRDefault="00E91148" w:rsidP="006A41B8">
      <w:pPr>
        <w:ind w:right="35"/>
        <w:jc w:val="both"/>
        <w:rPr>
          <w:sz w:val="18"/>
          <w:szCs w:val="18"/>
          <w:lang w:val="sv-FI"/>
        </w:rPr>
      </w:pPr>
      <w:r w:rsidRPr="006A41B8">
        <w:rPr>
          <w:rStyle w:val="FootnoteReference"/>
          <w:rFonts w:asciiTheme="minorHAnsi" w:hAnsiTheme="minorHAnsi" w:cstheme="minorHAnsi"/>
          <w:sz w:val="18"/>
          <w:szCs w:val="18"/>
        </w:rPr>
        <w:footnoteRef/>
      </w:r>
      <w:r w:rsidRPr="006A41B8">
        <w:rPr>
          <w:rFonts w:asciiTheme="minorHAnsi" w:hAnsiTheme="minorHAnsi" w:cstheme="minorHAnsi"/>
          <w:sz w:val="18"/>
          <w:szCs w:val="18"/>
        </w:rPr>
        <w:t xml:space="preserve"> </w:t>
      </w:r>
      <w:r w:rsidRPr="006A41B8">
        <w:rPr>
          <w:rFonts w:asciiTheme="minorHAnsi" w:hAnsiTheme="minorHAnsi" w:cstheme="minorHAnsi"/>
          <w:spacing w:val="1"/>
          <w:sz w:val="18"/>
          <w:szCs w:val="18"/>
          <w:lang w:val="sv-FI"/>
        </w:rPr>
        <w:t>S</w:t>
      </w:r>
      <w:r w:rsidRPr="006A41B8">
        <w:rPr>
          <w:rFonts w:asciiTheme="minorHAnsi" w:hAnsiTheme="minorHAnsi" w:cstheme="minorHAnsi"/>
          <w:sz w:val="18"/>
          <w:szCs w:val="18"/>
          <w:lang w:val="sv-FI"/>
        </w:rPr>
        <w:t>uurp</w:t>
      </w:r>
      <w:r w:rsidRPr="006A41B8">
        <w:rPr>
          <w:rFonts w:asciiTheme="minorHAnsi" w:hAnsiTheme="minorHAnsi" w:cstheme="minorHAnsi"/>
          <w:spacing w:val="-1"/>
          <w:sz w:val="18"/>
          <w:szCs w:val="18"/>
          <w:lang w:val="sv-FI"/>
        </w:rPr>
        <w:t>r</w:t>
      </w:r>
      <w:r w:rsidRPr="006A41B8">
        <w:rPr>
          <w:rFonts w:asciiTheme="minorHAnsi" w:hAnsiTheme="minorHAnsi" w:cstheme="minorHAnsi"/>
          <w:sz w:val="18"/>
          <w:szCs w:val="18"/>
          <w:lang w:val="sv-FI"/>
        </w:rPr>
        <w:t>ojektid</w:t>
      </w:r>
      <w:r w:rsidRPr="006A41B8">
        <w:rPr>
          <w:rFonts w:asciiTheme="minorHAnsi" w:hAnsiTheme="minorHAnsi" w:cstheme="minorHAnsi"/>
          <w:spacing w:val="3"/>
          <w:sz w:val="18"/>
          <w:szCs w:val="18"/>
          <w:lang w:val="sv-FI"/>
        </w:rPr>
        <w:t xml:space="preserve"> </w:t>
      </w:r>
      <w:r w:rsidRPr="006A41B8">
        <w:rPr>
          <w:rFonts w:asciiTheme="minorHAnsi" w:hAnsiTheme="minorHAnsi" w:cstheme="minorHAnsi"/>
          <w:sz w:val="18"/>
          <w:szCs w:val="18"/>
          <w:lang w:val="sv-FI"/>
        </w:rPr>
        <w:t>on</w:t>
      </w:r>
      <w:r w:rsidRPr="006A41B8">
        <w:rPr>
          <w:rFonts w:asciiTheme="minorHAnsi" w:hAnsiTheme="minorHAnsi" w:cstheme="minorHAnsi"/>
          <w:spacing w:val="2"/>
          <w:sz w:val="18"/>
          <w:szCs w:val="18"/>
          <w:lang w:val="sv-FI"/>
        </w:rPr>
        <w:t xml:space="preserve"> </w:t>
      </w:r>
      <w:r w:rsidRPr="006A41B8">
        <w:rPr>
          <w:rFonts w:asciiTheme="minorHAnsi" w:hAnsiTheme="minorHAnsi" w:cstheme="minorHAnsi"/>
          <w:sz w:val="18"/>
          <w:szCs w:val="18"/>
          <w:lang w:val="sv-FI"/>
        </w:rPr>
        <w:t>proj</w:t>
      </w:r>
      <w:r w:rsidRPr="006A41B8">
        <w:rPr>
          <w:rFonts w:asciiTheme="minorHAnsi" w:hAnsiTheme="minorHAnsi" w:cstheme="minorHAnsi"/>
          <w:spacing w:val="-1"/>
          <w:sz w:val="18"/>
          <w:szCs w:val="18"/>
          <w:lang w:val="sv-FI"/>
        </w:rPr>
        <w:t>e</w:t>
      </w:r>
      <w:r w:rsidRPr="006A41B8">
        <w:rPr>
          <w:rFonts w:asciiTheme="minorHAnsi" w:hAnsiTheme="minorHAnsi" w:cstheme="minorHAnsi"/>
          <w:sz w:val="18"/>
          <w:szCs w:val="18"/>
          <w:lang w:val="sv-FI"/>
        </w:rPr>
        <w:t>kt</w:t>
      </w:r>
      <w:r w:rsidRPr="006A41B8">
        <w:rPr>
          <w:rFonts w:asciiTheme="minorHAnsi" w:hAnsiTheme="minorHAnsi" w:cstheme="minorHAnsi"/>
          <w:spacing w:val="-1"/>
          <w:sz w:val="18"/>
          <w:szCs w:val="18"/>
          <w:lang w:val="sv-FI"/>
        </w:rPr>
        <w:t>i</w:t>
      </w:r>
      <w:r w:rsidRPr="006A41B8">
        <w:rPr>
          <w:rFonts w:asciiTheme="minorHAnsi" w:hAnsiTheme="minorHAnsi" w:cstheme="minorHAnsi"/>
          <w:sz w:val="18"/>
          <w:szCs w:val="18"/>
          <w:lang w:val="sv-FI"/>
        </w:rPr>
        <w:t>d,</w:t>
      </w:r>
      <w:r w:rsidRPr="006A41B8">
        <w:rPr>
          <w:rFonts w:asciiTheme="minorHAnsi" w:hAnsiTheme="minorHAnsi" w:cstheme="minorHAnsi"/>
          <w:spacing w:val="2"/>
          <w:sz w:val="18"/>
          <w:szCs w:val="18"/>
          <w:lang w:val="sv-FI"/>
        </w:rPr>
        <w:t xml:space="preserve"> </w:t>
      </w:r>
      <w:r w:rsidRPr="006A41B8">
        <w:rPr>
          <w:rFonts w:asciiTheme="minorHAnsi" w:hAnsiTheme="minorHAnsi" w:cstheme="minorHAnsi"/>
          <w:sz w:val="18"/>
          <w:szCs w:val="18"/>
          <w:lang w:val="sv-FI"/>
        </w:rPr>
        <w:t>m</w:t>
      </w:r>
      <w:r w:rsidRPr="006A41B8">
        <w:rPr>
          <w:rFonts w:asciiTheme="minorHAnsi" w:hAnsiTheme="minorHAnsi" w:cstheme="minorHAnsi"/>
          <w:spacing w:val="1"/>
          <w:sz w:val="18"/>
          <w:szCs w:val="18"/>
          <w:lang w:val="sv-FI"/>
        </w:rPr>
        <w:t>i</w:t>
      </w:r>
      <w:r w:rsidRPr="006A41B8">
        <w:rPr>
          <w:rFonts w:asciiTheme="minorHAnsi" w:hAnsiTheme="minorHAnsi" w:cstheme="minorHAnsi"/>
          <w:sz w:val="18"/>
          <w:szCs w:val="18"/>
          <w:lang w:val="sv-FI"/>
        </w:rPr>
        <w:t>l</w:t>
      </w:r>
      <w:r w:rsidRPr="006A41B8">
        <w:rPr>
          <w:rFonts w:asciiTheme="minorHAnsi" w:hAnsiTheme="minorHAnsi" w:cstheme="minorHAnsi"/>
          <w:spacing w:val="1"/>
          <w:sz w:val="18"/>
          <w:szCs w:val="18"/>
          <w:lang w:val="sv-FI"/>
        </w:rPr>
        <w:t>l</w:t>
      </w:r>
      <w:r w:rsidRPr="006A41B8">
        <w:rPr>
          <w:rFonts w:asciiTheme="minorHAnsi" w:hAnsiTheme="minorHAnsi" w:cstheme="minorHAnsi"/>
          <w:spacing w:val="-1"/>
          <w:sz w:val="18"/>
          <w:szCs w:val="18"/>
          <w:lang w:val="sv-FI"/>
        </w:rPr>
        <w:t>e</w:t>
      </w:r>
      <w:r w:rsidRPr="006A41B8">
        <w:rPr>
          <w:rFonts w:asciiTheme="minorHAnsi" w:hAnsiTheme="minorHAnsi" w:cstheme="minorHAnsi"/>
          <w:sz w:val="18"/>
          <w:szCs w:val="18"/>
          <w:lang w:val="sv-FI"/>
        </w:rPr>
        <w:t>l</w:t>
      </w:r>
      <w:r w:rsidRPr="006A41B8">
        <w:rPr>
          <w:rFonts w:asciiTheme="minorHAnsi" w:hAnsiTheme="minorHAnsi" w:cstheme="minorHAnsi"/>
          <w:spacing w:val="3"/>
          <w:sz w:val="18"/>
          <w:szCs w:val="18"/>
          <w:lang w:val="sv-FI"/>
        </w:rPr>
        <w:t xml:space="preserve"> </w:t>
      </w:r>
      <w:r w:rsidRPr="006A41B8">
        <w:rPr>
          <w:rFonts w:asciiTheme="minorHAnsi" w:hAnsiTheme="minorHAnsi" w:cstheme="minorHAnsi"/>
          <w:sz w:val="18"/>
          <w:szCs w:val="18"/>
          <w:lang w:val="sv-FI"/>
        </w:rPr>
        <w:t>on mä</w:t>
      </w:r>
      <w:r w:rsidRPr="006A41B8">
        <w:rPr>
          <w:rFonts w:asciiTheme="minorHAnsi" w:hAnsiTheme="minorHAnsi" w:cstheme="minorHAnsi"/>
          <w:spacing w:val="-1"/>
          <w:sz w:val="18"/>
          <w:szCs w:val="18"/>
          <w:lang w:val="sv-FI"/>
        </w:rPr>
        <w:t>r</w:t>
      </w:r>
      <w:r w:rsidRPr="006A41B8">
        <w:rPr>
          <w:rFonts w:asciiTheme="minorHAnsi" w:hAnsiTheme="minorHAnsi" w:cstheme="minorHAnsi"/>
          <w:sz w:val="18"/>
          <w:szCs w:val="18"/>
          <w:lang w:val="sv-FI"/>
        </w:rPr>
        <w:t>ki</w:t>
      </w:r>
      <w:r w:rsidRPr="006A41B8">
        <w:rPr>
          <w:rFonts w:asciiTheme="minorHAnsi" w:hAnsiTheme="minorHAnsi" w:cstheme="minorHAnsi"/>
          <w:spacing w:val="1"/>
          <w:sz w:val="18"/>
          <w:szCs w:val="18"/>
          <w:lang w:val="sv-FI"/>
        </w:rPr>
        <w:t>m</w:t>
      </w:r>
      <w:r w:rsidRPr="006A41B8">
        <w:rPr>
          <w:rFonts w:asciiTheme="minorHAnsi" w:hAnsiTheme="minorHAnsi" w:cstheme="minorHAnsi"/>
          <w:sz w:val="18"/>
          <w:szCs w:val="18"/>
          <w:lang w:val="sv-FI"/>
        </w:rPr>
        <w:t>isvä</w:t>
      </w:r>
      <w:r w:rsidRPr="006A41B8">
        <w:rPr>
          <w:rFonts w:asciiTheme="minorHAnsi" w:hAnsiTheme="minorHAnsi" w:cstheme="minorHAnsi"/>
          <w:spacing w:val="-1"/>
          <w:sz w:val="18"/>
          <w:szCs w:val="18"/>
          <w:lang w:val="sv-FI"/>
        </w:rPr>
        <w:t>ä</w:t>
      </w:r>
      <w:r w:rsidRPr="006A41B8">
        <w:rPr>
          <w:rFonts w:asciiTheme="minorHAnsi" w:hAnsiTheme="minorHAnsi" w:cstheme="minorHAnsi"/>
          <w:sz w:val="18"/>
          <w:szCs w:val="18"/>
          <w:lang w:val="sv-FI"/>
        </w:rPr>
        <w:t>rne mõ</w:t>
      </w:r>
      <w:r w:rsidRPr="006A41B8">
        <w:rPr>
          <w:rFonts w:asciiTheme="minorHAnsi" w:hAnsiTheme="minorHAnsi" w:cstheme="minorHAnsi"/>
          <w:spacing w:val="1"/>
          <w:sz w:val="18"/>
          <w:szCs w:val="18"/>
          <w:lang w:val="sv-FI"/>
        </w:rPr>
        <w:t>j</w:t>
      </w:r>
      <w:r w:rsidRPr="006A41B8">
        <w:rPr>
          <w:rFonts w:asciiTheme="minorHAnsi" w:hAnsiTheme="minorHAnsi" w:cstheme="minorHAnsi"/>
          <w:sz w:val="18"/>
          <w:szCs w:val="18"/>
          <w:lang w:val="sv-FI"/>
        </w:rPr>
        <w:t>u</w:t>
      </w:r>
      <w:r w:rsidRPr="006A41B8">
        <w:rPr>
          <w:rFonts w:asciiTheme="minorHAnsi" w:hAnsiTheme="minorHAnsi" w:cstheme="minorHAnsi"/>
          <w:spacing w:val="2"/>
          <w:sz w:val="18"/>
          <w:szCs w:val="18"/>
          <w:lang w:val="sv-FI"/>
        </w:rPr>
        <w:t xml:space="preserve"> </w:t>
      </w:r>
      <w:r w:rsidRPr="006A41B8">
        <w:rPr>
          <w:rFonts w:asciiTheme="minorHAnsi" w:hAnsiTheme="minorHAnsi" w:cstheme="minorHAnsi"/>
          <w:sz w:val="18"/>
          <w:szCs w:val="18"/>
          <w:lang w:val="sv-FI"/>
        </w:rPr>
        <w:t>pi</w:t>
      </w:r>
      <w:r w:rsidRPr="006A41B8">
        <w:rPr>
          <w:rFonts w:asciiTheme="minorHAnsi" w:hAnsiTheme="minorHAnsi" w:cstheme="minorHAnsi"/>
          <w:spacing w:val="1"/>
          <w:sz w:val="18"/>
          <w:szCs w:val="18"/>
          <w:lang w:val="sv-FI"/>
        </w:rPr>
        <w:t>i</w:t>
      </w:r>
      <w:r w:rsidRPr="006A41B8">
        <w:rPr>
          <w:rFonts w:asciiTheme="minorHAnsi" w:hAnsiTheme="minorHAnsi" w:cstheme="minorHAnsi"/>
          <w:sz w:val="18"/>
          <w:szCs w:val="18"/>
          <w:lang w:val="sv-FI"/>
        </w:rPr>
        <w:t>rkon</w:t>
      </w:r>
      <w:r w:rsidRPr="006A41B8">
        <w:rPr>
          <w:rFonts w:asciiTheme="minorHAnsi" w:hAnsiTheme="minorHAnsi" w:cstheme="minorHAnsi"/>
          <w:spacing w:val="-1"/>
          <w:sz w:val="18"/>
          <w:szCs w:val="18"/>
          <w:lang w:val="sv-FI"/>
        </w:rPr>
        <w:t>na</w:t>
      </w:r>
      <w:r w:rsidRPr="006A41B8">
        <w:rPr>
          <w:rFonts w:asciiTheme="minorHAnsi" w:hAnsiTheme="minorHAnsi" w:cstheme="minorHAnsi"/>
          <w:sz w:val="18"/>
          <w:szCs w:val="18"/>
          <w:lang w:val="sv-FI"/>
        </w:rPr>
        <w:t>le</w:t>
      </w:r>
      <w:r w:rsidRPr="006A41B8">
        <w:rPr>
          <w:rFonts w:asciiTheme="minorHAnsi" w:hAnsiTheme="minorHAnsi" w:cstheme="minorHAnsi"/>
          <w:spacing w:val="2"/>
          <w:sz w:val="18"/>
          <w:szCs w:val="18"/>
          <w:lang w:val="sv-FI"/>
        </w:rPr>
        <w:t xml:space="preserve"> </w:t>
      </w:r>
      <w:r w:rsidRPr="006A41B8">
        <w:rPr>
          <w:rFonts w:asciiTheme="minorHAnsi" w:hAnsiTheme="minorHAnsi" w:cstheme="minorHAnsi"/>
          <w:sz w:val="18"/>
          <w:szCs w:val="18"/>
          <w:lang w:val="sv-FI"/>
        </w:rPr>
        <w:t>(nt p</w:t>
      </w:r>
      <w:r w:rsidRPr="006A41B8">
        <w:rPr>
          <w:rFonts w:asciiTheme="minorHAnsi" w:hAnsiTheme="minorHAnsi" w:cstheme="minorHAnsi"/>
          <w:spacing w:val="-1"/>
          <w:sz w:val="18"/>
          <w:szCs w:val="18"/>
          <w:lang w:val="sv-FI"/>
        </w:rPr>
        <w:t>a</w:t>
      </w:r>
      <w:r w:rsidRPr="006A41B8">
        <w:rPr>
          <w:rFonts w:asciiTheme="minorHAnsi" w:hAnsiTheme="minorHAnsi" w:cstheme="minorHAnsi"/>
          <w:sz w:val="18"/>
          <w:szCs w:val="18"/>
          <w:lang w:val="sv-FI"/>
        </w:rPr>
        <w:t>l</w:t>
      </w:r>
      <w:r w:rsidRPr="006A41B8">
        <w:rPr>
          <w:rFonts w:asciiTheme="minorHAnsi" w:hAnsiTheme="minorHAnsi" w:cstheme="minorHAnsi"/>
          <w:spacing w:val="1"/>
          <w:sz w:val="18"/>
          <w:szCs w:val="18"/>
          <w:lang w:val="sv-FI"/>
        </w:rPr>
        <w:t>j</w:t>
      </w:r>
      <w:r w:rsidRPr="006A41B8">
        <w:rPr>
          <w:rFonts w:asciiTheme="minorHAnsi" w:hAnsiTheme="minorHAnsi" w:cstheme="minorHAnsi"/>
          <w:sz w:val="18"/>
          <w:szCs w:val="18"/>
          <w:lang w:val="sv-FI"/>
        </w:rPr>
        <w:t>u</w:t>
      </w:r>
      <w:r w:rsidRPr="006A41B8">
        <w:rPr>
          <w:rFonts w:asciiTheme="minorHAnsi" w:hAnsiTheme="minorHAnsi" w:cstheme="minorHAnsi"/>
          <w:spacing w:val="2"/>
          <w:sz w:val="18"/>
          <w:szCs w:val="18"/>
          <w:lang w:val="sv-FI"/>
        </w:rPr>
        <w:t xml:space="preserve"> </w:t>
      </w:r>
      <w:r w:rsidRPr="006A41B8">
        <w:rPr>
          <w:rFonts w:asciiTheme="minorHAnsi" w:hAnsiTheme="minorHAnsi" w:cstheme="minorHAnsi"/>
          <w:sz w:val="18"/>
          <w:szCs w:val="18"/>
          <w:lang w:val="sv-FI"/>
        </w:rPr>
        <w:t>uusi töökoh</w:t>
      </w:r>
      <w:r w:rsidRPr="006A41B8">
        <w:rPr>
          <w:rFonts w:asciiTheme="minorHAnsi" w:hAnsiTheme="minorHAnsi" w:cstheme="minorHAnsi"/>
          <w:spacing w:val="1"/>
          <w:sz w:val="18"/>
          <w:szCs w:val="18"/>
          <w:lang w:val="sv-FI"/>
        </w:rPr>
        <w:t>t</w:t>
      </w:r>
      <w:r w:rsidRPr="006A41B8">
        <w:rPr>
          <w:rFonts w:asciiTheme="minorHAnsi" w:hAnsiTheme="minorHAnsi" w:cstheme="minorHAnsi"/>
          <w:sz w:val="18"/>
          <w:szCs w:val="18"/>
          <w:lang w:val="sv-FI"/>
        </w:rPr>
        <w:t>i)</w:t>
      </w:r>
      <w:r w:rsidR="00B324A6" w:rsidRPr="006A41B8">
        <w:rPr>
          <w:rFonts w:asciiTheme="minorHAnsi" w:hAnsiTheme="minorHAnsi" w:cstheme="minorHAnsi"/>
          <w:sz w:val="18"/>
          <w:szCs w:val="18"/>
          <w:lang w:val="sv-FI"/>
        </w:rPr>
        <w:t xml:space="preserve">. Suurprojekti esitamise õiguse otsustab </w:t>
      </w:r>
      <w:r w:rsidRPr="006A41B8">
        <w:rPr>
          <w:rFonts w:asciiTheme="minorHAnsi" w:hAnsiTheme="minorHAnsi" w:cstheme="minorHAnsi"/>
          <w:spacing w:val="-1"/>
          <w:sz w:val="18"/>
          <w:szCs w:val="18"/>
          <w:lang w:val="sv-FI"/>
        </w:rPr>
        <w:t>K</w:t>
      </w:r>
      <w:r w:rsidRPr="006A41B8">
        <w:rPr>
          <w:rFonts w:asciiTheme="minorHAnsi" w:hAnsiTheme="minorHAnsi" w:cstheme="minorHAnsi"/>
          <w:spacing w:val="2"/>
          <w:sz w:val="18"/>
          <w:szCs w:val="18"/>
          <w:lang w:val="sv-FI"/>
        </w:rPr>
        <w:t>K</w:t>
      </w:r>
      <w:r w:rsidRPr="006A41B8">
        <w:rPr>
          <w:rFonts w:asciiTheme="minorHAnsi" w:hAnsiTheme="minorHAnsi" w:cstheme="minorHAnsi"/>
          <w:spacing w:val="-5"/>
          <w:sz w:val="18"/>
          <w:szCs w:val="18"/>
          <w:lang w:val="sv-FI"/>
        </w:rPr>
        <w:t>L</w:t>
      </w:r>
      <w:r w:rsidRPr="006A41B8">
        <w:rPr>
          <w:rFonts w:asciiTheme="minorHAnsi" w:hAnsiTheme="minorHAnsi" w:cstheme="minorHAnsi"/>
          <w:sz w:val="18"/>
          <w:szCs w:val="18"/>
          <w:lang w:val="sv-FI"/>
        </w:rPr>
        <w:t>M</w:t>
      </w:r>
      <w:r w:rsidR="00B324A6" w:rsidRPr="006A41B8">
        <w:rPr>
          <w:rFonts w:asciiTheme="minorHAnsi" w:hAnsiTheme="minorHAnsi" w:cstheme="minorHAnsi"/>
          <w:sz w:val="18"/>
          <w:szCs w:val="18"/>
          <w:lang w:val="sv-FI"/>
        </w:rPr>
        <w:t>-</w:t>
      </w:r>
      <w:r w:rsidRPr="006A41B8">
        <w:rPr>
          <w:rFonts w:asciiTheme="minorHAnsi" w:hAnsiTheme="minorHAnsi" w:cstheme="minorHAnsi"/>
          <w:sz w:val="18"/>
          <w:szCs w:val="18"/>
          <w:lang w:val="sv-FI"/>
        </w:rPr>
        <w:t>i ü</w:t>
      </w:r>
      <w:r w:rsidRPr="006A41B8">
        <w:rPr>
          <w:rFonts w:asciiTheme="minorHAnsi" w:hAnsiTheme="minorHAnsi" w:cstheme="minorHAnsi"/>
          <w:spacing w:val="1"/>
          <w:sz w:val="18"/>
          <w:szCs w:val="18"/>
          <w:lang w:val="sv-FI"/>
        </w:rPr>
        <w:t>l</w:t>
      </w:r>
      <w:r w:rsidRPr="006A41B8">
        <w:rPr>
          <w:rFonts w:asciiTheme="minorHAnsi" w:hAnsiTheme="minorHAnsi" w:cstheme="minorHAnsi"/>
          <w:sz w:val="18"/>
          <w:szCs w:val="18"/>
          <w:lang w:val="sv-FI"/>
        </w:rPr>
        <w:t>dkoo</w:t>
      </w:r>
      <w:r w:rsidRPr="006A41B8">
        <w:rPr>
          <w:rFonts w:asciiTheme="minorHAnsi" w:hAnsiTheme="minorHAnsi" w:cstheme="minorHAnsi"/>
          <w:spacing w:val="2"/>
          <w:sz w:val="18"/>
          <w:szCs w:val="18"/>
          <w:lang w:val="sv-FI"/>
        </w:rPr>
        <w:t>s</w:t>
      </w:r>
      <w:r w:rsidRPr="006A41B8">
        <w:rPr>
          <w:rFonts w:asciiTheme="minorHAnsi" w:hAnsiTheme="minorHAnsi" w:cstheme="minorHAnsi"/>
          <w:sz w:val="18"/>
          <w:szCs w:val="18"/>
          <w:lang w:val="sv-FI"/>
        </w:rPr>
        <w:t>olek.</w:t>
      </w:r>
    </w:p>
  </w:footnote>
  <w:footnote w:id="16">
    <w:p w14:paraId="02A718A1" w14:textId="77777777" w:rsidR="00656894" w:rsidRPr="006A41B8" w:rsidRDefault="00656894" w:rsidP="00656894">
      <w:pPr>
        <w:pStyle w:val="FootnoteText"/>
        <w:rPr>
          <w:rFonts w:asciiTheme="minorHAnsi" w:hAnsiTheme="minorHAnsi" w:cstheme="minorHAnsi"/>
          <w:sz w:val="18"/>
          <w:szCs w:val="18"/>
          <w:lang w:val="et-EE"/>
        </w:rPr>
      </w:pPr>
      <w:r w:rsidRPr="006A41B8">
        <w:rPr>
          <w:rStyle w:val="FootnoteReference"/>
          <w:rFonts w:asciiTheme="minorHAnsi" w:hAnsiTheme="minorHAnsi" w:cstheme="minorHAnsi"/>
          <w:sz w:val="18"/>
          <w:szCs w:val="18"/>
        </w:rPr>
        <w:footnoteRef/>
      </w:r>
      <w:r w:rsidRPr="006A41B8">
        <w:rPr>
          <w:rFonts w:asciiTheme="minorHAnsi" w:hAnsiTheme="minorHAnsi" w:cstheme="minorHAnsi"/>
          <w:sz w:val="18"/>
          <w:szCs w:val="18"/>
        </w:rPr>
        <w:t xml:space="preserve"> </w:t>
      </w:r>
      <w:r w:rsidRPr="006A41B8">
        <w:rPr>
          <w:rFonts w:asciiTheme="minorHAnsi" w:hAnsiTheme="minorHAnsi" w:cstheme="minorHAnsi"/>
          <w:sz w:val="18"/>
          <w:szCs w:val="18"/>
          <w:lang w:val="et-EE"/>
        </w:rPr>
        <w:t>Kogukonnateenus on kogukonna vajaduspõhine ja paindlik teenus piirkonnas, kus tururegulatsioon ei</w:t>
      </w:r>
    </w:p>
    <w:p w14:paraId="5F688B5D" w14:textId="77777777" w:rsidR="00656894" w:rsidRPr="00AC713C" w:rsidRDefault="00656894" w:rsidP="00656894">
      <w:pPr>
        <w:pStyle w:val="FootnoteText"/>
        <w:rPr>
          <w:rFonts w:asciiTheme="minorHAnsi" w:hAnsiTheme="minorHAnsi" w:cstheme="minorHAnsi"/>
          <w:sz w:val="18"/>
          <w:szCs w:val="18"/>
          <w:lang w:val="et-EE"/>
        </w:rPr>
      </w:pPr>
      <w:r w:rsidRPr="006A41B8">
        <w:rPr>
          <w:rFonts w:asciiTheme="minorHAnsi" w:hAnsiTheme="minorHAnsi" w:cstheme="minorHAnsi"/>
          <w:sz w:val="18"/>
          <w:szCs w:val="18"/>
          <w:lang w:val="et-EE"/>
        </w:rPr>
        <w:t>toimi ja/või teenus ei ole kättesaadav. Kogukonnateenuse projekti esitamise õiguse otsustab KKLM üldkoosolek.</w:t>
      </w:r>
    </w:p>
  </w:footnote>
  <w:footnote w:id="17">
    <w:p w14:paraId="1B7FC241" w14:textId="20C60D1E" w:rsidR="000C2BBC" w:rsidRPr="000C2BBC" w:rsidRDefault="000C2BBC">
      <w:pPr>
        <w:pStyle w:val="FootnoteText"/>
        <w:rPr>
          <w:rFonts w:asciiTheme="minorHAnsi" w:hAnsiTheme="minorHAnsi" w:cstheme="minorHAnsi"/>
          <w:sz w:val="18"/>
          <w:szCs w:val="18"/>
          <w:lang w:val="et-EE"/>
        </w:rPr>
      </w:pPr>
      <w:r w:rsidRPr="000C2BBC">
        <w:rPr>
          <w:rStyle w:val="FootnoteReference"/>
          <w:rFonts w:asciiTheme="minorHAnsi" w:hAnsiTheme="minorHAnsi" w:cstheme="minorHAnsi"/>
          <w:sz w:val="18"/>
          <w:szCs w:val="18"/>
        </w:rPr>
        <w:footnoteRef/>
      </w:r>
      <w:r w:rsidRPr="000C2BBC">
        <w:rPr>
          <w:rFonts w:asciiTheme="minorHAnsi" w:hAnsiTheme="minorHAnsi" w:cstheme="minorHAnsi"/>
          <w:sz w:val="18"/>
          <w:szCs w:val="18"/>
        </w:rPr>
        <w:t xml:space="preserve"> Noorte aktiivsuse tõstmise all mõeldakse projekte, kus noored (vanuses kuni 30 kaasaarvatud) on kas ise projekti vedajad (taotlevad toetust) või on projekti tegevused neile suunatud.</w:t>
      </w:r>
    </w:p>
  </w:footnote>
  <w:footnote w:id="18">
    <w:p w14:paraId="7551B55E" w14:textId="65BAF220" w:rsidR="00CE68AB" w:rsidRPr="00CE68AB" w:rsidDel="00B672C4" w:rsidRDefault="00CE68AB">
      <w:pPr>
        <w:pStyle w:val="FootnoteText"/>
        <w:rPr>
          <w:del w:id="75" w:author="Liis Moor" w:date="2024-04-18T16:40:00Z"/>
          <w:rFonts w:asciiTheme="minorHAnsi" w:hAnsiTheme="minorHAnsi" w:cstheme="minorHAnsi"/>
          <w:sz w:val="18"/>
          <w:szCs w:val="18"/>
          <w:lang w:val="et-EE"/>
        </w:rPr>
      </w:pPr>
      <w:del w:id="76" w:author="Liis Moor" w:date="2024-04-18T16:40:00Z">
        <w:r w:rsidRPr="00CE68AB" w:rsidDel="00B672C4">
          <w:rPr>
            <w:rStyle w:val="FootnoteReference"/>
            <w:rFonts w:asciiTheme="minorHAnsi" w:hAnsiTheme="minorHAnsi" w:cstheme="minorHAnsi"/>
            <w:sz w:val="18"/>
            <w:szCs w:val="18"/>
          </w:rPr>
          <w:footnoteRef/>
        </w:r>
        <w:r w:rsidRPr="00CE68AB" w:rsidDel="00B672C4">
          <w:rPr>
            <w:rFonts w:asciiTheme="minorHAnsi" w:hAnsiTheme="minorHAnsi" w:cstheme="minorHAnsi"/>
            <w:sz w:val="18"/>
            <w:szCs w:val="18"/>
          </w:rPr>
          <w:delText xml:space="preserve"> </w:delText>
        </w:r>
        <w:r w:rsidRPr="00CE68AB" w:rsidDel="00B672C4">
          <w:rPr>
            <w:rFonts w:asciiTheme="minorHAnsi" w:hAnsiTheme="minorHAnsi" w:cstheme="minorHAnsi"/>
            <w:color w:val="000000"/>
            <w:sz w:val="18"/>
            <w:szCs w:val="18"/>
          </w:rPr>
          <w:delText xml:space="preserve">Täisealiseks loetakse isikut alates 16. </w:delText>
        </w:r>
        <w:r w:rsidDel="00B672C4">
          <w:rPr>
            <w:rFonts w:asciiTheme="minorHAnsi" w:hAnsiTheme="minorHAnsi" w:cstheme="minorHAnsi"/>
            <w:color w:val="000000"/>
            <w:sz w:val="18"/>
            <w:szCs w:val="18"/>
          </w:rPr>
          <w:delText>e</w:delText>
        </w:r>
        <w:r w:rsidRPr="00CE68AB" w:rsidDel="00B672C4">
          <w:rPr>
            <w:rFonts w:asciiTheme="minorHAnsi" w:hAnsiTheme="minorHAnsi" w:cstheme="minorHAnsi"/>
            <w:color w:val="000000"/>
            <w:sz w:val="18"/>
            <w:szCs w:val="18"/>
          </w:rPr>
          <w:delText>luaastast.</w:delText>
        </w:r>
      </w:del>
    </w:p>
  </w:footnote>
  <w:footnote w:id="19">
    <w:p w14:paraId="634F0ED9" w14:textId="658D509F" w:rsidR="00E727B4" w:rsidRPr="00E727B4" w:rsidRDefault="00E727B4">
      <w:pPr>
        <w:pStyle w:val="FootnoteText"/>
        <w:rPr>
          <w:rFonts w:asciiTheme="minorHAnsi" w:hAnsiTheme="minorHAnsi" w:cstheme="minorHAnsi"/>
          <w:sz w:val="18"/>
          <w:szCs w:val="18"/>
          <w:lang w:val="et-EE"/>
        </w:rPr>
      </w:pPr>
      <w:r w:rsidRPr="00E67144">
        <w:rPr>
          <w:rStyle w:val="FootnoteReference"/>
          <w:rFonts w:asciiTheme="minorHAnsi" w:hAnsiTheme="minorHAnsi" w:cstheme="minorHAnsi"/>
          <w:sz w:val="18"/>
          <w:szCs w:val="18"/>
        </w:rPr>
        <w:footnoteRef/>
      </w:r>
      <w:r w:rsidRPr="00E67144">
        <w:rPr>
          <w:rFonts w:asciiTheme="minorHAnsi" w:hAnsiTheme="minorHAnsi" w:cstheme="minorHAnsi"/>
          <w:sz w:val="18"/>
          <w:szCs w:val="18"/>
        </w:rPr>
        <w:t xml:space="preserve"> </w:t>
      </w:r>
      <w:proofErr w:type="spellStart"/>
      <w:r w:rsidR="00E67144" w:rsidRPr="00E67144">
        <w:rPr>
          <w:rFonts w:asciiTheme="minorHAnsi" w:hAnsiTheme="minorHAnsi" w:cstheme="minorHAnsi"/>
          <w:sz w:val="18"/>
          <w:szCs w:val="18"/>
        </w:rPr>
        <w:t>Eeldatav</w:t>
      </w:r>
      <w:proofErr w:type="spellEnd"/>
      <w:r w:rsidR="00E67144" w:rsidRPr="00E67144">
        <w:rPr>
          <w:rFonts w:asciiTheme="minorHAnsi" w:hAnsiTheme="minorHAnsi" w:cstheme="minorHAnsi"/>
          <w:sz w:val="18"/>
          <w:szCs w:val="18"/>
        </w:rPr>
        <w:t xml:space="preserve"> </w:t>
      </w:r>
      <w:r w:rsidRPr="00E67144">
        <w:rPr>
          <w:rFonts w:asciiTheme="minorHAnsi" w:hAnsiTheme="minorHAnsi" w:cstheme="minorHAnsi"/>
          <w:sz w:val="18"/>
          <w:szCs w:val="18"/>
          <w:lang w:val="et-EE"/>
        </w:rPr>
        <w:t xml:space="preserve">KKLM tegevuspiirkonnale </w:t>
      </w:r>
      <w:r w:rsidR="00B75A34" w:rsidRPr="00E67144">
        <w:rPr>
          <w:rFonts w:asciiTheme="minorHAnsi" w:hAnsiTheme="minorHAnsi" w:cstheme="minorHAnsi"/>
          <w:sz w:val="18"/>
          <w:szCs w:val="18"/>
          <w:lang w:val="et-EE"/>
        </w:rPr>
        <w:t>eralda</w:t>
      </w:r>
      <w:r w:rsidR="00E67144" w:rsidRPr="00E67144">
        <w:rPr>
          <w:rFonts w:asciiTheme="minorHAnsi" w:hAnsiTheme="minorHAnsi" w:cstheme="minorHAnsi"/>
          <w:sz w:val="18"/>
          <w:szCs w:val="18"/>
          <w:lang w:val="et-EE"/>
        </w:rPr>
        <w:t>tav</w:t>
      </w:r>
      <w:r w:rsidR="00B75A34" w:rsidRPr="00E67144">
        <w:rPr>
          <w:rFonts w:asciiTheme="minorHAnsi" w:hAnsiTheme="minorHAnsi" w:cstheme="minorHAnsi"/>
          <w:sz w:val="18"/>
          <w:szCs w:val="18"/>
          <w:lang w:val="et-EE"/>
        </w:rPr>
        <w:t xml:space="preserve"> </w:t>
      </w:r>
      <w:r w:rsidRPr="00E67144">
        <w:rPr>
          <w:rFonts w:asciiTheme="minorHAnsi" w:hAnsiTheme="minorHAnsi" w:cstheme="minorHAnsi"/>
          <w:sz w:val="18"/>
          <w:szCs w:val="18"/>
          <w:lang w:val="et-EE"/>
        </w:rPr>
        <w:t xml:space="preserve">Euroopa Sotsiaalfond+ ja riikliku kaasfinantseeringu summa on </w:t>
      </w:r>
      <w:r w:rsidR="00A11229" w:rsidRPr="00E67144">
        <w:rPr>
          <w:rFonts w:asciiTheme="minorHAnsi" w:hAnsiTheme="minorHAnsi" w:cstheme="minorHAnsi"/>
          <w:sz w:val="18"/>
          <w:szCs w:val="18"/>
          <w:lang w:val="et-EE"/>
        </w:rPr>
        <w:t>229 102</w:t>
      </w:r>
      <w:r w:rsidRPr="00E67144">
        <w:rPr>
          <w:rFonts w:asciiTheme="minorHAnsi" w:hAnsiTheme="minorHAnsi" w:cstheme="minorHAnsi"/>
          <w:sz w:val="18"/>
          <w:szCs w:val="18"/>
          <w:lang w:val="et-EE"/>
        </w:rPr>
        <w:t xml:space="preserve"> eurot. Arvestades, et ühe projekti </w:t>
      </w:r>
      <w:r w:rsidR="00A11229" w:rsidRPr="00E67144">
        <w:rPr>
          <w:rFonts w:asciiTheme="minorHAnsi" w:hAnsiTheme="minorHAnsi" w:cstheme="minorHAnsi"/>
          <w:sz w:val="18"/>
          <w:szCs w:val="18"/>
          <w:lang w:val="et-EE"/>
        </w:rPr>
        <w:t xml:space="preserve">arvutuslik maksumus on 6029 </w:t>
      </w:r>
      <w:r w:rsidRPr="00E67144">
        <w:rPr>
          <w:rFonts w:asciiTheme="minorHAnsi" w:hAnsiTheme="minorHAnsi" w:cstheme="minorHAnsi"/>
          <w:sz w:val="18"/>
          <w:szCs w:val="18"/>
          <w:lang w:val="et-EE"/>
        </w:rPr>
        <w:t>eurot, on võimalik läbi viia 38 projekti.</w:t>
      </w:r>
    </w:p>
  </w:footnote>
  <w:footnote w:id="20">
    <w:p w14:paraId="22806617" w14:textId="77777777" w:rsidR="00B672C4" w:rsidRPr="00B672C4" w:rsidRDefault="00B672C4" w:rsidP="00B672C4">
      <w:pPr>
        <w:rPr>
          <w:ins w:id="81" w:author="Liis Moor" w:date="2024-04-18T16:43:00Z"/>
          <w:rFonts w:asciiTheme="minorHAnsi" w:hAnsiTheme="minorHAnsi" w:cstheme="minorHAnsi"/>
          <w:sz w:val="18"/>
          <w:szCs w:val="18"/>
        </w:rPr>
      </w:pPr>
      <w:ins w:id="82" w:author="Liis Moor" w:date="2024-04-18T16:43:00Z">
        <w:r w:rsidRPr="00B672C4">
          <w:rPr>
            <w:rStyle w:val="FootnoteReference"/>
            <w:rFonts w:asciiTheme="minorHAnsi" w:hAnsiTheme="minorHAnsi" w:cstheme="minorHAnsi"/>
          </w:rPr>
          <w:footnoteRef/>
        </w:r>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Vanemaealine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inimene</w:t>
        </w:r>
        <w:proofErr w:type="spellEnd"/>
        <w:r w:rsidRPr="00B672C4">
          <w:rPr>
            <w:rFonts w:asciiTheme="minorHAnsi" w:hAnsiTheme="minorHAnsi" w:cstheme="minorHAnsi"/>
            <w:sz w:val="18"/>
            <w:szCs w:val="18"/>
          </w:rPr>
          <w:t xml:space="preserve"> – </w:t>
        </w:r>
        <w:proofErr w:type="spellStart"/>
        <w:r w:rsidRPr="00B672C4">
          <w:rPr>
            <w:rFonts w:asciiTheme="minorHAnsi" w:hAnsiTheme="minorHAnsi" w:cstheme="minorHAnsi"/>
            <w:sz w:val="18"/>
            <w:szCs w:val="18"/>
          </w:rPr>
          <w:t>inimene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vanuses</w:t>
        </w:r>
        <w:proofErr w:type="spellEnd"/>
        <w:r w:rsidRPr="00B672C4">
          <w:rPr>
            <w:rFonts w:asciiTheme="minorHAnsi" w:hAnsiTheme="minorHAnsi" w:cstheme="minorHAnsi"/>
            <w:sz w:val="18"/>
            <w:szCs w:val="18"/>
          </w:rPr>
          <w:t xml:space="preserve"> 55+.</w:t>
        </w:r>
      </w:ins>
    </w:p>
  </w:footnote>
  <w:footnote w:id="21">
    <w:p w14:paraId="32D948D0" w14:textId="77777777" w:rsidR="00B672C4" w:rsidRPr="00B672C4" w:rsidRDefault="00B672C4" w:rsidP="00B672C4">
      <w:pPr>
        <w:rPr>
          <w:ins w:id="87" w:author="Liis Moor" w:date="2024-04-18T16:43:00Z"/>
          <w:rFonts w:asciiTheme="minorHAnsi" w:hAnsiTheme="minorHAnsi" w:cstheme="minorHAnsi"/>
          <w:sz w:val="18"/>
          <w:szCs w:val="18"/>
        </w:rPr>
      </w:pPr>
      <w:ins w:id="88" w:author="Liis Moor" w:date="2024-04-18T16:43:00Z">
        <w:r w:rsidRPr="00B672C4">
          <w:rPr>
            <w:rStyle w:val="FootnoteReference"/>
            <w:rFonts w:asciiTheme="minorHAnsi" w:hAnsiTheme="minorHAnsi" w:cstheme="minorHAnsi"/>
          </w:rPr>
          <w:footnoteRef/>
        </w:r>
        <w:r w:rsidRPr="00B672C4">
          <w:rPr>
            <w:rFonts w:asciiTheme="minorHAnsi" w:hAnsiTheme="minorHAnsi" w:cstheme="minorHAnsi"/>
            <w:sz w:val="20"/>
            <w:szCs w:val="20"/>
          </w:rPr>
          <w:t xml:space="preserve"> </w:t>
        </w:r>
        <w:proofErr w:type="spellStart"/>
        <w:r w:rsidRPr="00B672C4">
          <w:rPr>
            <w:rFonts w:asciiTheme="minorHAnsi" w:hAnsiTheme="minorHAnsi" w:cstheme="minorHAnsi"/>
            <w:sz w:val="18"/>
            <w:szCs w:val="18"/>
          </w:rPr>
          <w:t>Erivajadusega</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inimene</w:t>
        </w:r>
        <w:proofErr w:type="spellEnd"/>
        <w:r w:rsidRPr="00B672C4">
          <w:rPr>
            <w:rFonts w:asciiTheme="minorHAnsi" w:hAnsiTheme="minorHAnsi" w:cstheme="minorHAnsi"/>
            <w:sz w:val="18"/>
            <w:szCs w:val="18"/>
          </w:rPr>
          <w:t xml:space="preserve"> – </w:t>
        </w:r>
        <w:proofErr w:type="spellStart"/>
        <w:r w:rsidRPr="00B672C4">
          <w:rPr>
            <w:rFonts w:asciiTheme="minorHAnsi" w:hAnsiTheme="minorHAnsi" w:cstheme="minorHAnsi"/>
            <w:sz w:val="18"/>
            <w:szCs w:val="18"/>
          </w:rPr>
          <w:t>inimene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kellel</w:t>
        </w:r>
        <w:proofErr w:type="spellEnd"/>
        <w:r w:rsidRPr="00B672C4">
          <w:rPr>
            <w:rFonts w:asciiTheme="minorHAnsi" w:hAnsiTheme="minorHAnsi" w:cstheme="minorHAnsi"/>
            <w:sz w:val="18"/>
            <w:szCs w:val="18"/>
          </w:rPr>
          <w:t xml:space="preserve"> on </w:t>
        </w:r>
        <w:proofErr w:type="spellStart"/>
        <w:r w:rsidRPr="00B672C4">
          <w:rPr>
            <w:rFonts w:asciiTheme="minorHAnsi" w:hAnsiTheme="minorHAnsi" w:cstheme="minorHAnsi"/>
            <w:sz w:val="18"/>
            <w:szCs w:val="18"/>
          </w:rPr>
          <w:t>füüsiline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või</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psüühiline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kõrvalekalle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mille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tõttu</w:t>
        </w:r>
        <w:proofErr w:type="spellEnd"/>
        <w:r w:rsidRPr="00B672C4">
          <w:rPr>
            <w:rFonts w:asciiTheme="minorHAnsi" w:hAnsiTheme="minorHAnsi" w:cstheme="minorHAnsi"/>
            <w:sz w:val="18"/>
            <w:szCs w:val="18"/>
          </w:rPr>
          <w:t xml:space="preserve"> ta </w:t>
        </w:r>
        <w:proofErr w:type="spellStart"/>
        <w:r w:rsidRPr="00B672C4">
          <w:rPr>
            <w:rFonts w:asciiTheme="minorHAnsi" w:hAnsiTheme="minorHAnsi" w:cstheme="minorHAnsi"/>
            <w:sz w:val="18"/>
            <w:szCs w:val="18"/>
          </w:rPr>
          <w:t>vajab</w:t>
        </w:r>
        <w:proofErr w:type="spellEnd"/>
      </w:ins>
    </w:p>
    <w:p w14:paraId="54CB2B57" w14:textId="77777777" w:rsidR="00B672C4" w:rsidRDefault="00B672C4" w:rsidP="00B672C4">
      <w:pPr>
        <w:rPr>
          <w:ins w:id="89" w:author="Liis Moor" w:date="2024-04-18T16:43:00Z"/>
          <w:sz w:val="18"/>
          <w:szCs w:val="18"/>
        </w:rPr>
      </w:pPr>
      <w:proofErr w:type="spellStart"/>
      <w:ins w:id="90" w:author="Liis Moor" w:date="2024-04-18T16:43:00Z">
        <w:r w:rsidRPr="00B672C4">
          <w:rPr>
            <w:rFonts w:asciiTheme="minorHAnsi" w:hAnsiTheme="minorHAnsi" w:cstheme="minorHAnsi"/>
            <w:sz w:val="18"/>
            <w:szCs w:val="18"/>
          </w:rPr>
          <w:t>kõrvalabi</w:t>
        </w:r>
        <w:proofErr w:type="spellEnd"/>
        <w:r w:rsidRPr="00B672C4">
          <w:rPr>
            <w:rFonts w:asciiTheme="minorHAnsi" w:hAnsiTheme="minorHAnsi" w:cstheme="minorHAnsi"/>
            <w:sz w:val="18"/>
            <w:szCs w:val="18"/>
          </w:rPr>
          <w:t>.</w:t>
        </w:r>
      </w:ins>
    </w:p>
  </w:footnote>
  <w:footnote w:id="22">
    <w:p w14:paraId="2EB048DD" w14:textId="4D711ABB" w:rsidR="00B672C4" w:rsidRPr="00B672C4" w:rsidRDefault="00B672C4">
      <w:pPr>
        <w:pStyle w:val="FootnoteText"/>
        <w:rPr>
          <w:rFonts w:asciiTheme="minorHAnsi" w:hAnsiTheme="minorHAnsi" w:cstheme="minorHAnsi"/>
          <w:sz w:val="18"/>
          <w:szCs w:val="18"/>
          <w:lang w:val="et-EE"/>
        </w:rPr>
      </w:pPr>
      <w:ins w:id="300" w:author="Liis Moor" w:date="2024-04-18T16:49:00Z">
        <w:r w:rsidRPr="00B672C4">
          <w:rPr>
            <w:rStyle w:val="FootnoteReference"/>
            <w:rFonts w:asciiTheme="minorHAnsi" w:hAnsiTheme="minorHAnsi" w:cstheme="minorHAnsi"/>
            <w:sz w:val="18"/>
            <w:szCs w:val="18"/>
          </w:rPr>
          <w:footnoteRef/>
        </w:r>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Suurprojekt</w:t>
        </w:r>
        <w:proofErr w:type="spellEnd"/>
        <w:r w:rsidRPr="00B672C4">
          <w:rPr>
            <w:rFonts w:asciiTheme="minorHAnsi" w:hAnsiTheme="minorHAnsi" w:cstheme="minorHAnsi"/>
            <w:sz w:val="18"/>
            <w:szCs w:val="18"/>
          </w:rPr>
          <w:t xml:space="preserve"> on </w:t>
        </w:r>
        <w:proofErr w:type="spellStart"/>
        <w:r w:rsidRPr="00B672C4">
          <w:rPr>
            <w:rFonts w:asciiTheme="minorHAnsi" w:hAnsiTheme="minorHAnsi" w:cstheme="minorHAnsi"/>
            <w:sz w:val="18"/>
            <w:szCs w:val="18"/>
          </w:rPr>
          <w:t>projekt</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millel</w:t>
        </w:r>
        <w:proofErr w:type="spellEnd"/>
        <w:r w:rsidRPr="00B672C4">
          <w:rPr>
            <w:rFonts w:asciiTheme="minorHAnsi" w:hAnsiTheme="minorHAnsi" w:cstheme="minorHAnsi"/>
            <w:sz w:val="18"/>
            <w:szCs w:val="18"/>
          </w:rPr>
          <w:t xml:space="preserve"> on </w:t>
        </w:r>
        <w:proofErr w:type="spellStart"/>
        <w:r w:rsidRPr="00B672C4">
          <w:rPr>
            <w:rFonts w:asciiTheme="minorHAnsi" w:hAnsiTheme="minorHAnsi" w:cstheme="minorHAnsi"/>
            <w:sz w:val="18"/>
            <w:szCs w:val="18"/>
          </w:rPr>
          <w:t>märkimisväärne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mõju</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meetme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sihtrühmale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nt</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palju</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kasusaajaid</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Suurprojekti</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esitamise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õiguse</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otsustab</w:t>
        </w:r>
        <w:proofErr w:type="spellEnd"/>
        <w:r w:rsidRPr="00B672C4">
          <w:rPr>
            <w:rFonts w:asciiTheme="minorHAnsi" w:hAnsiTheme="minorHAnsi" w:cstheme="minorHAnsi"/>
            <w:sz w:val="18"/>
            <w:szCs w:val="18"/>
          </w:rPr>
          <w:t xml:space="preserve"> KKLM-</w:t>
        </w:r>
        <w:proofErr w:type="spellStart"/>
        <w:r w:rsidRPr="00B672C4">
          <w:rPr>
            <w:rFonts w:asciiTheme="minorHAnsi" w:hAnsiTheme="minorHAnsi" w:cstheme="minorHAnsi"/>
            <w:sz w:val="18"/>
            <w:szCs w:val="18"/>
          </w:rPr>
          <w:t>i</w:t>
        </w:r>
        <w:proofErr w:type="spellEnd"/>
        <w:r w:rsidRPr="00B672C4">
          <w:rPr>
            <w:rFonts w:asciiTheme="minorHAnsi" w:hAnsiTheme="minorHAnsi" w:cstheme="minorHAnsi"/>
            <w:sz w:val="18"/>
            <w:szCs w:val="18"/>
          </w:rPr>
          <w:t xml:space="preserve"> </w:t>
        </w:r>
        <w:proofErr w:type="spellStart"/>
        <w:r w:rsidRPr="00B672C4">
          <w:rPr>
            <w:rFonts w:asciiTheme="minorHAnsi" w:hAnsiTheme="minorHAnsi" w:cstheme="minorHAnsi"/>
            <w:sz w:val="18"/>
            <w:szCs w:val="18"/>
          </w:rPr>
          <w:t>juhatus</w:t>
        </w:r>
        <w:proofErr w:type="spellEnd"/>
        <w:r w:rsidRPr="00B672C4">
          <w:rPr>
            <w:rFonts w:asciiTheme="minorHAnsi" w:hAnsiTheme="minorHAnsi" w:cstheme="minorHAnsi"/>
            <w:sz w:val="18"/>
            <w:szCs w:val="18"/>
          </w:rPr>
          <w:t>.</w:t>
        </w:r>
      </w:ins>
    </w:p>
  </w:footnote>
  <w:footnote w:id="23">
    <w:p w14:paraId="5F719720" w14:textId="0A335D3C" w:rsidR="00644A0E" w:rsidRPr="00B308D2" w:rsidRDefault="00644A0E">
      <w:pPr>
        <w:pStyle w:val="FootnoteText"/>
        <w:rPr>
          <w:rFonts w:asciiTheme="minorHAnsi" w:hAnsiTheme="minorHAnsi" w:cstheme="minorHAnsi"/>
          <w:sz w:val="18"/>
          <w:szCs w:val="18"/>
          <w:lang w:val="et-EE"/>
        </w:rPr>
      </w:pPr>
      <w:r w:rsidRPr="00B308D2">
        <w:rPr>
          <w:rStyle w:val="FootnoteReference"/>
          <w:rFonts w:asciiTheme="minorHAnsi" w:hAnsiTheme="minorHAnsi" w:cstheme="minorHAnsi"/>
          <w:sz w:val="18"/>
          <w:szCs w:val="18"/>
        </w:rPr>
        <w:footnoteRef/>
      </w:r>
      <w:r w:rsidRPr="00B308D2">
        <w:rPr>
          <w:rFonts w:asciiTheme="minorHAnsi" w:hAnsiTheme="minorHAnsi" w:cstheme="minorHAnsi"/>
          <w:sz w:val="18"/>
          <w:szCs w:val="18"/>
        </w:rPr>
        <w:t xml:space="preserve"> </w:t>
      </w:r>
      <w:r w:rsidRPr="00B308D2">
        <w:rPr>
          <w:rFonts w:asciiTheme="minorHAnsi" w:hAnsiTheme="minorHAnsi" w:cstheme="minorHAnsi"/>
          <w:sz w:val="18"/>
          <w:szCs w:val="18"/>
          <w:lang w:val="et-EE"/>
        </w:rPr>
        <w:t xml:space="preserve">Eeldatav </w:t>
      </w:r>
      <w:r w:rsidR="00B308D2" w:rsidRPr="00B308D2">
        <w:rPr>
          <w:rFonts w:asciiTheme="minorHAnsi" w:hAnsiTheme="minorHAnsi" w:cstheme="minorHAnsi"/>
          <w:sz w:val="18"/>
          <w:szCs w:val="18"/>
          <w:lang w:val="et-EE"/>
        </w:rPr>
        <w:t xml:space="preserve">LEADER-programmi </w:t>
      </w:r>
      <w:r w:rsidR="00B308D2" w:rsidRPr="00B308D2">
        <w:rPr>
          <w:rFonts w:asciiTheme="minorHAnsi" w:hAnsiTheme="minorHAnsi" w:cstheme="minorHAnsi"/>
          <w:sz w:val="18"/>
          <w:szCs w:val="18"/>
        </w:rPr>
        <w:t xml:space="preserve">(EAFRD) </w:t>
      </w:r>
      <w:proofErr w:type="spellStart"/>
      <w:r w:rsidR="00B308D2" w:rsidRPr="00B308D2">
        <w:rPr>
          <w:rFonts w:asciiTheme="minorHAnsi" w:hAnsiTheme="minorHAnsi" w:cstheme="minorHAnsi"/>
          <w:sz w:val="18"/>
          <w:szCs w:val="18"/>
        </w:rPr>
        <w:t>kogueelarve</w:t>
      </w:r>
      <w:proofErr w:type="spellEnd"/>
      <w:r w:rsidR="00B308D2" w:rsidRPr="00B308D2">
        <w:rPr>
          <w:rFonts w:asciiTheme="minorHAnsi" w:hAnsiTheme="minorHAnsi" w:cstheme="minorHAnsi"/>
          <w:sz w:val="18"/>
          <w:szCs w:val="18"/>
        </w:rPr>
        <w:t xml:space="preserve"> on </w:t>
      </w:r>
      <w:r w:rsidRPr="00B308D2">
        <w:rPr>
          <w:rFonts w:asciiTheme="minorHAnsi" w:hAnsiTheme="minorHAnsi" w:cstheme="minorHAnsi"/>
          <w:sz w:val="18"/>
          <w:szCs w:val="18"/>
          <w:lang w:val="et-EE"/>
        </w:rPr>
        <w:t>3 054</w:t>
      </w:r>
      <w:r w:rsidR="00B308D2" w:rsidRPr="00B308D2">
        <w:rPr>
          <w:rFonts w:asciiTheme="minorHAnsi" w:hAnsiTheme="minorHAnsi" w:cstheme="minorHAnsi"/>
          <w:sz w:val="18"/>
          <w:szCs w:val="18"/>
          <w:lang w:val="et-EE"/>
        </w:rPr>
        <w:t> </w:t>
      </w:r>
      <w:r w:rsidRPr="00B308D2">
        <w:rPr>
          <w:rFonts w:asciiTheme="minorHAnsi" w:hAnsiTheme="minorHAnsi" w:cstheme="minorHAnsi"/>
          <w:sz w:val="18"/>
          <w:szCs w:val="18"/>
          <w:lang w:val="et-EE"/>
        </w:rPr>
        <w:t>898</w:t>
      </w:r>
      <w:r w:rsidR="00B308D2" w:rsidRPr="00B308D2">
        <w:rPr>
          <w:rFonts w:asciiTheme="minorHAnsi" w:hAnsiTheme="minorHAnsi" w:cstheme="minorHAnsi"/>
          <w:sz w:val="18"/>
          <w:szCs w:val="18"/>
          <w:lang w:val="et-EE"/>
        </w:rPr>
        <w:t>€</w:t>
      </w:r>
    </w:p>
  </w:footnote>
  <w:footnote w:id="24">
    <w:p w14:paraId="75539C83" w14:textId="6CDB19CB" w:rsidR="00644A0E" w:rsidRPr="00644A0E" w:rsidRDefault="00644A0E">
      <w:pPr>
        <w:pStyle w:val="FootnoteText"/>
        <w:rPr>
          <w:rFonts w:asciiTheme="minorHAnsi" w:hAnsiTheme="minorHAnsi" w:cstheme="minorHAnsi"/>
          <w:sz w:val="18"/>
          <w:szCs w:val="18"/>
          <w:lang w:val="et-EE"/>
        </w:rPr>
      </w:pPr>
      <w:r w:rsidRPr="00644A0E">
        <w:rPr>
          <w:rStyle w:val="FootnoteReference"/>
          <w:rFonts w:asciiTheme="minorHAnsi" w:hAnsiTheme="minorHAnsi" w:cstheme="minorHAnsi"/>
          <w:sz w:val="18"/>
          <w:szCs w:val="18"/>
        </w:rPr>
        <w:footnoteRef/>
      </w:r>
      <w:r w:rsidRPr="00644A0E">
        <w:rPr>
          <w:rFonts w:asciiTheme="minorHAnsi" w:hAnsiTheme="minorHAnsi" w:cstheme="minorHAnsi"/>
          <w:sz w:val="18"/>
          <w:szCs w:val="18"/>
        </w:rPr>
        <w:t xml:space="preserve"> </w:t>
      </w:r>
      <w:r w:rsidR="00B308D2">
        <w:rPr>
          <w:rFonts w:asciiTheme="minorHAnsi" w:hAnsiTheme="minorHAnsi" w:cstheme="minorHAnsi"/>
          <w:sz w:val="18"/>
          <w:szCs w:val="18"/>
        </w:rPr>
        <w:t xml:space="preserve">Eeldatav </w:t>
      </w:r>
      <w:r w:rsidR="00B308D2" w:rsidRPr="00B308D2">
        <w:rPr>
          <w:rFonts w:asciiTheme="minorHAnsi" w:hAnsiTheme="minorHAnsi" w:cstheme="minorHAnsi"/>
          <w:sz w:val="18"/>
          <w:szCs w:val="18"/>
          <w:lang w:val="et-EE"/>
        </w:rPr>
        <w:t xml:space="preserve">LEADER-programmi </w:t>
      </w:r>
      <w:r w:rsidR="00B308D2" w:rsidRPr="00B308D2">
        <w:rPr>
          <w:rFonts w:asciiTheme="minorHAnsi" w:hAnsiTheme="minorHAnsi" w:cstheme="minorHAnsi"/>
          <w:sz w:val="18"/>
          <w:szCs w:val="18"/>
        </w:rPr>
        <w:t xml:space="preserve">(EAFRD) </w:t>
      </w:r>
      <w:r w:rsidR="00B308D2">
        <w:rPr>
          <w:rFonts w:asciiTheme="minorHAnsi" w:hAnsiTheme="minorHAnsi" w:cstheme="minorHAnsi"/>
          <w:sz w:val="18"/>
          <w:szCs w:val="18"/>
        </w:rPr>
        <w:t xml:space="preserve">projektitoetuste eelarve on </w:t>
      </w:r>
      <w:r w:rsidRPr="00644A0E">
        <w:rPr>
          <w:rFonts w:asciiTheme="minorHAnsi" w:hAnsiTheme="minorHAnsi" w:cstheme="minorHAnsi"/>
          <w:sz w:val="18"/>
          <w:szCs w:val="18"/>
        </w:rPr>
        <w:t>2 398</w:t>
      </w:r>
      <w:r w:rsidR="00B308D2">
        <w:rPr>
          <w:rFonts w:asciiTheme="minorHAnsi" w:hAnsiTheme="minorHAnsi" w:cstheme="minorHAnsi"/>
          <w:sz w:val="18"/>
          <w:szCs w:val="18"/>
        </w:rPr>
        <w:t> </w:t>
      </w:r>
      <w:r w:rsidRPr="00644A0E">
        <w:rPr>
          <w:rFonts w:asciiTheme="minorHAnsi" w:hAnsiTheme="minorHAnsi" w:cstheme="minorHAnsi"/>
          <w:sz w:val="18"/>
          <w:szCs w:val="18"/>
        </w:rPr>
        <w:t>098</w:t>
      </w:r>
      <w:r w:rsidR="00B308D2">
        <w:rPr>
          <w:rFonts w:asciiTheme="minorHAnsi" w:hAnsiTheme="minorHAnsi" w:cstheme="minorHAnsi"/>
          <w:sz w:val="18"/>
          <w:szCs w:val="18"/>
        </w:rPr>
        <w:t>€</w:t>
      </w:r>
    </w:p>
  </w:footnote>
  <w:footnote w:id="25">
    <w:p w14:paraId="76FE9A7F" w14:textId="7889AD20" w:rsidR="00644A0E" w:rsidRPr="00B308D2" w:rsidRDefault="00644A0E" w:rsidP="00644A0E">
      <w:pPr>
        <w:rPr>
          <w:rFonts w:ascii="Calibri" w:hAnsi="Calibri" w:cs="Calibri"/>
          <w:color w:val="000000"/>
          <w:sz w:val="18"/>
          <w:szCs w:val="18"/>
        </w:rPr>
      </w:pPr>
      <w:r w:rsidRPr="00B308D2">
        <w:rPr>
          <w:rStyle w:val="FootnoteReference"/>
          <w:rFonts w:asciiTheme="minorHAnsi" w:hAnsiTheme="minorHAnsi" w:cstheme="minorHAnsi"/>
          <w:sz w:val="18"/>
          <w:szCs w:val="18"/>
        </w:rPr>
        <w:footnoteRef/>
      </w:r>
      <w:r w:rsidRPr="00B308D2">
        <w:rPr>
          <w:rFonts w:asciiTheme="minorHAnsi" w:hAnsiTheme="minorHAnsi" w:cstheme="minorHAnsi"/>
          <w:sz w:val="18"/>
          <w:szCs w:val="18"/>
        </w:rPr>
        <w:t xml:space="preserve"> </w:t>
      </w:r>
      <w:r w:rsidR="00B308D2" w:rsidRPr="00B308D2">
        <w:rPr>
          <w:rFonts w:asciiTheme="minorHAnsi" w:hAnsiTheme="minorHAnsi" w:cstheme="minorHAnsi"/>
          <w:sz w:val="18"/>
          <w:szCs w:val="18"/>
        </w:rPr>
        <w:t xml:space="preserve">Eeldatav KKLM tegevus- ja elavdamiskulude eelarve on </w:t>
      </w:r>
      <w:r w:rsidRPr="00B308D2">
        <w:rPr>
          <w:rFonts w:asciiTheme="minorHAnsi" w:hAnsiTheme="minorHAnsi" w:cstheme="minorHAnsi"/>
          <w:sz w:val="18"/>
          <w:szCs w:val="18"/>
        </w:rPr>
        <w:t>656</w:t>
      </w:r>
      <w:r w:rsidR="00B308D2" w:rsidRPr="00B308D2">
        <w:rPr>
          <w:rFonts w:asciiTheme="minorHAnsi" w:hAnsiTheme="minorHAnsi" w:cstheme="minorHAnsi"/>
          <w:sz w:val="18"/>
          <w:szCs w:val="18"/>
        </w:rPr>
        <w:t> </w:t>
      </w:r>
      <w:r w:rsidRPr="00B308D2">
        <w:rPr>
          <w:rFonts w:asciiTheme="minorHAnsi" w:hAnsiTheme="minorHAnsi" w:cstheme="minorHAnsi"/>
          <w:sz w:val="18"/>
          <w:szCs w:val="18"/>
        </w:rPr>
        <w:t>800</w:t>
      </w:r>
      <w:r w:rsidR="00B308D2" w:rsidRPr="00B308D2">
        <w:rPr>
          <w:rFonts w:asciiTheme="minorHAnsi" w:hAnsiTheme="minorHAnsi" w:cstheme="minorHAnsi"/>
          <w:sz w:val="18"/>
          <w:szCs w:val="18"/>
        </w:rPr>
        <w:t xml:space="preserve">€, mis sisaldab </w:t>
      </w:r>
      <w:r w:rsidRPr="00B308D2">
        <w:rPr>
          <w:rFonts w:asciiTheme="minorHAnsi" w:hAnsiTheme="minorHAnsi" w:cstheme="minorHAnsi"/>
          <w:sz w:val="18"/>
          <w:szCs w:val="18"/>
        </w:rPr>
        <w:t>599</w:t>
      </w:r>
      <w:r w:rsidR="00B308D2" w:rsidRPr="00B308D2">
        <w:rPr>
          <w:rFonts w:asciiTheme="minorHAnsi" w:hAnsiTheme="minorHAnsi" w:cstheme="minorHAnsi"/>
          <w:sz w:val="18"/>
          <w:szCs w:val="18"/>
        </w:rPr>
        <w:t> </w:t>
      </w:r>
      <w:r w:rsidRPr="00B308D2">
        <w:rPr>
          <w:rFonts w:asciiTheme="minorHAnsi" w:hAnsiTheme="minorHAnsi" w:cstheme="minorHAnsi"/>
          <w:sz w:val="18"/>
          <w:szCs w:val="18"/>
        </w:rPr>
        <w:t>524</w:t>
      </w:r>
      <w:r w:rsidR="00B308D2" w:rsidRPr="00B308D2">
        <w:rPr>
          <w:rFonts w:asciiTheme="minorHAnsi" w:hAnsiTheme="minorHAnsi" w:cstheme="minorHAnsi"/>
          <w:sz w:val="18"/>
          <w:szCs w:val="18"/>
        </w:rPr>
        <w:t>€ LEADER-meetmete ja</w:t>
      </w:r>
      <w:r w:rsidR="00B308D2">
        <w:rPr>
          <w:rFonts w:asciiTheme="minorHAnsi" w:hAnsiTheme="minorHAnsi" w:cstheme="minorHAnsi"/>
          <w:sz w:val="18"/>
          <w:szCs w:val="18"/>
        </w:rPr>
        <w:t xml:space="preserve"> </w:t>
      </w:r>
      <w:r w:rsidRPr="00B308D2">
        <w:rPr>
          <w:rFonts w:asciiTheme="minorHAnsi" w:hAnsiTheme="minorHAnsi" w:cstheme="minorHAnsi"/>
          <w:color w:val="000000"/>
          <w:sz w:val="18"/>
          <w:szCs w:val="18"/>
        </w:rPr>
        <w:t>57</w:t>
      </w:r>
      <w:r w:rsidR="00B308D2">
        <w:rPr>
          <w:rFonts w:asciiTheme="minorHAnsi" w:hAnsiTheme="minorHAnsi" w:cstheme="minorHAnsi"/>
          <w:color w:val="000000"/>
          <w:sz w:val="18"/>
          <w:szCs w:val="18"/>
        </w:rPr>
        <w:t> </w:t>
      </w:r>
      <w:r w:rsidRPr="00B308D2">
        <w:rPr>
          <w:rFonts w:asciiTheme="minorHAnsi" w:hAnsiTheme="minorHAnsi" w:cstheme="minorHAnsi"/>
          <w:color w:val="000000"/>
          <w:sz w:val="18"/>
          <w:szCs w:val="18"/>
        </w:rPr>
        <w:t>276</w:t>
      </w:r>
      <w:r w:rsidR="00B308D2">
        <w:rPr>
          <w:rFonts w:asciiTheme="minorHAnsi" w:hAnsiTheme="minorHAnsi" w:cstheme="minorHAnsi"/>
          <w:color w:val="000000"/>
          <w:sz w:val="18"/>
          <w:szCs w:val="18"/>
        </w:rPr>
        <w:t>€</w:t>
      </w:r>
      <w:r w:rsidR="00B308D2" w:rsidRPr="00B308D2">
        <w:rPr>
          <w:rFonts w:asciiTheme="minorHAnsi" w:hAnsiTheme="minorHAnsi" w:cstheme="minorHAnsi"/>
          <w:sz w:val="18"/>
          <w:szCs w:val="18"/>
        </w:rPr>
        <w:t xml:space="preserve"> Sotsiaalfond+ meetme rakendamiskulusid</w:t>
      </w:r>
    </w:p>
  </w:footnote>
  <w:footnote w:id="26">
    <w:p w14:paraId="5AC9D6E3" w14:textId="77777777" w:rsidR="00A86E9C" w:rsidRPr="006F254F" w:rsidRDefault="00A86E9C" w:rsidP="00AF7EC1">
      <w:pPr>
        <w:pStyle w:val="FootnoteText"/>
        <w:rPr>
          <w:rFonts w:asciiTheme="minorHAnsi" w:hAnsiTheme="minorHAnsi" w:cstheme="minorHAnsi"/>
          <w:sz w:val="18"/>
          <w:szCs w:val="18"/>
          <w:lang w:val="et-EE"/>
        </w:rPr>
      </w:pPr>
      <w:r w:rsidRPr="00AF7EC1">
        <w:rPr>
          <w:rStyle w:val="FootnoteReference"/>
          <w:rFonts w:asciiTheme="minorHAnsi" w:hAnsiTheme="minorHAnsi" w:cstheme="minorHAnsi"/>
          <w:sz w:val="18"/>
          <w:szCs w:val="18"/>
        </w:rPr>
        <w:footnoteRef/>
      </w:r>
      <w:r w:rsidRPr="00AF7EC1">
        <w:rPr>
          <w:rFonts w:asciiTheme="minorHAnsi" w:hAnsiTheme="minorHAnsi" w:cstheme="minorHAnsi"/>
          <w:sz w:val="18"/>
          <w:szCs w:val="18"/>
        </w:rPr>
        <w:t xml:space="preserve"> Eeldatav </w:t>
      </w:r>
      <w:r w:rsidRPr="00AF7EC1">
        <w:rPr>
          <w:rFonts w:asciiTheme="minorHAnsi" w:hAnsiTheme="minorHAnsi" w:cstheme="minorHAnsi"/>
          <w:sz w:val="18"/>
          <w:szCs w:val="18"/>
          <w:lang w:val="et-EE"/>
        </w:rPr>
        <w:t>KKLM tegevuspiirkonnale eraldatav Euroopa Sotsiaalfond+ ja riikliku kaasfinantseeringu summa</w:t>
      </w:r>
    </w:p>
  </w:footnote>
  <w:footnote w:id="27">
    <w:p w14:paraId="3F631F39" w14:textId="77777777" w:rsidR="00CC4DA3" w:rsidRPr="00395520" w:rsidRDefault="00CC4DA3" w:rsidP="00CC4DA3">
      <w:pPr>
        <w:pStyle w:val="FootnoteText"/>
        <w:spacing w:after="120"/>
        <w:rPr>
          <w:rFonts w:asciiTheme="minorHAnsi" w:hAnsiTheme="minorHAnsi" w:cstheme="minorHAnsi"/>
          <w:sz w:val="18"/>
          <w:szCs w:val="18"/>
        </w:rPr>
      </w:pPr>
      <w:r w:rsidRPr="00395520">
        <w:rPr>
          <w:rStyle w:val="FootnoteReference"/>
          <w:rFonts w:asciiTheme="minorHAnsi" w:hAnsiTheme="minorHAnsi" w:cstheme="minorHAnsi"/>
          <w:sz w:val="18"/>
          <w:szCs w:val="18"/>
        </w:rPr>
        <w:footnoteRef/>
      </w:r>
      <w:r w:rsidRPr="00395520">
        <w:rPr>
          <w:rFonts w:asciiTheme="minorHAnsi" w:hAnsiTheme="minorHAnsi" w:cstheme="minorHAnsi"/>
          <w:sz w:val="18"/>
          <w:szCs w:val="18"/>
        </w:rPr>
        <w:t xml:space="preserve"> Koondhinne moodustub hindamiskomisjoni liikmete poolt antud hinnete aritmeetilisest keskmisest.</w:t>
      </w:r>
    </w:p>
  </w:footnote>
  <w:footnote w:id="28">
    <w:p w14:paraId="3A69052B" w14:textId="0252BBE2" w:rsidR="00BA08B4" w:rsidRPr="0062770D" w:rsidRDefault="00BA08B4" w:rsidP="00CC4DA3">
      <w:pPr>
        <w:pStyle w:val="FootnoteText"/>
        <w:rPr>
          <w:rFonts w:asciiTheme="minorHAnsi" w:hAnsiTheme="minorHAnsi" w:cstheme="minorHAnsi"/>
          <w:sz w:val="18"/>
          <w:szCs w:val="18"/>
        </w:rPr>
      </w:pPr>
      <w:r w:rsidRPr="0062770D">
        <w:rPr>
          <w:rStyle w:val="FootnoteReference"/>
          <w:rFonts w:asciiTheme="minorHAnsi" w:eastAsiaTheme="minorEastAsia" w:hAnsiTheme="minorHAnsi" w:cstheme="minorHAnsi"/>
          <w:sz w:val="18"/>
          <w:szCs w:val="18"/>
        </w:rPr>
        <w:footnoteRef/>
      </w:r>
      <w:r w:rsidRPr="0062770D">
        <w:rPr>
          <w:rFonts w:asciiTheme="minorHAnsi" w:hAnsiTheme="minorHAnsi" w:cstheme="minorHAnsi"/>
          <w:sz w:val="18"/>
          <w:szCs w:val="18"/>
        </w:rPr>
        <w:t xml:space="preserve"> </w:t>
      </w:r>
      <w:proofErr w:type="spellStart"/>
      <w:r w:rsidRPr="0062770D">
        <w:rPr>
          <w:rFonts w:asciiTheme="minorHAnsi" w:hAnsiTheme="minorHAnsi" w:cstheme="minorHAnsi"/>
          <w:sz w:val="18"/>
          <w:szCs w:val="18"/>
        </w:rPr>
        <w:t>Noorte</w:t>
      </w:r>
      <w:proofErr w:type="spellEnd"/>
      <w:r w:rsidRPr="0062770D">
        <w:rPr>
          <w:rFonts w:asciiTheme="minorHAnsi" w:hAnsiTheme="minorHAnsi" w:cstheme="minorHAnsi"/>
          <w:sz w:val="18"/>
          <w:szCs w:val="18"/>
        </w:rPr>
        <w:t xml:space="preserve"> </w:t>
      </w:r>
      <w:proofErr w:type="spellStart"/>
      <w:r w:rsidRPr="0062770D">
        <w:rPr>
          <w:rFonts w:asciiTheme="minorHAnsi" w:hAnsiTheme="minorHAnsi" w:cstheme="minorHAnsi"/>
          <w:sz w:val="18"/>
          <w:szCs w:val="18"/>
        </w:rPr>
        <w:t>aktiivsuse</w:t>
      </w:r>
      <w:proofErr w:type="spellEnd"/>
      <w:r w:rsidRPr="0062770D">
        <w:rPr>
          <w:rFonts w:asciiTheme="minorHAnsi" w:hAnsiTheme="minorHAnsi" w:cstheme="minorHAnsi"/>
          <w:sz w:val="18"/>
          <w:szCs w:val="18"/>
        </w:rPr>
        <w:t xml:space="preserve"> </w:t>
      </w:r>
      <w:proofErr w:type="spellStart"/>
      <w:r w:rsidRPr="0062770D">
        <w:rPr>
          <w:rFonts w:asciiTheme="minorHAnsi" w:hAnsiTheme="minorHAnsi" w:cstheme="minorHAnsi"/>
          <w:sz w:val="18"/>
          <w:szCs w:val="18"/>
        </w:rPr>
        <w:t>tõstmise</w:t>
      </w:r>
      <w:proofErr w:type="spellEnd"/>
      <w:r w:rsidRPr="0062770D">
        <w:rPr>
          <w:rFonts w:asciiTheme="minorHAnsi" w:hAnsiTheme="minorHAnsi" w:cstheme="minorHAnsi"/>
          <w:sz w:val="18"/>
          <w:szCs w:val="18"/>
        </w:rPr>
        <w:t xml:space="preserve"> all mõeldakse </w:t>
      </w:r>
      <w:r w:rsidR="00157BDC">
        <w:rPr>
          <w:rFonts w:asciiTheme="minorHAnsi" w:hAnsiTheme="minorHAnsi" w:cstheme="minorHAnsi"/>
          <w:sz w:val="18"/>
          <w:szCs w:val="18"/>
        </w:rPr>
        <w:t xml:space="preserve">projekte, </w:t>
      </w:r>
      <w:r w:rsidR="00157BDC" w:rsidRPr="00157BDC">
        <w:rPr>
          <w:rFonts w:asciiTheme="minorHAnsi" w:hAnsiTheme="minorHAnsi" w:cstheme="minorHAnsi"/>
          <w:sz w:val="18"/>
          <w:szCs w:val="18"/>
        </w:rPr>
        <w:t>kus noored (vanuses kuni 30 kaasaarvatud</w:t>
      </w:r>
      <w:r w:rsidR="00157BDC">
        <w:rPr>
          <w:rFonts w:asciiTheme="minorHAnsi" w:hAnsiTheme="minorHAnsi" w:cstheme="minorHAnsi"/>
          <w:sz w:val="18"/>
          <w:szCs w:val="18"/>
        </w:rPr>
        <w:t xml:space="preserve">) </w:t>
      </w:r>
      <w:r w:rsidR="00157BDC" w:rsidRPr="00157BDC">
        <w:rPr>
          <w:rFonts w:asciiTheme="minorHAnsi" w:hAnsiTheme="minorHAnsi" w:cstheme="minorHAnsi"/>
          <w:sz w:val="18"/>
          <w:szCs w:val="18"/>
        </w:rPr>
        <w:t>on kas ise projekti vedajad (taotl</w:t>
      </w:r>
      <w:r w:rsidR="00157BDC">
        <w:rPr>
          <w:rFonts w:asciiTheme="minorHAnsi" w:hAnsiTheme="minorHAnsi" w:cstheme="minorHAnsi"/>
          <w:sz w:val="18"/>
          <w:szCs w:val="18"/>
        </w:rPr>
        <w:t xml:space="preserve">evad </w:t>
      </w:r>
      <w:r w:rsidR="00157BDC" w:rsidRPr="00157BDC">
        <w:rPr>
          <w:rFonts w:asciiTheme="minorHAnsi" w:hAnsiTheme="minorHAnsi" w:cstheme="minorHAnsi"/>
          <w:sz w:val="18"/>
          <w:szCs w:val="18"/>
        </w:rPr>
        <w:t xml:space="preserve">toetust) või on projekti </w:t>
      </w:r>
      <w:r w:rsidR="00157BDC">
        <w:rPr>
          <w:rFonts w:asciiTheme="minorHAnsi" w:hAnsiTheme="minorHAnsi" w:cstheme="minorHAnsi"/>
          <w:sz w:val="18"/>
          <w:szCs w:val="18"/>
        </w:rPr>
        <w:t>tegevused neile suunatud.</w:t>
      </w:r>
    </w:p>
  </w:footnote>
  <w:footnote w:id="29">
    <w:p w14:paraId="2CA49FBA" w14:textId="77777777" w:rsidR="005C08F1" w:rsidRPr="00395520" w:rsidRDefault="005C08F1" w:rsidP="005C08F1">
      <w:pPr>
        <w:pStyle w:val="FootnoteText"/>
        <w:spacing w:after="120"/>
        <w:rPr>
          <w:ins w:id="341" w:author="Liis Moor" w:date="2024-04-18T16:14:00Z"/>
          <w:rFonts w:asciiTheme="minorHAnsi" w:hAnsiTheme="minorHAnsi" w:cstheme="minorHAnsi"/>
          <w:sz w:val="18"/>
          <w:szCs w:val="18"/>
        </w:rPr>
      </w:pPr>
      <w:ins w:id="342" w:author="Liis Moor" w:date="2024-04-18T16:14:00Z">
        <w:r w:rsidRPr="00395520">
          <w:rPr>
            <w:rStyle w:val="FootnoteReference"/>
            <w:rFonts w:asciiTheme="minorHAnsi" w:hAnsiTheme="minorHAnsi" w:cstheme="minorHAnsi"/>
            <w:sz w:val="18"/>
            <w:szCs w:val="18"/>
          </w:rPr>
          <w:footnoteRef/>
        </w:r>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Koondhinne</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moodustub</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hindamiskomisjoni</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liikmete</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poolt</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antud</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hinnete</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aritmeetilisest</w:t>
        </w:r>
        <w:proofErr w:type="spellEnd"/>
        <w:r w:rsidRPr="00395520">
          <w:rPr>
            <w:rFonts w:asciiTheme="minorHAnsi" w:hAnsiTheme="minorHAnsi" w:cstheme="minorHAnsi"/>
            <w:sz w:val="18"/>
            <w:szCs w:val="18"/>
          </w:rPr>
          <w:t xml:space="preserve"> </w:t>
        </w:r>
        <w:proofErr w:type="spellStart"/>
        <w:r w:rsidRPr="00395520">
          <w:rPr>
            <w:rFonts w:asciiTheme="minorHAnsi" w:hAnsiTheme="minorHAnsi" w:cstheme="minorHAnsi"/>
            <w:sz w:val="18"/>
            <w:szCs w:val="18"/>
          </w:rPr>
          <w:t>keskmisest</w:t>
        </w:r>
        <w:proofErr w:type="spellEnd"/>
        <w:r w:rsidRPr="00395520">
          <w:rPr>
            <w:rFonts w:asciiTheme="minorHAnsi" w:hAnsiTheme="minorHAnsi" w:cstheme="minorHAnsi"/>
            <w:sz w:val="18"/>
            <w:szCs w:val="18"/>
          </w:rPr>
          <w:t>.</w:t>
        </w:r>
      </w:ins>
    </w:p>
  </w:footnote>
  <w:footnote w:id="30">
    <w:p w14:paraId="777ABD50" w14:textId="77777777" w:rsidR="005C08F1" w:rsidRPr="0062770D" w:rsidRDefault="005C08F1" w:rsidP="005C08F1">
      <w:pPr>
        <w:pStyle w:val="FootnoteText"/>
        <w:rPr>
          <w:ins w:id="417" w:author="Liis Moor" w:date="2024-04-18T16:15:00Z"/>
          <w:rFonts w:asciiTheme="minorHAnsi" w:hAnsiTheme="minorHAnsi" w:cstheme="minorHAnsi"/>
          <w:sz w:val="18"/>
          <w:szCs w:val="18"/>
        </w:rPr>
      </w:pPr>
      <w:ins w:id="418" w:author="Liis Moor" w:date="2024-04-18T16:15:00Z">
        <w:r w:rsidRPr="0062770D">
          <w:rPr>
            <w:rStyle w:val="FootnoteReference"/>
            <w:rFonts w:asciiTheme="minorHAnsi" w:eastAsiaTheme="minorEastAsia" w:hAnsiTheme="minorHAnsi" w:cstheme="minorHAnsi"/>
            <w:sz w:val="18"/>
            <w:szCs w:val="18"/>
          </w:rPr>
          <w:footnoteRef/>
        </w:r>
        <w:r w:rsidRPr="0062770D">
          <w:rPr>
            <w:rFonts w:asciiTheme="minorHAnsi" w:hAnsiTheme="minorHAnsi" w:cstheme="minorHAnsi"/>
            <w:sz w:val="18"/>
            <w:szCs w:val="18"/>
          </w:rPr>
          <w:t xml:space="preserve"> </w:t>
        </w:r>
        <w:proofErr w:type="spellStart"/>
        <w:r w:rsidRPr="0062770D">
          <w:rPr>
            <w:rFonts w:asciiTheme="minorHAnsi" w:hAnsiTheme="minorHAnsi" w:cstheme="minorHAnsi"/>
            <w:sz w:val="18"/>
            <w:szCs w:val="18"/>
          </w:rPr>
          <w:t>Noorte</w:t>
        </w:r>
        <w:proofErr w:type="spellEnd"/>
        <w:r w:rsidRPr="0062770D">
          <w:rPr>
            <w:rFonts w:asciiTheme="minorHAnsi" w:hAnsiTheme="minorHAnsi" w:cstheme="minorHAnsi"/>
            <w:sz w:val="18"/>
            <w:szCs w:val="18"/>
          </w:rPr>
          <w:t xml:space="preserve"> </w:t>
        </w:r>
        <w:proofErr w:type="spellStart"/>
        <w:r w:rsidRPr="0062770D">
          <w:rPr>
            <w:rFonts w:asciiTheme="minorHAnsi" w:hAnsiTheme="minorHAnsi" w:cstheme="minorHAnsi"/>
            <w:sz w:val="18"/>
            <w:szCs w:val="18"/>
          </w:rPr>
          <w:t>aktiivsuse</w:t>
        </w:r>
        <w:proofErr w:type="spellEnd"/>
        <w:r w:rsidRPr="0062770D">
          <w:rPr>
            <w:rFonts w:asciiTheme="minorHAnsi" w:hAnsiTheme="minorHAnsi" w:cstheme="minorHAnsi"/>
            <w:sz w:val="18"/>
            <w:szCs w:val="18"/>
          </w:rPr>
          <w:t xml:space="preserve"> </w:t>
        </w:r>
        <w:proofErr w:type="spellStart"/>
        <w:r w:rsidRPr="0062770D">
          <w:rPr>
            <w:rFonts w:asciiTheme="minorHAnsi" w:hAnsiTheme="minorHAnsi" w:cstheme="minorHAnsi"/>
            <w:sz w:val="18"/>
            <w:szCs w:val="18"/>
          </w:rPr>
          <w:t>tõstmise</w:t>
        </w:r>
        <w:proofErr w:type="spellEnd"/>
        <w:r w:rsidRPr="0062770D">
          <w:rPr>
            <w:rFonts w:asciiTheme="minorHAnsi" w:hAnsiTheme="minorHAnsi" w:cstheme="minorHAnsi"/>
            <w:sz w:val="18"/>
            <w:szCs w:val="18"/>
          </w:rPr>
          <w:t xml:space="preserve"> all </w:t>
        </w:r>
        <w:proofErr w:type="spellStart"/>
        <w:r w:rsidRPr="0062770D">
          <w:rPr>
            <w:rFonts w:asciiTheme="minorHAnsi" w:hAnsiTheme="minorHAnsi" w:cstheme="minorHAnsi"/>
            <w:sz w:val="18"/>
            <w:szCs w:val="18"/>
          </w:rPr>
          <w:t>mõeldakse</w:t>
        </w:r>
        <w:proofErr w:type="spellEnd"/>
        <w:r w:rsidRPr="0062770D">
          <w:rPr>
            <w:rFonts w:asciiTheme="minorHAnsi" w:hAnsiTheme="minorHAnsi" w:cstheme="minorHAnsi"/>
            <w:sz w:val="18"/>
            <w:szCs w:val="18"/>
          </w:rPr>
          <w:t xml:space="preserve"> </w:t>
        </w:r>
        <w:proofErr w:type="spellStart"/>
        <w:r>
          <w:rPr>
            <w:rFonts w:asciiTheme="minorHAnsi" w:hAnsiTheme="minorHAnsi" w:cstheme="minorHAnsi"/>
            <w:sz w:val="18"/>
            <w:szCs w:val="18"/>
          </w:rPr>
          <w:t>projekte</w:t>
        </w:r>
        <w:proofErr w:type="spellEnd"/>
        <w:r>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kus</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noored</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vanuses</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kuni</w:t>
        </w:r>
        <w:proofErr w:type="spellEnd"/>
        <w:r w:rsidRPr="00157BDC">
          <w:rPr>
            <w:rFonts w:asciiTheme="minorHAnsi" w:hAnsiTheme="minorHAnsi" w:cstheme="minorHAnsi"/>
            <w:sz w:val="18"/>
            <w:szCs w:val="18"/>
          </w:rPr>
          <w:t xml:space="preserve"> 30 </w:t>
        </w:r>
        <w:proofErr w:type="spellStart"/>
        <w:r w:rsidRPr="00157BDC">
          <w:rPr>
            <w:rFonts w:asciiTheme="minorHAnsi" w:hAnsiTheme="minorHAnsi" w:cstheme="minorHAnsi"/>
            <w:sz w:val="18"/>
            <w:szCs w:val="18"/>
          </w:rPr>
          <w:t>kaasaarvatud</w:t>
        </w:r>
        <w:proofErr w:type="spellEnd"/>
        <w:r>
          <w:rPr>
            <w:rFonts w:asciiTheme="minorHAnsi" w:hAnsiTheme="minorHAnsi" w:cstheme="minorHAnsi"/>
            <w:sz w:val="18"/>
            <w:szCs w:val="18"/>
          </w:rPr>
          <w:t xml:space="preserve">) </w:t>
        </w:r>
        <w:r w:rsidRPr="00157BDC">
          <w:rPr>
            <w:rFonts w:asciiTheme="minorHAnsi" w:hAnsiTheme="minorHAnsi" w:cstheme="minorHAnsi"/>
            <w:sz w:val="18"/>
            <w:szCs w:val="18"/>
          </w:rPr>
          <w:t xml:space="preserve">on kas </w:t>
        </w:r>
        <w:proofErr w:type="spellStart"/>
        <w:r w:rsidRPr="00157BDC">
          <w:rPr>
            <w:rFonts w:asciiTheme="minorHAnsi" w:hAnsiTheme="minorHAnsi" w:cstheme="minorHAnsi"/>
            <w:sz w:val="18"/>
            <w:szCs w:val="18"/>
          </w:rPr>
          <w:t>ise</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projekti</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vedajad</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taotl</w:t>
        </w:r>
        <w:r>
          <w:rPr>
            <w:rFonts w:asciiTheme="minorHAnsi" w:hAnsiTheme="minorHAnsi" w:cstheme="minorHAnsi"/>
            <w:sz w:val="18"/>
            <w:szCs w:val="18"/>
          </w:rPr>
          <w:t>evad</w:t>
        </w:r>
        <w:proofErr w:type="spellEnd"/>
        <w:r>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toetust</w:t>
        </w:r>
        <w:proofErr w:type="spellEnd"/>
        <w:r w:rsidRPr="00157BDC">
          <w:rPr>
            <w:rFonts w:asciiTheme="minorHAnsi" w:hAnsiTheme="minorHAnsi" w:cstheme="minorHAnsi"/>
            <w:sz w:val="18"/>
            <w:szCs w:val="18"/>
          </w:rPr>
          <w:t xml:space="preserve">) </w:t>
        </w:r>
        <w:proofErr w:type="spellStart"/>
        <w:r w:rsidRPr="00157BDC">
          <w:rPr>
            <w:rFonts w:asciiTheme="minorHAnsi" w:hAnsiTheme="minorHAnsi" w:cstheme="minorHAnsi"/>
            <w:sz w:val="18"/>
            <w:szCs w:val="18"/>
          </w:rPr>
          <w:t>või</w:t>
        </w:r>
        <w:proofErr w:type="spellEnd"/>
        <w:r w:rsidRPr="00157BDC">
          <w:rPr>
            <w:rFonts w:asciiTheme="minorHAnsi" w:hAnsiTheme="minorHAnsi" w:cstheme="minorHAnsi"/>
            <w:sz w:val="18"/>
            <w:szCs w:val="18"/>
          </w:rPr>
          <w:t xml:space="preserve"> on </w:t>
        </w:r>
        <w:proofErr w:type="spellStart"/>
        <w:r w:rsidRPr="00157BDC">
          <w:rPr>
            <w:rFonts w:asciiTheme="minorHAnsi" w:hAnsiTheme="minorHAnsi" w:cstheme="minorHAnsi"/>
            <w:sz w:val="18"/>
            <w:szCs w:val="18"/>
          </w:rPr>
          <w:t>projekti</w:t>
        </w:r>
        <w:proofErr w:type="spellEnd"/>
        <w:r w:rsidRPr="00157BDC">
          <w:rPr>
            <w:rFonts w:asciiTheme="minorHAnsi" w:hAnsiTheme="minorHAnsi" w:cstheme="minorHAnsi"/>
            <w:sz w:val="18"/>
            <w:szCs w:val="18"/>
          </w:rPr>
          <w:t xml:space="preserve"> </w:t>
        </w:r>
        <w:proofErr w:type="spellStart"/>
        <w:r>
          <w:rPr>
            <w:rFonts w:asciiTheme="minorHAnsi" w:hAnsiTheme="minorHAnsi" w:cstheme="minorHAnsi"/>
            <w:sz w:val="18"/>
            <w:szCs w:val="18"/>
          </w:rPr>
          <w:t>tegevused</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neile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suunatud</w:t>
        </w:r>
        <w:proofErr w:type="spellEnd"/>
        <w:r>
          <w:rPr>
            <w:rFonts w:asciiTheme="minorHAnsi" w:hAnsiTheme="minorHAnsi" w:cstheme="minorHAnsi"/>
            <w:sz w:val="18"/>
            <w:szCs w:val="18"/>
          </w:rPr>
          <w:t>.</w:t>
        </w:r>
      </w:ins>
    </w:p>
  </w:footnote>
  <w:footnote w:id="31">
    <w:p w14:paraId="3BCD1445" w14:textId="0DF12FDC" w:rsidR="00B5086D" w:rsidRPr="00B5086D" w:rsidRDefault="00B5086D">
      <w:pPr>
        <w:pStyle w:val="FootnoteText"/>
        <w:rPr>
          <w:rFonts w:asciiTheme="minorHAnsi" w:hAnsiTheme="minorHAnsi" w:cstheme="minorHAnsi"/>
          <w:sz w:val="18"/>
          <w:szCs w:val="18"/>
          <w:lang w:val="et-EE"/>
        </w:rPr>
      </w:pPr>
      <w:r w:rsidRPr="00B5086D">
        <w:rPr>
          <w:rStyle w:val="FootnoteReference"/>
          <w:rFonts w:asciiTheme="minorHAnsi" w:hAnsiTheme="minorHAnsi" w:cstheme="minorHAnsi"/>
          <w:color w:val="000000" w:themeColor="text1"/>
          <w:sz w:val="18"/>
          <w:szCs w:val="18"/>
        </w:rPr>
        <w:footnoteRef/>
      </w:r>
      <w:r>
        <w:rPr>
          <w:rFonts w:asciiTheme="minorHAnsi" w:hAnsiTheme="minorHAnsi" w:cstheme="minorHAnsi"/>
          <w:color w:val="000000" w:themeColor="text1"/>
          <w:sz w:val="18"/>
          <w:szCs w:val="18"/>
        </w:rPr>
        <w:t xml:space="preserve"> </w:t>
      </w:r>
      <w:proofErr w:type="spellStart"/>
      <w:r w:rsidRPr="00B5086D">
        <w:rPr>
          <w:rFonts w:asciiTheme="minorHAnsi" w:hAnsiTheme="minorHAnsi" w:cstheme="minorHAnsi"/>
          <w:color w:val="000000" w:themeColor="text1"/>
          <w:sz w:val="18"/>
          <w:szCs w:val="18"/>
        </w:rPr>
        <w:t>Lisandväärtus</w:t>
      </w:r>
      <w:proofErr w:type="spellEnd"/>
      <w:r w:rsidRPr="00B5086D">
        <w:rPr>
          <w:rFonts w:asciiTheme="minorHAnsi" w:hAnsiTheme="minorHAnsi" w:cstheme="minorHAnsi"/>
          <w:color w:val="000000" w:themeColor="text1"/>
          <w:sz w:val="18"/>
          <w:szCs w:val="18"/>
        </w:rPr>
        <w:t xml:space="preserve"> </w:t>
      </w:r>
      <w:proofErr w:type="spellStart"/>
      <w:r w:rsidRPr="00B5086D">
        <w:rPr>
          <w:rFonts w:asciiTheme="minorHAnsi" w:hAnsiTheme="minorHAnsi" w:cstheme="minorHAnsi"/>
          <w:color w:val="000000" w:themeColor="text1"/>
          <w:sz w:val="18"/>
          <w:szCs w:val="18"/>
        </w:rPr>
        <w:t>töötaja</w:t>
      </w:r>
      <w:proofErr w:type="spellEnd"/>
      <w:r w:rsidRPr="00B5086D">
        <w:rPr>
          <w:rFonts w:asciiTheme="minorHAnsi" w:hAnsiTheme="minorHAnsi" w:cstheme="minorHAnsi"/>
          <w:color w:val="000000" w:themeColor="text1"/>
          <w:sz w:val="18"/>
          <w:szCs w:val="18"/>
        </w:rPr>
        <w:t xml:space="preserve"> </w:t>
      </w:r>
      <w:proofErr w:type="spellStart"/>
      <w:r w:rsidRPr="00B5086D">
        <w:rPr>
          <w:rFonts w:asciiTheme="minorHAnsi" w:hAnsiTheme="minorHAnsi" w:cstheme="minorHAnsi"/>
          <w:color w:val="000000" w:themeColor="text1"/>
          <w:sz w:val="18"/>
          <w:szCs w:val="18"/>
        </w:rPr>
        <w:t>kohta</w:t>
      </w:r>
      <w:proofErr w:type="spellEnd"/>
      <w:r w:rsidRPr="00B5086D">
        <w:rPr>
          <w:rFonts w:asciiTheme="minorHAnsi" w:hAnsiTheme="minorHAnsi" w:cstheme="minorHAnsi"/>
          <w:color w:val="000000" w:themeColor="text1"/>
          <w:sz w:val="18"/>
          <w:szCs w:val="18"/>
        </w:rPr>
        <w:t xml:space="preserve"> = (ärikasum (EBIT) + kulum + tööjõukulud + lõpetamata ja valmistoodangu varude muutus + oma tarbeks valmistatud põhivara) / aasta keskmine hõivatute arv.</w:t>
      </w:r>
    </w:p>
  </w:footnote>
  <w:footnote w:id="32">
    <w:p w14:paraId="636263CF" w14:textId="2407F8E5"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https://valitsus.ee/strateegia-eesti-2035-arengukavad-ja-planeering/strateegia </w:t>
      </w:r>
    </w:p>
  </w:footnote>
  <w:footnote w:id="33">
    <w:p w14:paraId="509BE519" w14:textId="3F1FA415" w:rsidR="00216574" w:rsidRDefault="00216574" w:rsidP="00216574">
      <w:pPr>
        <w:pStyle w:val="FootnoteText"/>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https://www.agri.ee/euroopa-liidu-uhise-pollumajanduspoliitika-strateegiakava-2023-2027 </w:t>
      </w:r>
    </w:p>
  </w:footnote>
  <w:footnote w:id="34">
    <w:p w14:paraId="07B0D550" w14:textId="279E0B2B" w:rsidR="00216574" w:rsidRDefault="00216574" w:rsidP="00216574">
      <w:pPr>
        <w:pStyle w:val="FootnoteText"/>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https://pilv.rtk.ee/s/j6HZp9QFAjJM7a3</w:t>
      </w:r>
    </w:p>
  </w:footnote>
  <w:footnote w:id="35">
    <w:p w14:paraId="25F420C0"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https://www.sm.ee/heaolu-arengukava-2023-2030</w:t>
      </w:r>
    </w:p>
  </w:footnote>
  <w:footnote w:id="36">
    <w:p w14:paraId="2199328E"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https://www.riigiteataja.ee/aktilisa/4041/1202/2020/Lisa1.pdf#</w:t>
      </w:r>
    </w:p>
  </w:footnote>
  <w:footnote w:id="37">
    <w:p w14:paraId="0D352C09"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https://www.riigiteataja.ee/aktilisa/4021/1202/2002/arengukava.pdf#</w:t>
      </w:r>
    </w:p>
  </w:footnote>
  <w:footnote w:id="38">
    <w:p w14:paraId="4BE6FC75" w14:textId="77777777" w:rsidR="00216574" w:rsidRPr="00044301" w:rsidRDefault="00216574" w:rsidP="00216574">
      <w:pPr>
        <w:pStyle w:val="FootnoteText"/>
        <w:rPr>
          <w:rFonts w:asciiTheme="minorHAnsi" w:hAnsiTheme="minorHAnsi" w:cstheme="minorHAnsi"/>
          <w:sz w:val="18"/>
          <w:szCs w:val="18"/>
        </w:rPr>
      </w:pPr>
      <w:r w:rsidRPr="00044301">
        <w:rPr>
          <w:rStyle w:val="FootnoteReference"/>
          <w:rFonts w:asciiTheme="minorHAnsi" w:eastAsiaTheme="minorEastAsia" w:hAnsiTheme="minorHAnsi" w:cstheme="minorHAnsi"/>
          <w:sz w:val="18"/>
          <w:szCs w:val="18"/>
        </w:rPr>
        <w:footnoteRef/>
      </w:r>
      <w:r w:rsidRPr="00044301">
        <w:rPr>
          <w:rFonts w:asciiTheme="minorHAnsi" w:hAnsiTheme="minorHAnsi" w:cstheme="minorHAnsi"/>
          <w:sz w:val="18"/>
          <w:szCs w:val="18"/>
        </w:rPr>
        <w:t xml:space="preserve"> https://www.riigiteataja.ee/aktilisa/4030/1202/0026/Vormsi%20valla%20arengukava%202020-2030.pdf#</w:t>
      </w:r>
    </w:p>
  </w:footnote>
  <w:footnote w:id="39">
    <w:p w14:paraId="776FEE44"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https://www.riigiteataja.ee/aktilisa/4221/0202/2005/Laaneranna_valla_ak_2018-2028.pdf#</w:t>
      </w:r>
    </w:p>
  </w:footnote>
  <w:footnote w:id="40">
    <w:p w14:paraId="1C1497C6"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https://maakonnaplaneering.ee/wp-content/uploads/2022/09/Laane-maakonnaplaneering-2030_muudetud.pdf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2E05C" w14:textId="591BE18F" w:rsidR="00202ACD" w:rsidRDefault="00830D9C">
    <w:pPr>
      <w:pStyle w:val="Header"/>
    </w:pPr>
    <w:r>
      <w:rPr>
        <w:noProof/>
      </w:rPr>
      <w:pict w14:anchorId="38D5D0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51.5pt;height:150.5pt;rotation:315;z-index:-251658240;mso-wrap-edited:f;mso-width-percent:0;mso-height-percent:0;mso-position-horizontal:center;mso-position-horizontal-relative:margin;mso-position-vertical:center;mso-position-vertical-relative:margin;mso-width-percent:0;mso-height-percent:0" o:allowincell="f" fillcolor="#f2f2f2 [3052]" stroked="f">
          <v:textpath style="font-family:&quot;Calibri&quot;;font-size:1pt" string="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F3F"/>
    <w:multiLevelType w:val="hybridMultilevel"/>
    <w:tmpl w:val="347CD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D5FCF"/>
    <w:multiLevelType w:val="hybridMultilevel"/>
    <w:tmpl w:val="D18EC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CC53C4"/>
    <w:multiLevelType w:val="multilevel"/>
    <w:tmpl w:val="0ECC0498"/>
    <w:lvl w:ilvl="0">
      <w:start w:val="1"/>
      <w:numFmt w:val="decimal"/>
      <w:pStyle w:val="Heading1"/>
      <w:lvlText w:val="%1."/>
      <w:lvlJc w:val="left"/>
      <w:pPr>
        <w:ind w:left="567" w:hanging="567"/>
      </w:pPr>
      <w:rPr>
        <w:rFonts w:hint="default"/>
        <w:b/>
        <w:bCs/>
        <w:color w:val="C0504D" w:themeColor="accent2"/>
      </w:rPr>
    </w:lvl>
    <w:lvl w:ilvl="1">
      <w:start w:val="1"/>
      <w:numFmt w:val="decimal"/>
      <w:pStyle w:val="Heading2"/>
      <w:lvlText w:val="%1.%2."/>
      <w:lvlJc w:val="left"/>
      <w:pPr>
        <w:ind w:left="567" w:hanging="567"/>
      </w:pPr>
      <w:rPr>
        <w:rFonts w:hint="default"/>
        <w:b/>
        <w:bCs/>
        <w:strike w:val="0"/>
        <w:sz w:val="28"/>
        <w:szCs w:val="28"/>
      </w:rPr>
    </w:lvl>
    <w:lvl w:ilvl="2">
      <w:start w:val="1"/>
      <w:numFmt w:val="decimal"/>
      <w:lvlText w:val="%2.1.1"/>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 w15:restartNumberingAfterBreak="0">
    <w:nsid w:val="041D7F65"/>
    <w:multiLevelType w:val="hybridMultilevel"/>
    <w:tmpl w:val="132CB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892839"/>
    <w:multiLevelType w:val="hybridMultilevel"/>
    <w:tmpl w:val="CE38B846"/>
    <w:lvl w:ilvl="0" w:tplc="A96AEDC2">
      <w:start w:val="1"/>
      <w:numFmt w:val="bullet"/>
      <w:lvlText w:val=""/>
      <w:lvlJc w:val="left"/>
      <w:pPr>
        <w:ind w:left="822"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558240F"/>
    <w:multiLevelType w:val="hybridMultilevel"/>
    <w:tmpl w:val="BD0C2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662114B"/>
    <w:multiLevelType w:val="hybridMultilevel"/>
    <w:tmpl w:val="5FACA598"/>
    <w:lvl w:ilvl="0" w:tplc="042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8487027"/>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9483DBD"/>
    <w:multiLevelType w:val="hybridMultilevel"/>
    <w:tmpl w:val="94BC8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97032EE"/>
    <w:multiLevelType w:val="hybridMultilevel"/>
    <w:tmpl w:val="E9B67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B6A21BB"/>
    <w:multiLevelType w:val="hybridMultilevel"/>
    <w:tmpl w:val="81869910"/>
    <w:lvl w:ilvl="0" w:tplc="BF4C6B32">
      <w:start w:val="26"/>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C4733D9"/>
    <w:multiLevelType w:val="multilevel"/>
    <w:tmpl w:val="2B68B2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CA846DD"/>
    <w:multiLevelType w:val="hybridMultilevel"/>
    <w:tmpl w:val="3FAAD3F0"/>
    <w:lvl w:ilvl="0" w:tplc="A96AEDC2">
      <w:start w:val="1"/>
      <w:numFmt w:val="bullet"/>
      <w:lvlText w:val=""/>
      <w:lvlJc w:val="left"/>
      <w:pPr>
        <w:ind w:left="822"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BE7651"/>
    <w:multiLevelType w:val="hybridMultilevel"/>
    <w:tmpl w:val="C91844C2"/>
    <w:lvl w:ilvl="0" w:tplc="A96AEDC2">
      <w:start w:val="1"/>
      <w:numFmt w:val="bullet"/>
      <w:lvlText w:val=""/>
      <w:lvlJc w:val="left"/>
      <w:pPr>
        <w:ind w:left="822"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4164A1D"/>
    <w:multiLevelType w:val="multilevel"/>
    <w:tmpl w:val="EEE8EB3A"/>
    <w:styleLink w:val="CurrentList3"/>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144C549A"/>
    <w:multiLevelType w:val="hybridMultilevel"/>
    <w:tmpl w:val="A6E4F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76F3A0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9E50E2E"/>
    <w:multiLevelType w:val="hybridMultilevel"/>
    <w:tmpl w:val="378A168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8" w15:restartNumberingAfterBreak="0">
    <w:nsid w:val="1DA9094B"/>
    <w:multiLevelType w:val="multilevel"/>
    <w:tmpl w:val="388C9E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pStyle w:val="Heading3"/>
      <w:isLgl/>
      <w:lvlText w:val="1.1.1"/>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206630B0"/>
    <w:multiLevelType w:val="multilevel"/>
    <w:tmpl w:val="7DC8CDB0"/>
    <w:styleLink w:val="CurrentList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isLgl/>
      <w:lvlText w:val=""/>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4B31767"/>
    <w:multiLevelType w:val="hybridMultilevel"/>
    <w:tmpl w:val="05EA3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AD602A0"/>
    <w:multiLevelType w:val="hybridMultilevel"/>
    <w:tmpl w:val="B92C59DE"/>
    <w:lvl w:ilvl="0" w:tplc="74D46196">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2B602C9C"/>
    <w:multiLevelType w:val="multilevel"/>
    <w:tmpl w:val="04F8F072"/>
    <w:styleLink w:val="CurrentList7"/>
    <w:lvl w:ilvl="0">
      <w:start w:val="1"/>
      <w:numFmt w:val="decimal"/>
      <w:lvlText w:val="%1."/>
      <w:lvlJc w:val="left"/>
      <w:pPr>
        <w:ind w:left="567" w:hanging="567"/>
      </w:pPr>
      <w:rPr>
        <w:rFonts w:hint="default"/>
        <w:color w:val="000000" w:themeColor="text1"/>
      </w:rPr>
    </w:lvl>
    <w:lvl w:ilvl="1">
      <w:start w:val="1"/>
      <w:numFmt w:val="decimal"/>
      <w:lvlText w:val="%1.%2."/>
      <w:lvlJc w:val="left"/>
      <w:pPr>
        <w:ind w:left="567" w:hanging="567"/>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3" w15:restartNumberingAfterBreak="0">
    <w:nsid w:val="2B6B6FA9"/>
    <w:multiLevelType w:val="hybridMultilevel"/>
    <w:tmpl w:val="D5F0DEA0"/>
    <w:lvl w:ilvl="0" w:tplc="74D46196">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2E35531C"/>
    <w:multiLevelType w:val="hybridMultilevel"/>
    <w:tmpl w:val="B60EDE0E"/>
    <w:lvl w:ilvl="0" w:tplc="525635A8">
      <w:start w:val="5"/>
      <w:numFmt w:val="bullet"/>
      <w:lvlText w:val="•"/>
      <w:lvlJc w:val="left"/>
      <w:pPr>
        <w:ind w:left="822" w:hanging="360"/>
      </w:pPr>
      <w:rPr>
        <w:rFonts w:ascii="Calibri" w:eastAsiaTheme="minorHAnsi" w:hAnsi="Calibri" w:cs="Calibr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FD41A1D"/>
    <w:multiLevelType w:val="hybridMultilevel"/>
    <w:tmpl w:val="13AC0E60"/>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6" w15:restartNumberingAfterBreak="0">
    <w:nsid w:val="327459C3"/>
    <w:multiLevelType w:val="hybridMultilevel"/>
    <w:tmpl w:val="AE5A49C0"/>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6326AC2"/>
    <w:multiLevelType w:val="hybridMultilevel"/>
    <w:tmpl w:val="6B24CE9A"/>
    <w:lvl w:ilvl="0" w:tplc="08090001">
      <w:start w:val="1"/>
      <w:numFmt w:val="bullet"/>
      <w:lvlText w:val=""/>
      <w:lvlJc w:val="left"/>
      <w:pPr>
        <w:ind w:left="82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7062D2E"/>
    <w:multiLevelType w:val="multilevel"/>
    <w:tmpl w:val="B10A5160"/>
    <w:styleLink w:val="CurrentList6"/>
    <w:lvl w:ilvl="0">
      <w:start w:val="1"/>
      <w:numFmt w:val="decimal"/>
      <w:lvlText w:val="%1."/>
      <w:lvlJc w:val="left"/>
      <w:pPr>
        <w:ind w:left="567" w:hanging="567"/>
      </w:pPr>
      <w:rPr>
        <w:rFonts w:hint="default"/>
      </w:rPr>
    </w:lvl>
    <w:lvl w:ilvl="1">
      <w:start w:val="1"/>
      <w:numFmt w:val="decimal"/>
      <w:lvlText w:val="%1.%2."/>
      <w:lvlJc w:val="left"/>
      <w:pPr>
        <w:ind w:left="1512" w:hanging="151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9" w15:restartNumberingAfterBreak="0">
    <w:nsid w:val="38607716"/>
    <w:multiLevelType w:val="multilevel"/>
    <w:tmpl w:val="B1F490FE"/>
    <w:styleLink w:val="CurrentList13"/>
    <w:lvl w:ilvl="0">
      <w:start w:val="1"/>
      <w:numFmt w:val="decimal"/>
      <w:lvlText w:val="%1."/>
      <w:lvlJc w:val="left"/>
      <w:pPr>
        <w:ind w:left="567" w:hanging="567"/>
      </w:pPr>
      <w:rPr>
        <w:rFonts w:hint="default"/>
        <w:color w:val="000000" w:themeColor="text1"/>
      </w:rPr>
    </w:lvl>
    <w:lvl w:ilvl="1">
      <w:start w:val="1"/>
      <w:numFmt w:val="decimal"/>
      <w:lvlText w:val="%1.%2."/>
      <w:lvlJc w:val="left"/>
      <w:pPr>
        <w:ind w:left="567" w:hanging="567"/>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0" w15:restartNumberingAfterBreak="0">
    <w:nsid w:val="38943A8C"/>
    <w:multiLevelType w:val="hybridMultilevel"/>
    <w:tmpl w:val="A2589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9B10DCD"/>
    <w:multiLevelType w:val="hybridMultilevel"/>
    <w:tmpl w:val="D71CCA74"/>
    <w:lvl w:ilvl="0" w:tplc="08090001">
      <w:start w:val="1"/>
      <w:numFmt w:val="bullet"/>
      <w:lvlText w:val=""/>
      <w:lvlJc w:val="left"/>
      <w:pPr>
        <w:ind w:left="82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A6A3E15"/>
    <w:multiLevelType w:val="hybridMultilevel"/>
    <w:tmpl w:val="CB5E5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0042A65"/>
    <w:multiLevelType w:val="hybridMultilevel"/>
    <w:tmpl w:val="61209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0314B4F"/>
    <w:multiLevelType w:val="hybridMultilevel"/>
    <w:tmpl w:val="D9344FD8"/>
    <w:lvl w:ilvl="0" w:tplc="042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13727B1"/>
    <w:multiLevelType w:val="hybridMultilevel"/>
    <w:tmpl w:val="14A8D5C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4B33F41"/>
    <w:multiLevelType w:val="hybridMultilevel"/>
    <w:tmpl w:val="AE5A49C0"/>
    <w:lvl w:ilvl="0" w:tplc="BD76EF94">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7041B57"/>
    <w:multiLevelType w:val="hybridMultilevel"/>
    <w:tmpl w:val="FD08B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8134587"/>
    <w:multiLevelType w:val="hybridMultilevel"/>
    <w:tmpl w:val="13224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B775BD1"/>
    <w:multiLevelType w:val="multilevel"/>
    <w:tmpl w:val="9FFE6DB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4C3F3FA4"/>
    <w:multiLevelType w:val="multilevel"/>
    <w:tmpl w:val="2A4E7490"/>
    <w:styleLink w:val="CurrentList1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isLgl/>
      <w:lvlText w:val="%1.%2.%3"/>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CEE7F31"/>
    <w:multiLevelType w:val="hybridMultilevel"/>
    <w:tmpl w:val="29343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F233269"/>
    <w:multiLevelType w:val="multilevel"/>
    <w:tmpl w:val="3C20FF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2C773E4"/>
    <w:multiLevelType w:val="multilevel"/>
    <w:tmpl w:val="6514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3D14B65"/>
    <w:multiLevelType w:val="multilevel"/>
    <w:tmpl w:val="3F40E8C4"/>
    <w:lvl w:ilvl="0">
      <w:start w:val="1"/>
      <w:numFmt w:val="bullet"/>
      <w:lvlText w:val=""/>
      <w:lvlJc w:val="left"/>
      <w:pPr>
        <w:ind w:left="862"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578B369A"/>
    <w:multiLevelType w:val="hybridMultilevel"/>
    <w:tmpl w:val="3E2A50B8"/>
    <w:lvl w:ilvl="0" w:tplc="08090001">
      <w:start w:val="1"/>
      <w:numFmt w:val="bullet"/>
      <w:lvlText w:val=""/>
      <w:lvlJc w:val="left"/>
      <w:pPr>
        <w:ind w:left="82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B3C651F"/>
    <w:multiLevelType w:val="hybridMultilevel"/>
    <w:tmpl w:val="8838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D0B3013"/>
    <w:multiLevelType w:val="hybridMultilevel"/>
    <w:tmpl w:val="903CF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DDD2974"/>
    <w:multiLevelType w:val="hybridMultilevel"/>
    <w:tmpl w:val="E3E0A13A"/>
    <w:lvl w:ilvl="0" w:tplc="08090001">
      <w:start w:val="1"/>
      <w:numFmt w:val="bullet"/>
      <w:lvlText w:val=""/>
      <w:lvlJc w:val="left"/>
      <w:pPr>
        <w:ind w:left="629" w:hanging="360"/>
      </w:pPr>
      <w:rPr>
        <w:rFonts w:ascii="Symbol" w:hAnsi="Symbol" w:hint="default"/>
      </w:rPr>
    </w:lvl>
    <w:lvl w:ilvl="1" w:tplc="08090003" w:tentative="1">
      <w:start w:val="1"/>
      <w:numFmt w:val="bullet"/>
      <w:lvlText w:val="o"/>
      <w:lvlJc w:val="left"/>
      <w:pPr>
        <w:ind w:left="1349" w:hanging="360"/>
      </w:pPr>
      <w:rPr>
        <w:rFonts w:ascii="Courier New" w:hAnsi="Courier New" w:cs="Courier New" w:hint="default"/>
      </w:rPr>
    </w:lvl>
    <w:lvl w:ilvl="2" w:tplc="08090005" w:tentative="1">
      <w:start w:val="1"/>
      <w:numFmt w:val="bullet"/>
      <w:lvlText w:val=""/>
      <w:lvlJc w:val="left"/>
      <w:pPr>
        <w:ind w:left="2069" w:hanging="360"/>
      </w:pPr>
      <w:rPr>
        <w:rFonts w:ascii="Wingdings" w:hAnsi="Wingdings" w:hint="default"/>
      </w:rPr>
    </w:lvl>
    <w:lvl w:ilvl="3" w:tplc="08090001" w:tentative="1">
      <w:start w:val="1"/>
      <w:numFmt w:val="bullet"/>
      <w:lvlText w:val=""/>
      <w:lvlJc w:val="left"/>
      <w:pPr>
        <w:ind w:left="2789" w:hanging="360"/>
      </w:pPr>
      <w:rPr>
        <w:rFonts w:ascii="Symbol" w:hAnsi="Symbol" w:hint="default"/>
      </w:rPr>
    </w:lvl>
    <w:lvl w:ilvl="4" w:tplc="08090003" w:tentative="1">
      <w:start w:val="1"/>
      <w:numFmt w:val="bullet"/>
      <w:lvlText w:val="o"/>
      <w:lvlJc w:val="left"/>
      <w:pPr>
        <w:ind w:left="3509" w:hanging="360"/>
      </w:pPr>
      <w:rPr>
        <w:rFonts w:ascii="Courier New" w:hAnsi="Courier New" w:cs="Courier New" w:hint="default"/>
      </w:rPr>
    </w:lvl>
    <w:lvl w:ilvl="5" w:tplc="08090005" w:tentative="1">
      <w:start w:val="1"/>
      <w:numFmt w:val="bullet"/>
      <w:lvlText w:val=""/>
      <w:lvlJc w:val="left"/>
      <w:pPr>
        <w:ind w:left="4229" w:hanging="360"/>
      </w:pPr>
      <w:rPr>
        <w:rFonts w:ascii="Wingdings" w:hAnsi="Wingdings" w:hint="default"/>
      </w:rPr>
    </w:lvl>
    <w:lvl w:ilvl="6" w:tplc="08090001" w:tentative="1">
      <w:start w:val="1"/>
      <w:numFmt w:val="bullet"/>
      <w:lvlText w:val=""/>
      <w:lvlJc w:val="left"/>
      <w:pPr>
        <w:ind w:left="4949" w:hanging="360"/>
      </w:pPr>
      <w:rPr>
        <w:rFonts w:ascii="Symbol" w:hAnsi="Symbol" w:hint="default"/>
      </w:rPr>
    </w:lvl>
    <w:lvl w:ilvl="7" w:tplc="08090003" w:tentative="1">
      <w:start w:val="1"/>
      <w:numFmt w:val="bullet"/>
      <w:lvlText w:val="o"/>
      <w:lvlJc w:val="left"/>
      <w:pPr>
        <w:ind w:left="5669" w:hanging="360"/>
      </w:pPr>
      <w:rPr>
        <w:rFonts w:ascii="Courier New" w:hAnsi="Courier New" w:cs="Courier New" w:hint="default"/>
      </w:rPr>
    </w:lvl>
    <w:lvl w:ilvl="8" w:tplc="08090005" w:tentative="1">
      <w:start w:val="1"/>
      <w:numFmt w:val="bullet"/>
      <w:lvlText w:val=""/>
      <w:lvlJc w:val="left"/>
      <w:pPr>
        <w:ind w:left="6389" w:hanging="360"/>
      </w:pPr>
      <w:rPr>
        <w:rFonts w:ascii="Wingdings" w:hAnsi="Wingdings" w:hint="default"/>
      </w:rPr>
    </w:lvl>
  </w:abstractNum>
  <w:abstractNum w:abstractNumId="49" w15:restartNumberingAfterBreak="0">
    <w:nsid w:val="5E04037F"/>
    <w:multiLevelType w:val="multilevel"/>
    <w:tmpl w:val="04F8F072"/>
    <w:styleLink w:val="CurrentList12"/>
    <w:lvl w:ilvl="0">
      <w:start w:val="1"/>
      <w:numFmt w:val="decimal"/>
      <w:lvlText w:val="%1."/>
      <w:lvlJc w:val="left"/>
      <w:pPr>
        <w:ind w:left="567" w:hanging="567"/>
      </w:pPr>
      <w:rPr>
        <w:rFonts w:hint="default"/>
        <w:color w:val="000000" w:themeColor="text1"/>
      </w:rPr>
    </w:lvl>
    <w:lvl w:ilvl="1">
      <w:start w:val="1"/>
      <w:numFmt w:val="decimal"/>
      <w:lvlText w:val="%1.%2."/>
      <w:lvlJc w:val="left"/>
      <w:pPr>
        <w:ind w:left="567" w:hanging="567"/>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0" w15:restartNumberingAfterBreak="0">
    <w:nsid w:val="5E396E46"/>
    <w:multiLevelType w:val="multilevel"/>
    <w:tmpl w:val="8084C1A2"/>
    <w:styleLink w:val="CurrentList9"/>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0816E20"/>
    <w:multiLevelType w:val="multilevel"/>
    <w:tmpl w:val="9FFE6DB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1D44689"/>
    <w:multiLevelType w:val="hybridMultilevel"/>
    <w:tmpl w:val="7826A8D2"/>
    <w:lvl w:ilvl="0" w:tplc="13DC2D6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68D70BC"/>
    <w:multiLevelType w:val="multilevel"/>
    <w:tmpl w:val="3F1A2724"/>
    <w:lvl w:ilvl="0">
      <w:start w:val="2"/>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7A90246"/>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68236552"/>
    <w:multiLevelType w:val="multilevel"/>
    <w:tmpl w:val="B10CB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E766825"/>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6E784F6E"/>
    <w:multiLevelType w:val="multilevel"/>
    <w:tmpl w:val="9398941E"/>
    <w:styleLink w:val="CurrentList2"/>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58" w15:restartNumberingAfterBreak="0">
    <w:nsid w:val="71796D62"/>
    <w:multiLevelType w:val="hybridMultilevel"/>
    <w:tmpl w:val="551EFABA"/>
    <w:lvl w:ilvl="0" w:tplc="0809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71B91A4D"/>
    <w:multiLevelType w:val="hybridMultilevel"/>
    <w:tmpl w:val="38D0E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21C6D74"/>
    <w:multiLevelType w:val="hybridMultilevel"/>
    <w:tmpl w:val="7CE85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3CB1068"/>
    <w:multiLevelType w:val="multilevel"/>
    <w:tmpl w:val="0C1CEA70"/>
    <w:lvl w:ilvl="0">
      <w:start w:val="1"/>
      <w:numFmt w:val="decimal"/>
      <w:lvlText w:val="%1."/>
      <w:lvlJc w:val="left"/>
      <w:pPr>
        <w:ind w:left="580" w:hanging="580"/>
      </w:pPr>
      <w:rPr>
        <w:rFonts w:hint="default"/>
        <w:b/>
        <w:bCs/>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5F50806"/>
    <w:multiLevelType w:val="hybridMultilevel"/>
    <w:tmpl w:val="F10889FA"/>
    <w:lvl w:ilvl="0" w:tplc="A96AEDC2">
      <w:start w:val="1"/>
      <w:numFmt w:val="bullet"/>
      <w:lvlText w:val=""/>
      <w:lvlJc w:val="left"/>
      <w:pPr>
        <w:ind w:left="822"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66678D5"/>
    <w:multiLevelType w:val="hybridMultilevel"/>
    <w:tmpl w:val="9C2EF89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64" w15:restartNumberingAfterBreak="0">
    <w:nsid w:val="795B6B8C"/>
    <w:multiLevelType w:val="hybridMultilevel"/>
    <w:tmpl w:val="94FC1F52"/>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79AC7E86"/>
    <w:multiLevelType w:val="hybridMultilevel"/>
    <w:tmpl w:val="D52CA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CD675E8"/>
    <w:multiLevelType w:val="multilevel"/>
    <w:tmpl w:val="6D9091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bCs/>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DD40854"/>
    <w:multiLevelType w:val="hybridMultilevel"/>
    <w:tmpl w:val="D354B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E974342"/>
    <w:multiLevelType w:val="multilevel"/>
    <w:tmpl w:val="DB96840A"/>
    <w:lvl w:ilvl="0">
      <w:start w:val="1"/>
      <w:numFmt w:val="decimal"/>
      <w:lvlText w:val="%1."/>
      <w:lvlJc w:val="left"/>
      <w:pPr>
        <w:ind w:left="360" w:hanging="360"/>
      </w:pPr>
      <w:rPr>
        <w:rFonts w:asciiTheme="minorHAnsi" w:hAnsiTheme="minorHAnsi" w:cstheme="minorHAnsi" w:hint="default"/>
        <w:color w:val="auto"/>
      </w:rPr>
    </w:lvl>
    <w:lvl w:ilvl="1">
      <w:start w:val="1"/>
      <w:numFmt w:val="decimal"/>
      <w:lvlText w:val="%1.%2."/>
      <w:lvlJc w:val="left"/>
      <w:pPr>
        <w:ind w:left="360" w:hanging="360"/>
      </w:pPr>
      <w:rPr>
        <w:rFonts w:asciiTheme="minorHAnsi" w:hAnsiTheme="minorHAnsi" w:cstheme="minorHAnsi" w:hint="default"/>
        <w:color w:val="auto"/>
      </w:rPr>
    </w:lvl>
    <w:lvl w:ilvl="2">
      <w:start w:val="1"/>
      <w:numFmt w:val="decimal"/>
      <w:lvlText w:val="%1.%2.%3."/>
      <w:lvlJc w:val="left"/>
      <w:pPr>
        <w:ind w:left="720" w:hanging="720"/>
      </w:pPr>
      <w:rPr>
        <w:rFonts w:asciiTheme="minorHAnsi" w:hAnsiTheme="minorHAnsi" w:cstheme="minorHAnsi" w:hint="default"/>
        <w:color w:val="auto"/>
      </w:rPr>
    </w:lvl>
    <w:lvl w:ilvl="3">
      <w:start w:val="1"/>
      <w:numFmt w:val="decimal"/>
      <w:lvlText w:val="%1.%2.%3.%4."/>
      <w:lvlJc w:val="left"/>
      <w:pPr>
        <w:ind w:left="720" w:hanging="720"/>
      </w:pPr>
      <w:rPr>
        <w:rFonts w:asciiTheme="minorHAnsi" w:hAnsiTheme="minorHAnsi" w:cstheme="minorHAnsi" w:hint="default"/>
        <w:color w:val="auto"/>
      </w:rPr>
    </w:lvl>
    <w:lvl w:ilvl="4">
      <w:start w:val="1"/>
      <w:numFmt w:val="decimal"/>
      <w:lvlText w:val="%1.%2.%3.%4.%5."/>
      <w:lvlJc w:val="left"/>
      <w:pPr>
        <w:ind w:left="1080" w:hanging="1080"/>
      </w:pPr>
      <w:rPr>
        <w:rFonts w:asciiTheme="minorHAnsi" w:hAnsiTheme="minorHAnsi" w:cstheme="minorHAnsi" w:hint="default"/>
        <w:color w:val="auto"/>
      </w:rPr>
    </w:lvl>
    <w:lvl w:ilvl="5">
      <w:start w:val="1"/>
      <w:numFmt w:val="decimal"/>
      <w:lvlText w:val="%1.%2.%3.%4.%5.%6."/>
      <w:lvlJc w:val="left"/>
      <w:pPr>
        <w:ind w:left="1080" w:hanging="1080"/>
      </w:pPr>
      <w:rPr>
        <w:rFonts w:asciiTheme="minorHAnsi" w:hAnsiTheme="minorHAnsi" w:cstheme="minorHAnsi" w:hint="default"/>
        <w:color w:val="auto"/>
      </w:rPr>
    </w:lvl>
    <w:lvl w:ilvl="6">
      <w:start w:val="1"/>
      <w:numFmt w:val="decimal"/>
      <w:lvlText w:val="%1.%2.%3.%4.%5.%6.%7."/>
      <w:lvlJc w:val="left"/>
      <w:pPr>
        <w:ind w:left="1440" w:hanging="1440"/>
      </w:pPr>
      <w:rPr>
        <w:rFonts w:asciiTheme="minorHAnsi" w:hAnsiTheme="minorHAnsi" w:cstheme="minorHAnsi" w:hint="default"/>
        <w:color w:val="auto"/>
      </w:rPr>
    </w:lvl>
    <w:lvl w:ilvl="7">
      <w:start w:val="1"/>
      <w:numFmt w:val="decimal"/>
      <w:lvlText w:val="%1.%2.%3.%4.%5.%6.%7.%8."/>
      <w:lvlJc w:val="left"/>
      <w:pPr>
        <w:ind w:left="1440" w:hanging="1440"/>
      </w:pPr>
      <w:rPr>
        <w:rFonts w:asciiTheme="minorHAnsi" w:hAnsiTheme="minorHAnsi" w:cstheme="minorHAnsi" w:hint="default"/>
        <w:color w:val="auto"/>
      </w:rPr>
    </w:lvl>
    <w:lvl w:ilvl="8">
      <w:start w:val="1"/>
      <w:numFmt w:val="decimal"/>
      <w:lvlText w:val="%1.%2.%3.%4.%5.%6.%7.%8.%9."/>
      <w:lvlJc w:val="left"/>
      <w:pPr>
        <w:ind w:left="1800" w:hanging="1800"/>
      </w:pPr>
      <w:rPr>
        <w:rFonts w:asciiTheme="minorHAnsi" w:hAnsiTheme="minorHAnsi" w:cstheme="minorHAnsi" w:hint="default"/>
        <w:color w:val="auto"/>
      </w:rPr>
    </w:lvl>
  </w:abstractNum>
  <w:abstractNum w:abstractNumId="69" w15:restartNumberingAfterBreak="0">
    <w:nsid w:val="7F3A3AAC"/>
    <w:multiLevelType w:val="hybridMultilevel"/>
    <w:tmpl w:val="3FEA5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08531254">
    <w:abstractNumId w:val="23"/>
  </w:num>
  <w:num w:numId="2" w16cid:durableId="585000557">
    <w:abstractNumId w:val="21"/>
  </w:num>
  <w:num w:numId="3" w16cid:durableId="1107852010">
    <w:abstractNumId w:val="7"/>
  </w:num>
  <w:num w:numId="4" w16cid:durableId="824398688">
    <w:abstractNumId w:val="57"/>
  </w:num>
  <w:num w:numId="5" w16cid:durableId="776485917">
    <w:abstractNumId w:val="14"/>
  </w:num>
  <w:num w:numId="6" w16cid:durableId="44530754">
    <w:abstractNumId w:val="56"/>
  </w:num>
  <w:num w:numId="7" w16cid:durableId="1596480065">
    <w:abstractNumId w:val="54"/>
  </w:num>
  <w:num w:numId="8" w16cid:durableId="318535193">
    <w:abstractNumId w:val="2"/>
  </w:num>
  <w:num w:numId="9" w16cid:durableId="1825270841">
    <w:abstractNumId w:val="28"/>
  </w:num>
  <w:num w:numId="10" w16cid:durableId="1868594786">
    <w:abstractNumId w:val="18"/>
  </w:num>
  <w:num w:numId="11" w16cid:durableId="1784035316">
    <w:abstractNumId w:val="22"/>
  </w:num>
  <w:num w:numId="12" w16cid:durableId="900940606">
    <w:abstractNumId w:val="16"/>
  </w:num>
  <w:num w:numId="13" w16cid:durableId="1419525506">
    <w:abstractNumId w:val="50"/>
  </w:num>
  <w:num w:numId="14" w16cid:durableId="762149993">
    <w:abstractNumId w:val="40"/>
  </w:num>
  <w:num w:numId="15" w16cid:durableId="2139955323">
    <w:abstractNumId w:val="19"/>
  </w:num>
  <w:num w:numId="16" w16cid:durableId="1187673841">
    <w:abstractNumId w:val="49"/>
  </w:num>
  <w:num w:numId="17" w16cid:durableId="726956702">
    <w:abstractNumId w:val="29"/>
  </w:num>
  <w:num w:numId="18" w16cid:durableId="416175870">
    <w:abstractNumId w:val="30"/>
  </w:num>
  <w:num w:numId="19" w16cid:durableId="603459827">
    <w:abstractNumId w:val="66"/>
  </w:num>
  <w:num w:numId="20" w16cid:durableId="1590428715">
    <w:abstractNumId w:val="3"/>
  </w:num>
  <w:num w:numId="21" w16cid:durableId="206458653">
    <w:abstractNumId w:val="36"/>
  </w:num>
  <w:num w:numId="22" w16cid:durableId="1835298641">
    <w:abstractNumId w:val="61"/>
  </w:num>
  <w:num w:numId="23" w16cid:durableId="1915116246">
    <w:abstractNumId w:val="12"/>
  </w:num>
  <w:num w:numId="24" w16cid:durableId="2064982127">
    <w:abstractNumId w:val="4"/>
  </w:num>
  <w:num w:numId="25" w16cid:durableId="252009584">
    <w:abstractNumId w:val="13"/>
  </w:num>
  <w:num w:numId="26" w16cid:durableId="900482759">
    <w:abstractNumId w:val="62"/>
  </w:num>
  <w:num w:numId="27" w16cid:durableId="134033211">
    <w:abstractNumId w:val="24"/>
  </w:num>
  <w:num w:numId="28" w16cid:durableId="1227227231">
    <w:abstractNumId w:val="46"/>
  </w:num>
  <w:num w:numId="29" w16cid:durableId="442767498">
    <w:abstractNumId w:val="1"/>
  </w:num>
  <w:num w:numId="30" w16cid:durableId="120265959">
    <w:abstractNumId w:val="60"/>
  </w:num>
  <w:num w:numId="31" w16cid:durableId="1935480760">
    <w:abstractNumId w:val="20"/>
  </w:num>
  <w:num w:numId="32" w16cid:durableId="650058172">
    <w:abstractNumId w:val="67"/>
  </w:num>
  <w:num w:numId="33" w16cid:durableId="930508583">
    <w:abstractNumId w:val="8"/>
  </w:num>
  <w:num w:numId="34" w16cid:durableId="344019051">
    <w:abstractNumId w:val="0"/>
  </w:num>
  <w:num w:numId="35" w16cid:durableId="846213165">
    <w:abstractNumId w:val="58"/>
  </w:num>
  <w:num w:numId="36" w16cid:durableId="631525084">
    <w:abstractNumId w:val="48"/>
  </w:num>
  <w:num w:numId="37" w16cid:durableId="20790604">
    <w:abstractNumId w:val="32"/>
  </w:num>
  <w:num w:numId="38" w16cid:durableId="2003656348">
    <w:abstractNumId w:val="37"/>
  </w:num>
  <w:num w:numId="39" w16cid:durableId="1591382">
    <w:abstractNumId w:val="53"/>
  </w:num>
  <w:num w:numId="40" w16cid:durableId="1359547552">
    <w:abstractNumId w:val="11"/>
  </w:num>
  <w:num w:numId="41" w16cid:durableId="1540824128">
    <w:abstractNumId w:val="39"/>
  </w:num>
  <w:num w:numId="42" w16cid:durableId="2035036370">
    <w:abstractNumId w:val="45"/>
  </w:num>
  <w:num w:numId="43" w16cid:durableId="331377317">
    <w:abstractNumId w:val="52"/>
  </w:num>
  <w:num w:numId="44" w16cid:durableId="1540586504">
    <w:abstractNumId w:val="35"/>
  </w:num>
  <w:num w:numId="45" w16cid:durableId="716509316">
    <w:abstractNumId w:val="33"/>
  </w:num>
  <w:num w:numId="46" w16cid:durableId="1935898706">
    <w:abstractNumId w:val="27"/>
  </w:num>
  <w:num w:numId="47" w16cid:durableId="917593974">
    <w:abstractNumId w:val="31"/>
  </w:num>
  <w:num w:numId="48" w16cid:durableId="1069157740">
    <w:abstractNumId w:val="15"/>
  </w:num>
  <w:num w:numId="49" w16cid:durableId="1868524658">
    <w:abstractNumId w:val="55"/>
  </w:num>
  <w:num w:numId="50" w16cid:durableId="1956709567">
    <w:abstractNumId w:val="9"/>
  </w:num>
  <w:num w:numId="51" w16cid:durableId="1331445465">
    <w:abstractNumId w:val="34"/>
  </w:num>
  <w:num w:numId="52" w16cid:durableId="1055659258">
    <w:abstractNumId w:val="41"/>
  </w:num>
  <w:num w:numId="53" w16cid:durableId="1591507541">
    <w:abstractNumId w:val="64"/>
  </w:num>
  <w:num w:numId="54" w16cid:durableId="1448038859">
    <w:abstractNumId w:val="6"/>
  </w:num>
  <w:num w:numId="55" w16cid:durableId="309286930">
    <w:abstractNumId w:val="10"/>
  </w:num>
  <w:num w:numId="56" w16cid:durableId="1315261179">
    <w:abstractNumId w:val="26"/>
  </w:num>
  <w:num w:numId="57" w16cid:durableId="1029645707">
    <w:abstractNumId w:val="5"/>
  </w:num>
  <w:num w:numId="58" w16cid:durableId="1443498157">
    <w:abstractNumId w:val="69"/>
  </w:num>
  <w:num w:numId="59" w16cid:durableId="1684669502">
    <w:abstractNumId w:val="59"/>
  </w:num>
  <w:num w:numId="60" w16cid:durableId="1829855660">
    <w:abstractNumId w:val="43"/>
  </w:num>
  <w:num w:numId="61" w16cid:durableId="372922995">
    <w:abstractNumId w:val="51"/>
  </w:num>
  <w:num w:numId="62" w16cid:durableId="995766429">
    <w:abstractNumId w:val="42"/>
  </w:num>
  <w:num w:numId="63" w16cid:durableId="1982147738">
    <w:abstractNumId w:val="68"/>
  </w:num>
  <w:num w:numId="64" w16cid:durableId="1537304473">
    <w:abstractNumId w:val="17"/>
  </w:num>
  <w:num w:numId="65" w16cid:durableId="252513432">
    <w:abstractNumId w:val="47"/>
  </w:num>
  <w:num w:numId="66" w16cid:durableId="1815489271">
    <w:abstractNumId w:val="63"/>
  </w:num>
  <w:num w:numId="67" w16cid:durableId="213781527">
    <w:abstractNumId w:val="65"/>
  </w:num>
  <w:num w:numId="68" w16cid:durableId="1059742750">
    <w:abstractNumId w:val="25"/>
  </w:num>
  <w:num w:numId="69" w16cid:durableId="559366506">
    <w:abstractNumId w:val="44"/>
  </w:num>
  <w:num w:numId="70" w16cid:durableId="1212889613">
    <w:abstractNumId w:val="38"/>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is Moor">
    <w15:presenceInfo w15:providerId="Windows Live" w15:userId="4814b1be025a04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hideSpellingErrors/>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8CD"/>
    <w:rsid w:val="0000104E"/>
    <w:rsid w:val="0001257B"/>
    <w:rsid w:val="000149B6"/>
    <w:rsid w:val="00022B75"/>
    <w:rsid w:val="00026918"/>
    <w:rsid w:val="00026A5A"/>
    <w:rsid w:val="00037B8D"/>
    <w:rsid w:val="00044113"/>
    <w:rsid w:val="00044301"/>
    <w:rsid w:val="00050C91"/>
    <w:rsid w:val="000514C4"/>
    <w:rsid w:val="00052D34"/>
    <w:rsid w:val="00052F8F"/>
    <w:rsid w:val="00055EBA"/>
    <w:rsid w:val="00066724"/>
    <w:rsid w:val="00066FD8"/>
    <w:rsid w:val="00074245"/>
    <w:rsid w:val="000742BB"/>
    <w:rsid w:val="00080AE5"/>
    <w:rsid w:val="000A36EA"/>
    <w:rsid w:val="000A4764"/>
    <w:rsid w:val="000B1B30"/>
    <w:rsid w:val="000B4BE1"/>
    <w:rsid w:val="000C23F3"/>
    <w:rsid w:val="000C2BBC"/>
    <w:rsid w:val="000C5883"/>
    <w:rsid w:val="000D4FF8"/>
    <w:rsid w:val="000D7AF1"/>
    <w:rsid w:val="000E1967"/>
    <w:rsid w:val="000E3929"/>
    <w:rsid w:val="000E7D5F"/>
    <w:rsid w:val="000F30D2"/>
    <w:rsid w:val="000F52E8"/>
    <w:rsid w:val="000F7556"/>
    <w:rsid w:val="0010715F"/>
    <w:rsid w:val="00112D9E"/>
    <w:rsid w:val="00114771"/>
    <w:rsid w:val="0011491D"/>
    <w:rsid w:val="001178FA"/>
    <w:rsid w:val="001246C8"/>
    <w:rsid w:val="001262CC"/>
    <w:rsid w:val="001329EC"/>
    <w:rsid w:val="0013425A"/>
    <w:rsid w:val="00134972"/>
    <w:rsid w:val="001405C9"/>
    <w:rsid w:val="0014356E"/>
    <w:rsid w:val="00146057"/>
    <w:rsid w:val="00150E49"/>
    <w:rsid w:val="00157BDC"/>
    <w:rsid w:val="00157BE3"/>
    <w:rsid w:val="00160176"/>
    <w:rsid w:val="00163D5B"/>
    <w:rsid w:val="00164145"/>
    <w:rsid w:val="001701EE"/>
    <w:rsid w:val="001736F5"/>
    <w:rsid w:val="0017487B"/>
    <w:rsid w:val="00174DD2"/>
    <w:rsid w:val="00175EF7"/>
    <w:rsid w:val="001762D8"/>
    <w:rsid w:val="00176733"/>
    <w:rsid w:val="00180A6E"/>
    <w:rsid w:val="0018490F"/>
    <w:rsid w:val="00184CF8"/>
    <w:rsid w:val="001866EC"/>
    <w:rsid w:val="001972AB"/>
    <w:rsid w:val="00197F85"/>
    <w:rsid w:val="001A0D0A"/>
    <w:rsid w:val="001A4827"/>
    <w:rsid w:val="001B1511"/>
    <w:rsid w:val="001B2686"/>
    <w:rsid w:val="001C053F"/>
    <w:rsid w:val="001C099D"/>
    <w:rsid w:val="001C0BA2"/>
    <w:rsid w:val="001C0F7C"/>
    <w:rsid w:val="001C5A8F"/>
    <w:rsid w:val="001C6CFB"/>
    <w:rsid w:val="001C7B22"/>
    <w:rsid w:val="001D37A0"/>
    <w:rsid w:val="001D389B"/>
    <w:rsid w:val="001E0541"/>
    <w:rsid w:val="001E08CA"/>
    <w:rsid w:val="001E0BDA"/>
    <w:rsid w:val="001E36A5"/>
    <w:rsid w:val="001E52CA"/>
    <w:rsid w:val="001E6F78"/>
    <w:rsid w:val="001F1D48"/>
    <w:rsid w:val="001F2172"/>
    <w:rsid w:val="001F29B7"/>
    <w:rsid w:val="001F5453"/>
    <w:rsid w:val="001F547E"/>
    <w:rsid w:val="001F5F4A"/>
    <w:rsid w:val="001F707F"/>
    <w:rsid w:val="00202ACD"/>
    <w:rsid w:val="00203A83"/>
    <w:rsid w:val="00213540"/>
    <w:rsid w:val="00214287"/>
    <w:rsid w:val="00216574"/>
    <w:rsid w:val="00217D82"/>
    <w:rsid w:val="00217E97"/>
    <w:rsid w:val="00221348"/>
    <w:rsid w:val="0022733B"/>
    <w:rsid w:val="0022738F"/>
    <w:rsid w:val="002305CC"/>
    <w:rsid w:val="0023125A"/>
    <w:rsid w:val="002336F7"/>
    <w:rsid w:val="002342AA"/>
    <w:rsid w:val="002401A9"/>
    <w:rsid w:val="002409E1"/>
    <w:rsid w:val="00241070"/>
    <w:rsid w:val="00243F81"/>
    <w:rsid w:val="00251192"/>
    <w:rsid w:val="00252579"/>
    <w:rsid w:val="002569B4"/>
    <w:rsid w:val="00262E86"/>
    <w:rsid w:val="00263915"/>
    <w:rsid w:val="002639E6"/>
    <w:rsid w:val="00264F04"/>
    <w:rsid w:val="00266255"/>
    <w:rsid w:val="00267654"/>
    <w:rsid w:val="00271251"/>
    <w:rsid w:val="00271557"/>
    <w:rsid w:val="002721E5"/>
    <w:rsid w:val="002726E1"/>
    <w:rsid w:val="00276753"/>
    <w:rsid w:val="0027733E"/>
    <w:rsid w:val="002808BF"/>
    <w:rsid w:val="00282D81"/>
    <w:rsid w:val="00282E5B"/>
    <w:rsid w:val="00284015"/>
    <w:rsid w:val="0028417C"/>
    <w:rsid w:val="002855B0"/>
    <w:rsid w:val="0028639F"/>
    <w:rsid w:val="00287A2A"/>
    <w:rsid w:val="0029158A"/>
    <w:rsid w:val="00291D20"/>
    <w:rsid w:val="00292D68"/>
    <w:rsid w:val="00294B93"/>
    <w:rsid w:val="002972DC"/>
    <w:rsid w:val="00297CBD"/>
    <w:rsid w:val="002A0C58"/>
    <w:rsid w:val="002A3F74"/>
    <w:rsid w:val="002A4A6D"/>
    <w:rsid w:val="002A52C4"/>
    <w:rsid w:val="002A5B25"/>
    <w:rsid w:val="002A747E"/>
    <w:rsid w:val="002A7A42"/>
    <w:rsid w:val="002B0301"/>
    <w:rsid w:val="002C000C"/>
    <w:rsid w:val="002C028A"/>
    <w:rsid w:val="002C4E83"/>
    <w:rsid w:val="002C4F6F"/>
    <w:rsid w:val="002C55F9"/>
    <w:rsid w:val="002E125C"/>
    <w:rsid w:val="002E17DD"/>
    <w:rsid w:val="002E7030"/>
    <w:rsid w:val="002E7B08"/>
    <w:rsid w:val="002F3AEC"/>
    <w:rsid w:val="002F425A"/>
    <w:rsid w:val="002F7B13"/>
    <w:rsid w:val="00302D2D"/>
    <w:rsid w:val="0030564F"/>
    <w:rsid w:val="00311EB6"/>
    <w:rsid w:val="00312850"/>
    <w:rsid w:val="00313A3E"/>
    <w:rsid w:val="00316A1A"/>
    <w:rsid w:val="00316E13"/>
    <w:rsid w:val="00321BA2"/>
    <w:rsid w:val="00324E54"/>
    <w:rsid w:val="00325D3D"/>
    <w:rsid w:val="00326A64"/>
    <w:rsid w:val="003278B3"/>
    <w:rsid w:val="00332042"/>
    <w:rsid w:val="00336267"/>
    <w:rsid w:val="003370F0"/>
    <w:rsid w:val="003377E4"/>
    <w:rsid w:val="00340D39"/>
    <w:rsid w:val="0034553B"/>
    <w:rsid w:val="00350E91"/>
    <w:rsid w:val="00354177"/>
    <w:rsid w:val="003607FC"/>
    <w:rsid w:val="00361A17"/>
    <w:rsid w:val="00361C82"/>
    <w:rsid w:val="00366499"/>
    <w:rsid w:val="00367DFC"/>
    <w:rsid w:val="003730E8"/>
    <w:rsid w:val="003740DD"/>
    <w:rsid w:val="00374D84"/>
    <w:rsid w:val="0037527D"/>
    <w:rsid w:val="003755CB"/>
    <w:rsid w:val="003812EC"/>
    <w:rsid w:val="00393567"/>
    <w:rsid w:val="00395520"/>
    <w:rsid w:val="00396D38"/>
    <w:rsid w:val="003A0C26"/>
    <w:rsid w:val="003A16CE"/>
    <w:rsid w:val="003A2369"/>
    <w:rsid w:val="003A46F9"/>
    <w:rsid w:val="003B249F"/>
    <w:rsid w:val="003B60BE"/>
    <w:rsid w:val="003C1CED"/>
    <w:rsid w:val="003C27A5"/>
    <w:rsid w:val="003E2EB5"/>
    <w:rsid w:val="003E5DBE"/>
    <w:rsid w:val="003E622C"/>
    <w:rsid w:val="003F1246"/>
    <w:rsid w:val="003F2B2C"/>
    <w:rsid w:val="0040006B"/>
    <w:rsid w:val="004009B0"/>
    <w:rsid w:val="00400A2D"/>
    <w:rsid w:val="004065B6"/>
    <w:rsid w:val="00410299"/>
    <w:rsid w:val="00412EF8"/>
    <w:rsid w:val="00413DFD"/>
    <w:rsid w:val="0041757A"/>
    <w:rsid w:val="00420950"/>
    <w:rsid w:val="00421487"/>
    <w:rsid w:val="00423CF5"/>
    <w:rsid w:val="00430CC0"/>
    <w:rsid w:val="004341B3"/>
    <w:rsid w:val="00434FEF"/>
    <w:rsid w:val="004401F2"/>
    <w:rsid w:val="00444DDF"/>
    <w:rsid w:val="0044708B"/>
    <w:rsid w:val="00454D86"/>
    <w:rsid w:val="00463CB3"/>
    <w:rsid w:val="00464F18"/>
    <w:rsid w:val="004702AC"/>
    <w:rsid w:val="0047271A"/>
    <w:rsid w:val="00473134"/>
    <w:rsid w:val="00473F8C"/>
    <w:rsid w:val="0048107B"/>
    <w:rsid w:val="00483681"/>
    <w:rsid w:val="00483C19"/>
    <w:rsid w:val="00484661"/>
    <w:rsid w:val="0048569D"/>
    <w:rsid w:val="00485FE0"/>
    <w:rsid w:val="0048703B"/>
    <w:rsid w:val="004875E2"/>
    <w:rsid w:val="00487901"/>
    <w:rsid w:val="004916F0"/>
    <w:rsid w:val="00491812"/>
    <w:rsid w:val="00497A6A"/>
    <w:rsid w:val="004A1BD2"/>
    <w:rsid w:val="004A5CFE"/>
    <w:rsid w:val="004B1524"/>
    <w:rsid w:val="004B1B8A"/>
    <w:rsid w:val="004B372C"/>
    <w:rsid w:val="004B655A"/>
    <w:rsid w:val="004C060E"/>
    <w:rsid w:val="004C3BD8"/>
    <w:rsid w:val="004C4324"/>
    <w:rsid w:val="004C4FDF"/>
    <w:rsid w:val="004D0493"/>
    <w:rsid w:val="004D39FF"/>
    <w:rsid w:val="004D409D"/>
    <w:rsid w:val="004D69D1"/>
    <w:rsid w:val="004E1D8F"/>
    <w:rsid w:val="004E23DB"/>
    <w:rsid w:val="004E2600"/>
    <w:rsid w:val="004E2ADB"/>
    <w:rsid w:val="004E44DF"/>
    <w:rsid w:val="004E6CA9"/>
    <w:rsid w:val="004E74AC"/>
    <w:rsid w:val="004E7592"/>
    <w:rsid w:val="004F2109"/>
    <w:rsid w:val="004F2764"/>
    <w:rsid w:val="004F3035"/>
    <w:rsid w:val="004F7484"/>
    <w:rsid w:val="00501D26"/>
    <w:rsid w:val="005036CB"/>
    <w:rsid w:val="00504141"/>
    <w:rsid w:val="0050632A"/>
    <w:rsid w:val="00507313"/>
    <w:rsid w:val="00511E96"/>
    <w:rsid w:val="00511F75"/>
    <w:rsid w:val="00521476"/>
    <w:rsid w:val="00523DDD"/>
    <w:rsid w:val="00523E8E"/>
    <w:rsid w:val="005241F3"/>
    <w:rsid w:val="005311DA"/>
    <w:rsid w:val="00541FD5"/>
    <w:rsid w:val="00542E9B"/>
    <w:rsid w:val="00546C95"/>
    <w:rsid w:val="0055220E"/>
    <w:rsid w:val="00553705"/>
    <w:rsid w:val="0055372B"/>
    <w:rsid w:val="00554106"/>
    <w:rsid w:val="00556BC5"/>
    <w:rsid w:val="005610C6"/>
    <w:rsid w:val="00563D05"/>
    <w:rsid w:val="00564C8B"/>
    <w:rsid w:val="00566B7C"/>
    <w:rsid w:val="00573A14"/>
    <w:rsid w:val="00574EAD"/>
    <w:rsid w:val="005762AB"/>
    <w:rsid w:val="00587FD5"/>
    <w:rsid w:val="005913CD"/>
    <w:rsid w:val="005A39E9"/>
    <w:rsid w:val="005A55EA"/>
    <w:rsid w:val="005A57B8"/>
    <w:rsid w:val="005A6638"/>
    <w:rsid w:val="005A755B"/>
    <w:rsid w:val="005B3049"/>
    <w:rsid w:val="005B46B9"/>
    <w:rsid w:val="005C08F1"/>
    <w:rsid w:val="005C147A"/>
    <w:rsid w:val="005D23F7"/>
    <w:rsid w:val="005E078A"/>
    <w:rsid w:val="005E1F55"/>
    <w:rsid w:val="005E42D8"/>
    <w:rsid w:val="005F3520"/>
    <w:rsid w:val="005F359F"/>
    <w:rsid w:val="005F4BCF"/>
    <w:rsid w:val="005F5C05"/>
    <w:rsid w:val="0060047B"/>
    <w:rsid w:val="00600E75"/>
    <w:rsid w:val="00603AF8"/>
    <w:rsid w:val="006075AA"/>
    <w:rsid w:val="00607EFE"/>
    <w:rsid w:val="00613FF8"/>
    <w:rsid w:val="006144DB"/>
    <w:rsid w:val="00617766"/>
    <w:rsid w:val="00620DFC"/>
    <w:rsid w:val="0062148F"/>
    <w:rsid w:val="00621865"/>
    <w:rsid w:val="00621C30"/>
    <w:rsid w:val="0062255A"/>
    <w:rsid w:val="00624F59"/>
    <w:rsid w:val="00626AD7"/>
    <w:rsid w:val="0062770D"/>
    <w:rsid w:val="006317F1"/>
    <w:rsid w:val="00633297"/>
    <w:rsid w:val="0063336E"/>
    <w:rsid w:val="00636795"/>
    <w:rsid w:val="00644A0E"/>
    <w:rsid w:val="006532F9"/>
    <w:rsid w:val="006549C8"/>
    <w:rsid w:val="00654A83"/>
    <w:rsid w:val="00656894"/>
    <w:rsid w:val="00660EC2"/>
    <w:rsid w:val="006631BF"/>
    <w:rsid w:val="00663F8E"/>
    <w:rsid w:val="00667C91"/>
    <w:rsid w:val="00670913"/>
    <w:rsid w:val="00670EA9"/>
    <w:rsid w:val="006746AB"/>
    <w:rsid w:val="00675D10"/>
    <w:rsid w:val="006A41B8"/>
    <w:rsid w:val="006A5FD6"/>
    <w:rsid w:val="006A6543"/>
    <w:rsid w:val="006B0506"/>
    <w:rsid w:val="006B1B93"/>
    <w:rsid w:val="006B2039"/>
    <w:rsid w:val="006B39E7"/>
    <w:rsid w:val="006B54CE"/>
    <w:rsid w:val="006B6B61"/>
    <w:rsid w:val="006C03F3"/>
    <w:rsid w:val="006C15BC"/>
    <w:rsid w:val="006C2149"/>
    <w:rsid w:val="006C2C88"/>
    <w:rsid w:val="006C2F51"/>
    <w:rsid w:val="006D3E73"/>
    <w:rsid w:val="006D6C21"/>
    <w:rsid w:val="006E134B"/>
    <w:rsid w:val="006E5C5F"/>
    <w:rsid w:val="006E709B"/>
    <w:rsid w:val="006E7B2A"/>
    <w:rsid w:val="006F0112"/>
    <w:rsid w:val="006F254F"/>
    <w:rsid w:val="006F34AF"/>
    <w:rsid w:val="006F64F9"/>
    <w:rsid w:val="006F70BE"/>
    <w:rsid w:val="006F7176"/>
    <w:rsid w:val="00700626"/>
    <w:rsid w:val="00700D22"/>
    <w:rsid w:val="00702CFD"/>
    <w:rsid w:val="007030DC"/>
    <w:rsid w:val="007045FE"/>
    <w:rsid w:val="00705ECF"/>
    <w:rsid w:val="00714EA7"/>
    <w:rsid w:val="00715A9A"/>
    <w:rsid w:val="00715BAA"/>
    <w:rsid w:val="0071771E"/>
    <w:rsid w:val="007227C1"/>
    <w:rsid w:val="007243C1"/>
    <w:rsid w:val="00725E07"/>
    <w:rsid w:val="00727082"/>
    <w:rsid w:val="00727F22"/>
    <w:rsid w:val="0073006A"/>
    <w:rsid w:val="00736843"/>
    <w:rsid w:val="007369AF"/>
    <w:rsid w:val="00737DB0"/>
    <w:rsid w:val="00740622"/>
    <w:rsid w:val="0074303B"/>
    <w:rsid w:val="0075360E"/>
    <w:rsid w:val="00754146"/>
    <w:rsid w:val="00760C94"/>
    <w:rsid w:val="00761D5E"/>
    <w:rsid w:val="00765D1C"/>
    <w:rsid w:val="007664F2"/>
    <w:rsid w:val="00767503"/>
    <w:rsid w:val="00770403"/>
    <w:rsid w:val="007738F3"/>
    <w:rsid w:val="00773EF3"/>
    <w:rsid w:val="007751C3"/>
    <w:rsid w:val="007772B4"/>
    <w:rsid w:val="007822FC"/>
    <w:rsid w:val="00783223"/>
    <w:rsid w:val="0078342A"/>
    <w:rsid w:val="007838F4"/>
    <w:rsid w:val="00784138"/>
    <w:rsid w:val="00795CAE"/>
    <w:rsid w:val="007A0ED2"/>
    <w:rsid w:val="007B040A"/>
    <w:rsid w:val="007B3823"/>
    <w:rsid w:val="007B712B"/>
    <w:rsid w:val="007B752F"/>
    <w:rsid w:val="007C1468"/>
    <w:rsid w:val="007C327B"/>
    <w:rsid w:val="007C5073"/>
    <w:rsid w:val="007C78FF"/>
    <w:rsid w:val="007D0438"/>
    <w:rsid w:val="007D7D90"/>
    <w:rsid w:val="007E5DCF"/>
    <w:rsid w:val="007F3E4E"/>
    <w:rsid w:val="007F7A8A"/>
    <w:rsid w:val="007F7AA1"/>
    <w:rsid w:val="0080170A"/>
    <w:rsid w:val="0080237F"/>
    <w:rsid w:val="00803188"/>
    <w:rsid w:val="00803477"/>
    <w:rsid w:val="00821D3C"/>
    <w:rsid w:val="008240CB"/>
    <w:rsid w:val="008260F1"/>
    <w:rsid w:val="00830D9C"/>
    <w:rsid w:val="00832214"/>
    <w:rsid w:val="00832252"/>
    <w:rsid w:val="00834DA1"/>
    <w:rsid w:val="00834E40"/>
    <w:rsid w:val="00837BF5"/>
    <w:rsid w:val="00842840"/>
    <w:rsid w:val="0084331F"/>
    <w:rsid w:val="0084442C"/>
    <w:rsid w:val="008459C0"/>
    <w:rsid w:val="008460D6"/>
    <w:rsid w:val="008521A0"/>
    <w:rsid w:val="008556A5"/>
    <w:rsid w:val="00855757"/>
    <w:rsid w:val="00855A88"/>
    <w:rsid w:val="00856D0E"/>
    <w:rsid w:val="008602F7"/>
    <w:rsid w:val="00862505"/>
    <w:rsid w:val="00871CA0"/>
    <w:rsid w:val="00872289"/>
    <w:rsid w:val="008772D2"/>
    <w:rsid w:val="00877CC6"/>
    <w:rsid w:val="00884276"/>
    <w:rsid w:val="00885145"/>
    <w:rsid w:val="008863EA"/>
    <w:rsid w:val="00886F53"/>
    <w:rsid w:val="00887DE7"/>
    <w:rsid w:val="00890914"/>
    <w:rsid w:val="00892B79"/>
    <w:rsid w:val="00892DCF"/>
    <w:rsid w:val="00896579"/>
    <w:rsid w:val="00896761"/>
    <w:rsid w:val="008A4020"/>
    <w:rsid w:val="008A48E1"/>
    <w:rsid w:val="008A5F9D"/>
    <w:rsid w:val="008B2A3C"/>
    <w:rsid w:val="008B3D4E"/>
    <w:rsid w:val="008B425A"/>
    <w:rsid w:val="008C1FE9"/>
    <w:rsid w:val="008C2B52"/>
    <w:rsid w:val="008C5D57"/>
    <w:rsid w:val="008C6526"/>
    <w:rsid w:val="008C66C4"/>
    <w:rsid w:val="008C6E75"/>
    <w:rsid w:val="008D21D8"/>
    <w:rsid w:val="008D5E9F"/>
    <w:rsid w:val="008E3DF3"/>
    <w:rsid w:val="008E46E0"/>
    <w:rsid w:val="008E7BA0"/>
    <w:rsid w:val="008F6890"/>
    <w:rsid w:val="008F720B"/>
    <w:rsid w:val="008F758C"/>
    <w:rsid w:val="00901506"/>
    <w:rsid w:val="00905C60"/>
    <w:rsid w:val="00905C79"/>
    <w:rsid w:val="00905E38"/>
    <w:rsid w:val="00905EE0"/>
    <w:rsid w:val="00906161"/>
    <w:rsid w:val="0090623A"/>
    <w:rsid w:val="009120D2"/>
    <w:rsid w:val="00916ECD"/>
    <w:rsid w:val="00917A3B"/>
    <w:rsid w:val="009210D4"/>
    <w:rsid w:val="00921DCD"/>
    <w:rsid w:val="00922D5F"/>
    <w:rsid w:val="0092453E"/>
    <w:rsid w:val="00925722"/>
    <w:rsid w:val="00927163"/>
    <w:rsid w:val="009273DA"/>
    <w:rsid w:val="00927C8F"/>
    <w:rsid w:val="009306E2"/>
    <w:rsid w:val="00930DFA"/>
    <w:rsid w:val="00935D9B"/>
    <w:rsid w:val="00942677"/>
    <w:rsid w:val="00946480"/>
    <w:rsid w:val="0094648D"/>
    <w:rsid w:val="00946C0E"/>
    <w:rsid w:val="00946EEC"/>
    <w:rsid w:val="00950EB8"/>
    <w:rsid w:val="00953685"/>
    <w:rsid w:val="00953AB7"/>
    <w:rsid w:val="009547E9"/>
    <w:rsid w:val="00960A82"/>
    <w:rsid w:val="009648B3"/>
    <w:rsid w:val="00970934"/>
    <w:rsid w:val="00975F3A"/>
    <w:rsid w:val="00981C32"/>
    <w:rsid w:val="0098281D"/>
    <w:rsid w:val="0099300E"/>
    <w:rsid w:val="00994C14"/>
    <w:rsid w:val="00996218"/>
    <w:rsid w:val="009A00FE"/>
    <w:rsid w:val="009A1645"/>
    <w:rsid w:val="009A1F6A"/>
    <w:rsid w:val="009B0023"/>
    <w:rsid w:val="009B5025"/>
    <w:rsid w:val="009B53E3"/>
    <w:rsid w:val="009C3D22"/>
    <w:rsid w:val="009C3F8C"/>
    <w:rsid w:val="009D080F"/>
    <w:rsid w:val="009D51E4"/>
    <w:rsid w:val="009D563A"/>
    <w:rsid w:val="009D56C4"/>
    <w:rsid w:val="009D599F"/>
    <w:rsid w:val="009D6298"/>
    <w:rsid w:val="009D68A2"/>
    <w:rsid w:val="009E4BDC"/>
    <w:rsid w:val="009E64CC"/>
    <w:rsid w:val="009F0115"/>
    <w:rsid w:val="009F0C81"/>
    <w:rsid w:val="009F36AA"/>
    <w:rsid w:val="009F40DA"/>
    <w:rsid w:val="009F7354"/>
    <w:rsid w:val="00A01684"/>
    <w:rsid w:val="00A103AD"/>
    <w:rsid w:val="00A11229"/>
    <w:rsid w:val="00A1395B"/>
    <w:rsid w:val="00A13C47"/>
    <w:rsid w:val="00A1571E"/>
    <w:rsid w:val="00A20CAB"/>
    <w:rsid w:val="00A210B9"/>
    <w:rsid w:val="00A26AED"/>
    <w:rsid w:val="00A26BCC"/>
    <w:rsid w:val="00A32C40"/>
    <w:rsid w:val="00A32CCC"/>
    <w:rsid w:val="00A330EF"/>
    <w:rsid w:val="00A34379"/>
    <w:rsid w:val="00A36F96"/>
    <w:rsid w:val="00A45115"/>
    <w:rsid w:val="00A45D15"/>
    <w:rsid w:val="00A45D37"/>
    <w:rsid w:val="00A4672D"/>
    <w:rsid w:val="00A47A75"/>
    <w:rsid w:val="00A47AE9"/>
    <w:rsid w:val="00A51E18"/>
    <w:rsid w:val="00A55182"/>
    <w:rsid w:val="00A62D72"/>
    <w:rsid w:val="00A67E6F"/>
    <w:rsid w:val="00A70F1D"/>
    <w:rsid w:val="00A71755"/>
    <w:rsid w:val="00A7299A"/>
    <w:rsid w:val="00A74774"/>
    <w:rsid w:val="00A801C1"/>
    <w:rsid w:val="00A865A9"/>
    <w:rsid w:val="00A86E9C"/>
    <w:rsid w:val="00A92D3A"/>
    <w:rsid w:val="00A94A00"/>
    <w:rsid w:val="00AA20DC"/>
    <w:rsid w:val="00AB097D"/>
    <w:rsid w:val="00AB583E"/>
    <w:rsid w:val="00AB6CD0"/>
    <w:rsid w:val="00AB78F0"/>
    <w:rsid w:val="00AC0D58"/>
    <w:rsid w:val="00AC51D5"/>
    <w:rsid w:val="00AC5A0C"/>
    <w:rsid w:val="00AC5D37"/>
    <w:rsid w:val="00AC5E5C"/>
    <w:rsid w:val="00AC713C"/>
    <w:rsid w:val="00AD62A6"/>
    <w:rsid w:val="00AD7A77"/>
    <w:rsid w:val="00AE2083"/>
    <w:rsid w:val="00AE22B8"/>
    <w:rsid w:val="00AE434C"/>
    <w:rsid w:val="00AE75B3"/>
    <w:rsid w:val="00AF14B4"/>
    <w:rsid w:val="00AF2957"/>
    <w:rsid w:val="00AF6266"/>
    <w:rsid w:val="00AF7EC1"/>
    <w:rsid w:val="00B0045A"/>
    <w:rsid w:val="00B01926"/>
    <w:rsid w:val="00B02330"/>
    <w:rsid w:val="00B05C84"/>
    <w:rsid w:val="00B05FFB"/>
    <w:rsid w:val="00B11ECD"/>
    <w:rsid w:val="00B21234"/>
    <w:rsid w:val="00B22308"/>
    <w:rsid w:val="00B2419F"/>
    <w:rsid w:val="00B26338"/>
    <w:rsid w:val="00B27238"/>
    <w:rsid w:val="00B308D2"/>
    <w:rsid w:val="00B31109"/>
    <w:rsid w:val="00B323F7"/>
    <w:rsid w:val="00B324A6"/>
    <w:rsid w:val="00B35F9D"/>
    <w:rsid w:val="00B4014A"/>
    <w:rsid w:val="00B44EFE"/>
    <w:rsid w:val="00B454FF"/>
    <w:rsid w:val="00B5086D"/>
    <w:rsid w:val="00B5283B"/>
    <w:rsid w:val="00B60464"/>
    <w:rsid w:val="00B6303A"/>
    <w:rsid w:val="00B632FE"/>
    <w:rsid w:val="00B63C0C"/>
    <w:rsid w:val="00B64C73"/>
    <w:rsid w:val="00B65C02"/>
    <w:rsid w:val="00B672C4"/>
    <w:rsid w:val="00B67B51"/>
    <w:rsid w:val="00B70C72"/>
    <w:rsid w:val="00B71E6C"/>
    <w:rsid w:val="00B7339A"/>
    <w:rsid w:val="00B75576"/>
    <w:rsid w:val="00B75A34"/>
    <w:rsid w:val="00B818CD"/>
    <w:rsid w:val="00B82514"/>
    <w:rsid w:val="00B82693"/>
    <w:rsid w:val="00B836C3"/>
    <w:rsid w:val="00B85A61"/>
    <w:rsid w:val="00B86EF4"/>
    <w:rsid w:val="00B8711C"/>
    <w:rsid w:val="00B94A28"/>
    <w:rsid w:val="00B96B44"/>
    <w:rsid w:val="00BA08B4"/>
    <w:rsid w:val="00BA139D"/>
    <w:rsid w:val="00BA194A"/>
    <w:rsid w:val="00BA3353"/>
    <w:rsid w:val="00BA3875"/>
    <w:rsid w:val="00BA63DE"/>
    <w:rsid w:val="00BA670D"/>
    <w:rsid w:val="00BB0A06"/>
    <w:rsid w:val="00BB4889"/>
    <w:rsid w:val="00BC2DE1"/>
    <w:rsid w:val="00BC3579"/>
    <w:rsid w:val="00BC35E0"/>
    <w:rsid w:val="00BC6C38"/>
    <w:rsid w:val="00BD1290"/>
    <w:rsid w:val="00BD5339"/>
    <w:rsid w:val="00BE0C0A"/>
    <w:rsid w:val="00BE33B9"/>
    <w:rsid w:val="00BE5F9D"/>
    <w:rsid w:val="00BE7D97"/>
    <w:rsid w:val="00BE7EB6"/>
    <w:rsid w:val="00BF0214"/>
    <w:rsid w:val="00BF358B"/>
    <w:rsid w:val="00BF3D9A"/>
    <w:rsid w:val="00BF634A"/>
    <w:rsid w:val="00C02A62"/>
    <w:rsid w:val="00C05A10"/>
    <w:rsid w:val="00C05AB9"/>
    <w:rsid w:val="00C068F9"/>
    <w:rsid w:val="00C06BC5"/>
    <w:rsid w:val="00C109B2"/>
    <w:rsid w:val="00C10F73"/>
    <w:rsid w:val="00C13E28"/>
    <w:rsid w:val="00C15F02"/>
    <w:rsid w:val="00C16C16"/>
    <w:rsid w:val="00C2012A"/>
    <w:rsid w:val="00C227BF"/>
    <w:rsid w:val="00C328C6"/>
    <w:rsid w:val="00C476D2"/>
    <w:rsid w:val="00C52E2F"/>
    <w:rsid w:val="00C53959"/>
    <w:rsid w:val="00C642E7"/>
    <w:rsid w:val="00C70CE5"/>
    <w:rsid w:val="00C81DE4"/>
    <w:rsid w:val="00C820B3"/>
    <w:rsid w:val="00C85D3C"/>
    <w:rsid w:val="00C86724"/>
    <w:rsid w:val="00C922AA"/>
    <w:rsid w:val="00C94AC8"/>
    <w:rsid w:val="00CA0FB5"/>
    <w:rsid w:val="00CA2AA1"/>
    <w:rsid w:val="00CA4FF8"/>
    <w:rsid w:val="00CA7708"/>
    <w:rsid w:val="00CB16C4"/>
    <w:rsid w:val="00CB27E6"/>
    <w:rsid w:val="00CB3296"/>
    <w:rsid w:val="00CB467D"/>
    <w:rsid w:val="00CB7237"/>
    <w:rsid w:val="00CB7573"/>
    <w:rsid w:val="00CC0590"/>
    <w:rsid w:val="00CC065D"/>
    <w:rsid w:val="00CC4DA3"/>
    <w:rsid w:val="00CD270F"/>
    <w:rsid w:val="00CD60AA"/>
    <w:rsid w:val="00CE03AA"/>
    <w:rsid w:val="00CE3580"/>
    <w:rsid w:val="00CE6388"/>
    <w:rsid w:val="00CE64C1"/>
    <w:rsid w:val="00CE68AB"/>
    <w:rsid w:val="00CF06BC"/>
    <w:rsid w:val="00CF702A"/>
    <w:rsid w:val="00D11505"/>
    <w:rsid w:val="00D12C8A"/>
    <w:rsid w:val="00D13F6C"/>
    <w:rsid w:val="00D14ADD"/>
    <w:rsid w:val="00D211C0"/>
    <w:rsid w:val="00D22475"/>
    <w:rsid w:val="00D23729"/>
    <w:rsid w:val="00D23762"/>
    <w:rsid w:val="00D264ED"/>
    <w:rsid w:val="00D272D5"/>
    <w:rsid w:val="00D27678"/>
    <w:rsid w:val="00D310EF"/>
    <w:rsid w:val="00D31669"/>
    <w:rsid w:val="00D3238A"/>
    <w:rsid w:val="00D34B17"/>
    <w:rsid w:val="00D37FD4"/>
    <w:rsid w:val="00D42174"/>
    <w:rsid w:val="00D421FC"/>
    <w:rsid w:val="00D4262E"/>
    <w:rsid w:val="00D43FFD"/>
    <w:rsid w:val="00D44396"/>
    <w:rsid w:val="00D44E7C"/>
    <w:rsid w:val="00D5105B"/>
    <w:rsid w:val="00D518F2"/>
    <w:rsid w:val="00D5348C"/>
    <w:rsid w:val="00D551AF"/>
    <w:rsid w:val="00D569F4"/>
    <w:rsid w:val="00D57ECF"/>
    <w:rsid w:val="00D6129F"/>
    <w:rsid w:val="00D63780"/>
    <w:rsid w:val="00D70001"/>
    <w:rsid w:val="00D73FEA"/>
    <w:rsid w:val="00D74874"/>
    <w:rsid w:val="00D74991"/>
    <w:rsid w:val="00D80A87"/>
    <w:rsid w:val="00D80F2A"/>
    <w:rsid w:val="00D812F3"/>
    <w:rsid w:val="00D81593"/>
    <w:rsid w:val="00D83BD8"/>
    <w:rsid w:val="00D84462"/>
    <w:rsid w:val="00D92A80"/>
    <w:rsid w:val="00D933EE"/>
    <w:rsid w:val="00D942E3"/>
    <w:rsid w:val="00D9510F"/>
    <w:rsid w:val="00D95A7A"/>
    <w:rsid w:val="00D960EA"/>
    <w:rsid w:val="00DA141E"/>
    <w:rsid w:val="00DA2A58"/>
    <w:rsid w:val="00DA6C0E"/>
    <w:rsid w:val="00DA6D13"/>
    <w:rsid w:val="00DA78C3"/>
    <w:rsid w:val="00DB0394"/>
    <w:rsid w:val="00DB0D12"/>
    <w:rsid w:val="00DB3DAF"/>
    <w:rsid w:val="00DB4357"/>
    <w:rsid w:val="00DB5CF0"/>
    <w:rsid w:val="00DB73D5"/>
    <w:rsid w:val="00DB754E"/>
    <w:rsid w:val="00DB763F"/>
    <w:rsid w:val="00DC1CC3"/>
    <w:rsid w:val="00DC4B94"/>
    <w:rsid w:val="00DC6E6D"/>
    <w:rsid w:val="00DD22F0"/>
    <w:rsid w:val="00DD29C0"/>
    <w:rsid w:val="00DD7848"/>
    <w:rsid w:val="00DE1F7F"/>
    <w:rsid w:val="00DE6843"/>
    <w:rsid w:val="00DF05B3"/>
    <w:rsid w:val="00DF18DD"/>
    <w:rsid w:val="00DF3FF1"/>
    <w:rsid w:val="00DF52A1"/>
    <w:rsid w:val="00E000F2"/>
    <w:rsid w:val="00E0114A"/>
    <w:rsid w:val="00E03159"/>
    <w:rsid w:val="00E04D5A"/>
    <w:rsid w:val="00E075E7"/>
    <w:rsid w:val="00E10E5E"/>
    <w:rsid w:val="00E12635"/>
    <w:rsid w:val="00E144D5"/>
    <w:rsid w:val="00E16E5F"/>
    <w:rsid w:val="00E22B77"/>
    <w:rsid w:val="00E23D67"/>
    <w:rsid w:val="00E27448"/>
    <w:rsid w:val="00E27870"/>
    <w:rsid w:val="00E27B84"/>
    <w:rsid w:val="00E33E34"/>
    <w:rsid w:val="00E3528E"/>
    <w:rsid w:val="00E4246E"/>
    <w:rsid w:val="00E43234"/>
    <w:rsid w:val="00E53271"/>
    <w:rsid w:val="00E555EC"/>
    <w:rsid w:val="00E55E7D"/>
    <w:rsid w:val="00E6092F"/>
    <w:rsid w:val="00E610B0"/>
    <w:rsid w:val="00E61874"/>
    <w:rsid w:val="00E61D3D"/>
    <w:rsid w:val="00E61DDC"/>
    <w:rsid w:val="00E62484"/>
    <w:rsid w:val="00E64427"/>
    <w:rsid w:val="00E67144"/>
    <w:rsid w:val="00E716DE"/>
    <w:rsid w:val="00E71850"/>
    <w:rsid w:val="00E727B4"/>
    <w:rsid w:val="00E7457C"/>
    <w:rsid w:val="00E749F5"/>
    <w:rsid w:val="00E76B92"/>
    <w:rsid w:val="00E803DC"/>
    <w:rsid w:val="00E81B6D"/>
    <w:rsid w:val="00E81F18"/>
    <w:rsid w:val="00E83168"/>
    <w:rsid w:val="00E844DF"/>
    <w:rsid w:val="00E845C8"/>
    <w:rsid w:val="00E90102"/>
    <w:rsid w:val="00E90A70"/>
    <w:rsid w:val="00E91148"/>
    <w:rsid w:val="00E937E1"/>
    <w:rsid w:val="00E960D2"/>
    <w:rsid w:val="00E963A4"/>
    <w:rsid w:val="00E9647D"/>
    <w:rsid w:val="00EA018A"/>
    <w:rsid w:val="00EA04C2"/>
    <w:rsid w:val="00EA0DB4"/>
    <w:rsid w:val="00EA34F2"/>
    <w:rsid w:val="00EB10C0"/>
    <w:rsid w:val="00EB61AE"/>
    <w:rsid w:val="00EC0774"/>
    <w:rsid w:val="00ED09C7"/>
    <w:rsid w:val="00EE2524"/>
    <w:rsid w:val="00EE572E"/>
    <w:rsid w:val="00EE69AC"/>
    <w:rsid w:val="00EE717A"/>
    <w:rsid w:val="00EF04A7"/>
    <w:rsid w:val="00EF3D6A"/>
    <w:rsid w:val="00EF51AB"/>
    <w:rsid w:val="00EF618C"/>
    <w:rsid w:val="00EF6BC0"/>
    <w:rsid w:val="00EF77F7"/>
    <w:rsid w:val="00F001CA"/>
    <w:rsid w:val="00F01896"/>
    <w:rsid w:val="00F01A79"/>
    <w:rsid w:val="00F0205B"/>
    <w:rsid w:val="00F03051"/>
    <w:rsid w:val="00F10BAD"/>
    <w:rsid w:val="00F127A6"/>
    <w:rsid w:val="00F1504E"/>
    <w:rsid w:val="00F161D2"/>
    <w:rsid w:val="00F17349"/>
    <w:rsid w:val="00F17D6C"/>
    <w:rsid w:val="00F224DD"/>
    <w:rsid w:val="00F22DC9"/>
    <w:rsid w:val="00F34DB8"/>
    <w:rsid w:val="00F365F4"/>
    <w:rsid w:val="00F429E4"/>
    <w:rsid w:val="00F43727"/>
    <w:rsid w:val="00F438B2"/>
    <w:rsid w:val="00F43DAC"/>
    <w:rsid w:val="00F46138"/>
    <w:rsid w:val="00F467DB"/>
    <w:rsid w:val="00F61D26"/>
    <w:rsid w:val="00F63135"/>
    <w:rsid w:val="00F63DF7"/>
    <w:rsid w:val="00F66001"/>
    <w:rsid w:val="00F71195"/>
    <w:rsid w:val="00F72DF2"/>
    <w:rsid w:val="00F7330A"/>
    <w:rsid w:val="00F7657D"/>
    <w:rsid w:val="00F76CD3"/>
    <w:rsid w:val="00F802E0"/>
    <w:rsid w:val="00F805A9"/>
    <w:rsid w:val="00F9299B"/>
    <w:rsid w:val="00F94683"/>
    <w:rsid w:val="00F9537E"/>
    <w:rsid w:val="00F95665"/>
    <w:rsid w:val="00F96FD6"/>
    <w:rsid w:val="00F9759D"/>
    <w:rsid w:val="00FA0E53"/>
    <w:rsid w:val="00FA1154"/>
    <w:rsid w:val="00FA1F5A"/>
    <w:rsid w:val="00FA4EF8"/>
    <w:rsid w:val="00FA58FF"/>
    <w:rsid w:val="00FB11CC"/>
    <w:rsid w:val="00FB1E50"/>
    <w:rsid w:val="00FB2083"/>
    <w:rsid w:val="00FC43B0"/>
    <w:rsid w:val="00FC62A4"/>
    <w:rsid w:val="00FD1CEE"/>
    <w:rsid w:val="00FD1FF5"/>
    <w:rsid w:val="00FD4650"/>
    <w:rsid w:val="00FD4F91"/>
    <w:rsid w:val="00FD5627"/>
    <w:rsid w:val="00FD76AA"/>
    <w:rsid w:val="00FE3DDB"/>
    <w:rsid w:val="00FE421B"/>
    <w:rsid w:val="00FE491A"/>
    <w:rsid w:val="00FE5A17"/>
    <w:rsid w:val="00FF25D2"/>
    <w:rsid w:val="00FF4030"/>
    <w:rsid w:val="00FF7C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AC196"/>
  <w15:docId w15:val="{2E0A11A9-2DD1-4482-827E-E26B98C6E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B92"/>
    <w:rPr>
      <w:sz w:val="24"/>
      <w:szCs w:val="24"/>
      <w:lang w:eastAsia="en-GB"/>
    </w:rPr>
  </w:style>
  <w:style w:type="paragraph" w:styleId="Heading1">
    <w:name w:val="heading 1"/>
    <w:basedOn w:val="Normal"/>
    <w:next w:val="Normal"/>
    <w:link w:val="Heading1Char"/>
    <w:uiPriority w:val="9"/>
    <w:qFormat/>
    <w:rsid w:val="001A0D0A"/>
    <w:pPr>
      <w:keepNext/>
      <w:pageBreakBefore/>
      <w:numPr>
        <w:numId w:val="8"/>
      </w:numPr>
      <w:spacing w:before="360" w:after="240"/>
      <w:ind w:right="113"/>
      <w:outlineLvl w:val="0"/>
    </w:pPr>
    <w:rPr>
      <w:rFonts w:eastAsiaTheme="majorEastAsia" w:cstheme="majorBidi"/>
      <w:b/>
      <w:bCs/>
      <w:kern w:val="32"/>
      <w:sz w:val="32"/>
      <w:szCs w:val="32"/>
    </w:rPr>
  </w:style>
  <w:style w:type="paragraph" w:styleId="Heading2">
    <w:name w:val="heading 2"/>
    <w:basedOn w:val="Normal"/>
    <w:next w:val="Normal"/>
    <w:link w:val="Heading2Char"/>
    <w:uiPriority w:val="9"/>
    <w:unhideWhenUsed/>
    <w:qFormat/>
    <w:rsid w:val="00F17D6C"/>
    <w:pPr>
      <w:keepNext/>
      <w:numPr>
        <w:ilvl w:val="1"/>
        <w:numId w:val="8"/>
      </w:numPr>
      <w:spacing w:before="240" w:after="240"/>
      <w:ind w:right="113"/>
      <w:outlineLvl w:val="1"/>
    </w:pPr>
    <w:rPr>
      <w:rFonts w:eastAsiaTheme="majorEastAsia" w:cstheme="majorBidi"/>
      <w:b/>
      <w:bCs/>
      <w:iCs/>
      <w:sz w:val="28"/>
      <w:szCs w:val="28"/>
    </w:rPr>
  </w:style>
  <w:style w:type="paragraph" w:styleId="Heading3">
    <w:name w:val="heading 3"/>
    <w:basedOn w:val="Normal"/>
    <w:next w:val="Normal"/>
    <w:link w:val="Heading3Char"/>
    <w:uiPriority w:val="9"/>
    <w:unhideWhenUsed/>
    <w:qFormat/>
    <w:rsid w:val="00F17D6C"/>
    <w:pPr>
      <w:keepNext/>
      <w:numPr>
        <w:ilvl w:val="2"/>
        <w:numId w:val="10"/>
      </w:numPr>
      <w:spacing w:before="240" w:after="240"/>
      <w:ind w:left="680" w:right="113"/>
      <w:outlineLvl w:val="2"/>
    </w:pPr>
    <w:rPr>
      <w:rFonts w:eastAsiaTheme="majorEastAsia" w:cstheme="majorBidi"/>
      <w:b/>
      <w:bCs/>
      <w:sz w:val="26"/>
      <w:szCs w:val="26"/>
    </w:rPr>
  </w:style>
  <w:style w:type="paragraph" w:styleId="Heading4">
    <w:name w:val="heading 4"/>
    <w:basedOn w:val="Normal"/>
    <w:next w:val="Normal"/>
    <w:link w:val="Heading4Char"/>
    <w:uiPriority w:val="9"/>
    <w:unhideWhenUsed/>
    <w:qFormat/>
    <w:rsid w:val="00EA34F2"/>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EA34F2"/>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EA34F2"/>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A34F2"/>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EA34F2"/>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EA34F2"/>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0D0A"/>
    <w:rPr>
      <w:rFonts w:eastAsiaTheme="majorEastAsia" w:cstheme="majorBidi"/>
      <w:b/>
      <w:bCs/>
      <w:kern w:val="32"/>
      <w:sz w:val="32"/>
      <w:szCs w:val="32"/>
      <w:lang w:eastAsia="en-GB"/>
    </w:rPr>
  </w:style>
  <w:style w:type="character" w:customStyle="1" w:styleId="Heading2Char">
    <w:name w:val="Heading 2 Char"/>
    <w:basedOn w:val="DefaultParagraphFont"/>
    <w:link w:val="Heading2"/>
    <w:uiPriority w:val="9"/>
    <w:rsid w:val="00F17D6C"/>
    <w:rPr>
      <w:rFonts w:eastAsiaTheme="majorEastAsia" w:cstheme="majorBidi"/>
      <w:b/>
      <w:bCs/>
      <w:iCs/>
      <w:sz w:val="28"/>
      <w:szCs w:val="28"/>
      <w:lang w:eastAsia="en-GB"/>
    </w:rPr>
  </w:style>
  <w:style w:type="character" w:customStyle="1" w:styleId="Heading3Char">
    <w:name w:val="Heading 3 Char"/>
    <w:basedOn w:val="DefaultParagraphFont"/>
    <w:link w:val="Heading3"/>
    <w:uiPriority w:val="9"/>
    <w:rsid w:val="00F17D6C"/>
    <w:rPr>
      <w:rFonts w:eastAsiaTheme="majorEastAsia" w:cstheme="majorBidi"/>
      <w:b/>
      <w:bCs/>
      <w:sz w:val="26"/>
      <w:szCs w:val="26"/>
      <w:lang w:eastAsia="en-GB"/>
    </w:rPr>
  </w:style>
  <w:style w:type="character" w:customStyle="1" w:styleId="Heading4Char">
    <w:name w:val="Heading 4 Char"/>
    <w:basedOn w:val="DefaultParagraphFont"/>
    <w:link w:val="Heading4"/>
    <w:uiPriority w:val="9"/>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F43727"/>
    <w:rPr>
      <w:rFonts w:ascii="Tahoma" w:hAnsi="Tahoma" w:cs="Tahoma"/>
      <w:sz w:val="16"/>
      <w:szCs w:val="16"/>
    </w:rPr>
  </w:style>
  <w:style w:type="character" w:customStyle="1" w:styleId="BalloonTextChar">
    <w:name w:val="Balloon Text Char"/>
    <w:basedOn w:val="DefaultParagraphFont"/>
    <w:link w:val="BalloonText"/>
    <w:uiPriority w:val="99"/>
    <w:semiHidden/>
    <w:rsid w:val="00F43727"/>
    <w:rPr>
      <w:rFonts w:ascii="Tahoma" w:hAnsi="Tahoma" w:cs="Tahoma"/>
      <w:sz w:val="16"/>
      <w:szCs w:val="16"/>
    </w:rPr>
  </w:style>
  <w:style w:type="paragraph" w:styleId="ListParagraph">
    <w:name w:val="List Paragraph"/>
    <w:aliases w:val="Mummuga loetelu,List (bullet),List Paragraph1,Heading 1 Hidden,Table of contents numbered,Loendi l›ik,References,numbered list,Listenabsatz1,Sąrašo pastraipa.Bullet,Bullet EY,Sąrašo pastraipa1,Numbering,ERP-List Paragraph,List Paragraph11"/>
    <w:basedOn w:val="Normal"/>
    <w:link w:val="ListParagraphChar"/>
    <w:uiPriority w:val="34"/>
    <w:qFormat/>
    <w:rsid w:val="00E43234"/>
    <w:pPr>
      <w:ind w:left="720"/>
      <w:contextualSpacing/>
    </w:p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unhideWhenUsed/>
    <w:qFormat/>
    <w:rsid w:val="00C05A10"/>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qFormat/>
    <w:rsid w:val="00C05A10"/>
  </w:style>
  <w:style w:type="character" w:styleId="FootnoteReference">
    <w:name w:val="footnote reference"/>
    <w:basedOn w:val="DefaultParagraphFont"/>
    <w:uiPriority w:val="99"/>
    <w:unhideWhenUsed/>
    <w:rsid w:val="00C05A10"/>
    <w:rPr>
      <w:vertAlign w:val="superscript"/>
    </w:rPr>
  </w:style>
  <w:style w:type="character" w:styleId="CommentReference">
    <w:name w:val="annotation reference"/>
    <w:basedOn w:val="DefaultParagraphFont"/>
    <w:uiPriority w:val="99"/>
    <w:semiHidden/>
    <w:unhideWhenUsed/>
    <w:rsid w:val="00266255"/>
    <w:rPr>
      <w:sz w:val="16"/>
      <w:szCs w:val="16"/>
    </w:rPr>
  </w:style>
  <w:style w:type="paragraph" w:styleId="CommentText">
    <w:name w:val="annotation text"/>
    <w:basedOn w:val="Normal"/>
    <w:link w:val="CommentTextChar"/>
    <w:uiPriority w:val="99"/>
    <w:semiHidden/>
    <w:unhideWhenUsed/>
    <w:rsid w:val="00266255"/>
  </w:style>
  <w:style w:type="character" w:customStyle="1" w:styleId="CommentTextChar">
    <w:name w:val="Comment Text Char"/>
    <w:basedOn w:val="DefaultParagraphFont"/>
    <w:link w:val="CommentText"/>
    <w:uiPriority w:val="99"/>
    <w:semiHidden/>
    <w:rsid w:val="00266255"/>
  </w:style>
  <w:style w:type="paragraph" w:styleId="CommentSubject">
    <w:name w:val="annotation subject"/>
    <w:basedOn w:val="CommentText"/>
    <w:next w:val="CommentText"/>
    <w:link w:val="CommentSubjectChar"/>
    <w:uiPriority w:val="99"/>
    <w:semiHidden/>
    <w:unhideWhenUsed/>
    <w:rsid w:val="00266255"/>
    <w:rPr>
      <w:b/>
      <w:bCs/>
    </w:rPr>
  </w:style>
  <w:style w:type="character" w:customStyle="1" w:styleId="CommentSubjectChar">
    <w:name w:val="Comment Subject Char"/>
    <w:basedOn w:val="CommentTextChar"/>
    <w:link w:val="CommentSubject"/>
    <w:uiPriority w:val="99"/>
    <w:semiHidden/>
    <w:rsid w:val="00266255"/>
    <w:rPr>
      <w:b/>
      <w:bCs/>
    </w:rPr>
  </w:style>
  <w:style w:type="character" w:styleId="Hyperlink">
    <w:name w:val="Hyperlink"/>
    <w:basedOn w:val="DefaultParagraphFont"/>
    <w:uiPriority w:val="99"/>
    <w:unhideWhenUsed/>
    <w:rsid w:val="00350E91"/>
    <w:rPr>
      <w:color w:val="0000FF" w:themeColor="hyperlink"/>
      <w:u w:val="single"/>
    </w:rPr>
  </w:style>
  <w:style w:type="paragraph" w:styleId="Header">
    <w:name w:val="header"/>
    <w:basedOn w:val="Normal"/>
    <w:link w:val="HeaderChar"/>
    <w:uiPriority w:val="99"/>
    <w:unhideWhenUsed/>
    <w:rsid w:val="004C060E"/>
    <w:pPr>
      <w:tabs>
        <w:tab w:val="center" w:pos="4536"/>
        <w:tab w:val="right" w:pos="9072"/>
      </w:tabs>
    </w:pPr>
  </w:style>
  <w:style w:type="character" w:customStyle="1" w:styleId="HeaderChar">
    <w:name w:val="Header Char"/>
    <w:basedOn w:val="DefaultParagraphFont"/>
    <w:link w:val="Header"/>
    <w:uiPriority w:val="99"/>
    <w:rsid w:val="004C060E"/>
  </w:style>
  <w:style w:type="paragraph" w:styleId="Footer">
    <w:name w:val="footer"/>
    <w:basedOn w:val="Normal"/>
    <w:link w:val="FooterChar"/>
    <w:uiPriority w:val="99"/>
    <w:unhideWhenUsed/>
    <w:rsid w:val="004C060E"/>
    <w:pPr>
      <w:tabs>
        <w:tab w:val="center" w:pos="4536"/>
        <w:tab w:val="right" w:pos="9072"/>
      </w:tabs>
    </w:pPr>
  </w:style>
  <w:style w:type="character" w:customStyle="1" w:styleId="FooterChar">
    <w:name w:val="Footer Char"/>
    <w:basedOn w:val="DefaultParagraphFont"/>
    <w:link w:val="Footer"/>
    <w:uiPriority w:val="99"/>
    <w:rsid w:val="004C060E"/>
  </w:style>
  <w:style w:type="character" w:customStyle="1" w:styleId="ListParagraphChar">
    <w:name w:val="List Paragraph Char"/>
    <w:aliases w:val="Mummuga loetelu Char,List (bullet) Char,List Paragraph1 Char,Heading 1 Hidden Char,Table of contents numbered Char,Loendi l›ik Char,References Char,numbered list Char,Listenabsatz1 Char,Sąrašo pastraipa.Bullet Char,Bullet EY Char"/>
    <w:basedOn w:val="DefaultParagraphFont"/>
    <w:link w:val="ListParagraph"/>
    <w:uiPriority w:val="34"/>
    <w:locked/>
    <w:rsid w:val="001C6CFB"/>
  </w:style>
  <w:style w:type="paragraph" w:styleId="NormalWeb">
    <w:name w:val="Normal (Web)"/>
    <w:basedOn w:val="Normal"/>
    <w:uiPriority w:val="99"/>
    <w:unhideWhenUsed/>
    <w:rsid w:val="00727082"/>
    <w:pPr>
      <w:spacing w:before="100" w:beforeAutospacing="1" w:after="100" w:afterAutospacing="1"/>
    </w:pPr>
  </w:style>
  <w:style w:type="numbering" w:customStyle="1" w:styleId="CurrentList1">
    <w:name w:val="Current List1"/>
    <w:uiPriority w:val="99"/>
    <w:rsid w:val="00EA34F2"/>
    <w:pPr>
      <w:numPr>
        <w:numId w:val="3"/>
      </w:numPr>
    </w:pPr>
  </w:style>
  <w:style w:type="numbering" w:customStyle="1" w:styleId="CurrentList2">
    <w:name w:val="Current List2"/>
    <w:uiPriority w:val="99"/>
    <w:rsid w:val="00EA34F2"/>
    <w:pPr>
      <w:numPr>
        <w:numId w:val="4"/>
      </w:numPr>
    </w:pPr>
  </w:style>
  <w:style w:type="numbering" w:customStyle="1" w:styleId="CurrentList3">
    <w:name w:val="Current List3"/>
    <w:uiPriority w:val="99"/>
    <w:rsid w:val="00EA34F2"/>
    <w:pPr>
      <w:numPr>
        <w:numId w:val="5"/>
      </w:numPr>
    </w:pPr>
  </w:style>
  <w:style w:type="numbering" w:customStyle="1" w:styleId="CurrentList4">
    <w:name w:val="Current List4"/>
    <w:uiPriority w:val="99"/>
    <w:rsid w:val="00EA34F2"/>
    <w:pPr>
      <w:numPr>
        <w:numId w:val="6"/>
      </w:numPr>
    </w:pPr>
  </w:style>
  <w:style w:type="numbering" w:customStyle="1" w:styleId="CurrentList5">
    <w:name w:val="Current List5"/>
    <w:uiPriority w:val="99"/>
    <w:rsid w:val="00EA34F2"/>
    <w:pPr>
      <w:numPr>
        <w:numId w:val="7"/>
      </w:numPr>
    </w:pPr>
  </w:style>
  <w:style w:type="numbering" w:customStyle="1" w:styleId="CurrentList6">
    <w:name w:val="Current List6"/>
    <w:uiPriority w:val="99"/>
    <w:rsid w:val="00EA34F2"/>
    <w:pPr>
      <w:numPr>
        <w:numId w:val="9"/>
      </w:numPr>
    </w:pPr>
  </w:style>
  <w:style w:type="paragraph" w:styleId="Caption">
    <w:name w:val="caption"/>
    <w:basedOn w:val="Normal"/>
    <w:next w:val="Normal"/>
    <w:uiPriority w:val="35"/>
    <w:unhideWhenUsed/>
    <w:qFormat/>
    <w:rsid w:val="00D569F4"/>
    <w:pPr>
      <w:spacing w:after="200"/>
    </w:pPr>
    <w:rPr>
      <w:i/>
      <w:iCs/>
      <w:color w:val="1F497D" w:themeColor="text2"/>
      <w:szCs w:val="18"/>
    </w:rPr>
  </w:style>
  <w:style w:type="paragraph" w:styleId="TOCHeading">
    <w:name w:val="TOC Heading"/>
    <w:basedOn w:val="Heading1"/>
    <w:next w:val="Normal"/>
    <w:uiPriority w:val="39"/>
    <w:unhideWhenUsed/>
    <w:qFormat/>
    <w:rsid w:val="004E2600"/>
    <w:pPr>
      <w:keepLines/>
      <w:pageBreakBefore w:val="0"/>
      <w:numPr>
        <w:numId w:val="0"/>
      </w:numPr>
      <w:spacing w:before="480" w:after="0" w:line="276" w:lineRule="auto"/>
      <w:outlineLvl w:val="9"/>
    </w:pPr>
    <w:rPr>
      <w:rFonts w:asciiTheme="majorHAnsi" w:hAnsiTheme="majorHAnsi"/>
      <w:color w:val="365F91" w:themeColor="accent1" w:themeShade="BF"/>
      <w:kern w:val="0"/>
      <w:sz w:val="28"/>
      <w:szCs w:val="28"/>
    </w:rPr>
  </w:style>
  <w:style w:type="numbering" w:customStyle="1" w:styleId="CurrentList7">
    <w:name w:val="Current List7"/>
    <w:uiPriority w:val="99"/>
    <w:rsid w:val="00FB1E50"/>
    <w:pPr>
      <w:numPr>
        <w:numId w:val="11"/>
      </w:numPr>
    </w:pPr>
  </w:style>
  <w:style w:type="numbering" w:customStyle="1" w:styleId="CurrentList8">
    <w:name w:val="Current List8"/>
    <w:uiPriority w:val="99"/>
    <w:rsid w:val="00FB1E50"/>
    <w:pPr>
      <w:numPr>
        <w:numId w:val="12"/>
      </w:numPr>
    </w:pPr>
  </w:style>
  <w:style w:type="numbering" w:customStyle="1" w:styleId="CurrentList9">
    <w:name w:val="Current List9"/>
    <w:uiPriority w:val="99"/>
    <w:rsid w:val="00FB1E50"/>
    <w:pPr>
      <w:numPr>
        <w:numId w:val="13"/>
      </w:numPr>
    </w:pPr>
  </w:style>
  <w:style w:type="numbering" w:customStyle="1" w:styleId="CurrentList10">
    <w:name w:val="Current List10"/>
    <w:uiPriority w:val="99"/>
    <w:rsid w:val="00FB1E50"/>
    <w:pPr>
      <w:numPr>
        <w:numId w:val="14"/>
      </w:numPr>
    </w:pPr>
  </w:style>
  <w:style w:type="numbering" w:customStyle="1" w:styleId="CurrentList11">
    <w:name w:val="Current List11"/>
    <w:uiPriority w:val="99"/>
    <w:rsid w:val="00FB1E50"/>
    <w:pPr>
      <w:numPr>
        <w:numId w:val="15"/>
      </w:numPr>
    </w:pPr>
  </w:style>
  <w:style w:type="numbering" w:customStyle="1" w:styleId="CurrentList12">
    <w:name w:val="Current List12"/>
    <w:uiPriority w:val="99"/>
    <w:rsid w:val="00FB1E50"/>
    <w:pPr>
      <w:numPr>
        <w:numId w:val="16"/>
      </w:numPr>
    </w:pPr>
  </w:style>
  <w:style w:type="numbering" w:customStyle="1" w:styleId="CurrentList13">
    <w:name w:val="Current List13"/>
    <w:uiPriority w:val="99"/>
    <w:rsid w:val="00FB1E50"/>
    <w:pPr>
      <w:numPr>
        <w:numId w:val="17"/>
      </w:numPr>
    </w:pPr>
  </w:style>
  <w:style w:type="paragraph" w:styleId="TOC1">
    <w:name w:val="toc 1"/>
    <w:basedOn w:val="Normal"/>
    <w:next w:val="Normal"/>
    <w:autoRedefine/>
    <w:uiPriority w:val="39"/>
    <w:unhideWhenUsed/>
    <w:rsid w:val="00BA3353"/>
    <w:pPr>
      <w:tabs>
        <w:tab w:val="left" w:pos="480"/>
        <w:tab w:val="right" w:leader="dot" w:pos="8530"/>
      </w:tabs>
      <w:spacing w:before="120"/>
    </w:pPr>
    <w:rPr>
      <w:rFonts w:asciiTheme="minorHAnsi" w:hAnsiTheme="minorHAnsi" w:cstheme="minorHAnsi"/>
      <w:b/>
      <w:bCs/>
      <w:i/>
      <w:iCs/>
      <w:noProof/>
      <w:color w:val="C0504D" w:themeColor="accent2"/>
    </w:rPr>
  </w:style>
  <w:style w:type="paragraph" w:styleId="TOC2">
    <w:name w:val="toc 2"/>
    <w:basedOn w:val="Normal"/>
    <w:next w:val="Normal"/>
    <w:autoRedefine/>
    <w:uiPriority w:val="39"/>
    <w:unhideWhenUsed/>
    <w:rsid w:val="004E2600"/>
    <w:pPr>
      <w:spacing w:before="120"/>
      <w:ind w:left="240"/>
    </w:pPr>
    <w:rPr>
      <w:rFonts w:asciiTheme="minorHAnsi" w:hAnsiTheme="minorHAnsi"/>
      <w:b/>
      <w:bCs/>
      <w:sz w:val="22"/>
      <w:szCs w:val="22"/>
    </w:rPr>
  </w:style>
  <w:style w:type="paragraph" w:styleId="TOC3">
    <w:name w:val="toc 3"/>
    <w:basedOn w:val="Normal"/>
    <w:next w:val="Normal"/>
    <w:autoRedefine/>
    <w:uiPriority w:val="39"/>
    <w:unhideWhenUsed/>
    <w:rsid w:val="004E2600"/>
    <w:pPr>
      <w:ind w:left="480"/>
    </w:pPr>
    <w:rPr>
      <w:rFonts w:asciiTheme="minorHAnsi" w:hAnsiTheme="minorHAnsi"/>
      <w:sz w:val="20"/>
    </w:rPr>
  </w:style>
  <w:style w:type="paragraph" w:styleId="TOC4">
    <w:name w:val="toc 4"/>
    <w:basedOn w:val="Normal"/>
    <w:next w:val="Normal"/>
    <w:autoRedefine/>
    <w:uiPriority w:val="39"/>
    <w:semiHidden/>
    <w:unhideWhenUsed/>
    <w:rsid w:val="004E2600"/>
    <w:pPr>
      <w:ind w:left="720"/>
    </w:pPr>
    <w:rPr>
      <w:rFonts w:asciiTheme="minorHAnsi" w:hAnsiTheme="minorHAnsi"/>
      <w:sz w:val="20"/>
    </w:rPr>
  </w:style>
  <w:style w:type="paragraph" w:styleId="TOC5">
    <w:name w:val="toc 5"/>
    <w:basedOn w:val="Normal"/>
    <w:next w:val="Normal"/>
    <w:autoRedefine/>
    <w:uiPriority w:val="39"/>
    <w:semiHidden/>
    <w:unhideWhenUsed/>
    <w:rsid w:val="004E2600"/>
    <w:pPr>
      <w:ind w:left="960"/>
    </w:pPr>
    <w:rPr>
      <w:rFonts w:asciiTheme="minorHAnsi" w:hAnsiTheme="minorHAnsi"/>
      <w:sz w:val="20"/>
    </w:rPr>
  </w:style>
  <w:style w:type="paragraph" w:styleId="TOC6">
    <w:name w:val="toc 6"/>
    <w:basedOn w:val="Normal"/>
    <w:next w:val="Normal"/>
    <w:autoRedefine/>
    <w:uiPriority w:val="39"/>
    <w:semiHidden/>
    <w:unhideWhenUsed/>
    <w:rsid w:val="004E2600"/>
    <w:pPr>
      <w:ind w:left="1200"/>
    </w:pPr>
    <w:rPr>
      <w:rFonts w:asciiTheme="minorHAnsi" w:hAnsiTheme="minorHAnsi"/>
      <w:sz w:val="20"/>
    </w:rPr>
  </w:style>
  <w:style w:type="paragraph" w:styleId="TOC7">
    <w:name w:val="toc 7"/>
    <w:basedOn w:val="Normal"/>
    <w:next w:val="Normal"/>
    <w:autoRedefine/>
    <w:uiPriority w:val="39"/>
    <w:semiHidden/>
    <w:unhideWhenUsed/>
    <w:rsid w:val="004E2600"/>
    <w:pPr>
      <w:ind w:left="1440"/>
    </w:pPr>
    <w:rPr>
      <w:rFonts w:asciiTheme="minorHAnsi" w:hAnsiTheme="minorHAnsi"/>
      <w:sz w:val="20"/>
    </w:rPr>
  </w:style>
  <w:style w:type="paragraph" w:styleId="TOC8">
    <w:name w:val="toc 8"/>
    <w:basedOn w:val="Normal"/>
    <w:next w:val="Normal"/>
    <w:autoRedefine/>
    <w:uiPriority w:val="39"/>
    <w:semiHidden/>
    <w:unhideWhenUsed/>
    <w:rsid w:val="004E2600"/>
    <w:pPr>
      <w:ind w:left="1680"/>
    </w:pPr>
    <w:rPr>
      <w:rFonts w:asciiTheme="minorHAnsi" w:hAnsiTheme="minorHAnsi"/>
      <w:sz w:val="20"/>
    </w:rPr>
  </w:style>
  <w:style w:type="paragraph" w:styleId="TOC9">
    <w:name w:val="toc 9"/>
    <w:basedOn w:val="Normal"/>
    <w:next w:val="Normal"/>
    <w:autoRedefine/>
    <w:uiPriority w:val="39"/>
    <w:semiHidden/>
    <w:unhideWhenUsed/>
    <w:rsid w:val="004E2600"/>
    <w:pPr>
      <w:ind w:left="1920"/>
    </w:pPr>
    <w:rPr>
      <w:rFonts w:asciiTheme="minorHAnsi" w:hAnsiTheme="minorHAnsi"/>
      <w:sz w:val="20"/>
    </w:rPr>
  </w:style>
  <w:style w:type="character" w:customStyle="1" w:styleId="apple-converted-space">
    <w:name w:val="apple-converted-space"/>
    <w:basedOn w:val="DefaultParagraphFont"/>
    <w:rsid w:val="00CE3580"/>
  </w:style>
  <w:style w:type="character" w:styleId="UnresolvedMention">
    <w:name w:val="Unresolved Mention"/>
    <w:basedOn w:val="DefaultParagraphFont"/>
    <w:uiPriority w:val="99"/>
    <w:semiHidden/>
    <w:unhideWhenUsed/>
    <w:rsid w:val="006E134B"/>
    <w:rPr>
      <w:color w:val="605E5C"/>
      <w:shd w:val="clear" w:color="auto" w:fill="E1DFDD"/>
    </w:rPr>
  </w:style>
  <w:style w:type="character" w:styleId="FollowedHyperlink">
    <w:name w:val="FollowedHyperlink"/>
    <w:basedOn w:val="DefaultParagraphFont"/>
    <w:uiPriority w:val="99"/>
    <w:semiHidden/>
    <w:unhideWhenUsed/>
    <w:rsid w:val="00A32C40"/>
    <w:rPr>
      <w:color w:val="800080" w:themeColor="followedHyperlink"/>
      <w:u w:val="single"/>
    </w:rPr>
  </w:style>
  <w:style w:type="paragraph" w:styleId="EndnoteText">
    <w:name w:val="endnote text"/>
    <w:basedOn w:val="Normal"/>
    <w:link w:val="EndnoteTextChar"/>
    <w:uiPriority w:val="99"/>
    <w:semiHidden/>
    <w:unhideWhenUsed/>
    <w:rsid w:val="005B3049"/>
    <w:rPr>
      <w:rFonts w:asciiTheme="minorHAnsi" w:eastAsiaTheme="minorHAnsi" w:hAnsiTheme="minorHAnsi" w:cstheme="minorBidi"/>
      <w:sz w:val="20"/>
      <w:szCs w:val="20"/>
      <w:lang w:val="et-EE" w:eastAsia="en-US"/>
    </w:rPr>
  </w:style>
  <w:style w:type="character" w:customStyle="1" w:styleId="EndnoteTextChar">
    <w:name w:val="Endnote Text Char"/>
    <w:basedOn w:val="DefaultParagraphFont"/>
    <w:link w:val="EndnoteText"/>
    <w:uiPriority w:val="99"/>
    <w:semiHidden/>
    <w:rsid w:val="005B3049"/>
    <w:rPr>
      <w:rFonts w:asciiTheme="minorHAnsi" w:eastAsiaTheme="minorHAnsi" w:hAnsiTheme="minorHAnsi" w:cstheme="minorBidi"/>
      <w:lang w:val="et-EE"/>
    </w:rPr>
  </w:style>
  <w:style w:type="table" w:styleId="TableGrid">
    <w:name w:val="Table Grid"/>
    <w:basedOn w:val="TableNormal"/>
    <w:uiPriority w:val="39"/>
    <w:rsid w:val="004D69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F7484"/>
    <w:rPr>
      <w:sz w:val="24"/>
      <w:szCs w:val="24"/>
      <w:lang w:eastAsia="en-GB"/>
    </w:rPr>
  </w:style>
  <w:style w:type="paragraph" w:customStyle="1" w:styleId="norm">
    <w:name w:val="norm"/>
    <w:basedOn w:val="Normal"/>
    <w:rsid w:val="006317F1"/>
    <w:pPr>
      <w:spacing w:before="100" w:beforeAutospacing="1" w:after="100" w:afterAutospacing="1"/>
    </w:pPr>
    <w:rPr>
      <w:noProof/>
      <w:lang w:val="et-EE" w:eastAsia="et-EE"/>
    </w:rPr>
  </w:style>
  <w:style w:type="character" w:styleId="Strong">
    <w:name w:val="Strong"/>
    <w:basedOn w:val="DefaultParagraphFont"/>
    <w:uiPriority w:val="22"/>
    <w:qFormat/>
    <w:rsid w:val="00B672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6228">
      <w:bodyDiv w:val="1"/>
      <w:marLeft w:val="0"/>
      <w:marRight w:val="0"/>
      <w:marTop w:val="0"/>
      <w:marBottom w:val="0"/>
      <w:divBdr>
        <w:top w:val="none" w:sz="0" w:space="0" w:color="auto"/>
        <w:left w:val="none" w:sz="0" w:space="0" w:color="auto"/>
        <w:bottom w:val="none" w:sz="0" w:space="0" w:color="auto"/>
        <w:right w:val="none" w:sz="0" w:space="0" w:color="auto"/>
      </w:divBdr>
      <w:divsChild>
        <w:div w:id="1314943828">
          <w:marLeft w:val="0"/>
          <w:marRight w:val="0"/>
          <w:marTop w:val="0"/>
          <w:marBottom w:val="0"/>
          <w:divBdr>
            <w:top w:val="none" w:sz="0" w:space="0" w:color="auto"/>
            <w:left w:val="none" w:sz="0" w:space="0" w:color="auto"/>
            <w:bottom w:val="none" w:sz="0" w:space="0" w:color="auto"/>
            <w:right w:val="none" w:sz="0" w:space="0" w:color="auto"/>
          </w:divBdr>
          <w:divsChild>
            <w:div w:id="307514929">
              <w:marLeft w:val="0"/>
              <w:marRight w:val="0"/>
              <w:marTop w:val="0"/>
              <w:marBottom w:val="0"/>
              <w:divBdr>
                <w:top w:val="none" w:sz="0" w:space="0" w:color="auto"/>
                <w:left w:val="none" w:sz="0" w:space="0" w:color="auto"/>
                <w:bottom w:val="none" w:sz="0" w:space="0" w:color="auto"/>
                <w:right w:val="none" w:sz="0" w:space="0" w:color="auto"/>
              </w:divBdr>
              <w:divsChild>
                <w:div w:id="34656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38681">
      <w:bodyDiv w:val="1"/>
      <w:marLeft w:val="0"/>
      <w:marRight w:val="0"/>
      <w:marTop w:val="0"/>
      <w:marBottom w:val="0"/>
      <w:divBdr>
        <w:top w:val="none" w:sz="0" w:space="0" w:color="auto"/>
        <w:left w:val="none" w:sz="0" w:space="0" w:color="auto"/>
        <w:bottom w:val="none" w:sz="0" w:space="0" w:color="auto"/>
        <w:right w:val="none" w:sz="0" w:space="0" w:color="auto"/>
      </w:divBdr>
      <w:divsChild>
        <w:div w:id="945581467">
          <w:marLeft w:val="0"/>
          <w:marRight w:val="0"/>
          <w:marTop w:val="0"/>
          <w:marBottom w:val="0"/>
          <w:divBdr>
            <w:top w:val="none" w:sz="0" w:space="0" w:color="auto"/>
            <w:left w:val="none" w:sz="0" w:space="0" w:color="auto"/>
            <w:bottom w:val="none" w:sz="0" w:space="0" w:color="auto"/>
            <w:right w:val="none" w:sz="0" w:space="0" w:color="auto"/>
          </w:divBdr>
          <w:divsChild>
            <w:div w:id="1429155177">
              <w:marLeft w:val="0"/>
              <w:marRight w:val="0"/>
              <w:marTop w:val="0"/>
              <w:marBottom w:val="0"/>
              <w:divBdr>
                <w:top w:val="none" w:sz="0" w:space="0" w:color="auto"/>
                <w:left w:val="none" w:sz="0" w:space="0" w:color="auto"/>
                <w:bottom w:val="none" w:sz="0" w:space="0" w:color="auto"/>
                <w:right w:val="none" w:sz="0" w:space="0" w:color="auto"/>
              </w:divBdr>
              <w:divsChild>
                <w:div w:id="4653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04262">
      <w:bodyDiv w:val="1"/>
      <w:marLeft w:val="0"/>
      <w:marRight w:val="0"/>
      <w:marTop w:val="0"/>
      <w:marBottom w:val="0"/>
      <w:divBdr>
        <w:top w:val="none" w:sz="0" w:space="0" w:color="auto"/>
        <w:left w:val="none" w:sz="0" w:space="0" w:color="auto"/>
        <w:bottom w:val="none" w:sz="0" w:space="0" w:color="auto"/>
        <w:right w:val="none" w:sz="0" w:space="0" w:color="auto"/>
      </w:divBdr>
      <w:divsChild>
        <w:div w:id="133108077">
          <w:marLeft w:val="0"/>
          <w:marRight w:val="0"/>
          <w:marTop w:val="0"/>
          <w:marBottom w:val="0"/>
          <w:divBdr>
            <w:top w:val="none" w:sz="0" w:space="0" w:color="auto"/>
            <w:left w:val="none" w:sz="0" w:space="0" w:color="auto"/>
            <w:bottom w:val="none" w:sz="0" w:space="0" w:color="auto"/>
            <w:right w:val="none" w:sz="0" w:space="0" w:color="auto"/>
          </w:divBdr>
          <w:divsChild>
            <w:div w:id="1346178086">
              <w:marLeft w:val="0"/>
              <w:marRight w:val="0"/>
              <w:marTop w:val="0"/>
              <w:marBottom w:val="0"/>
              <w:divBdr>
                <w:top w:val="none" w:sz="0" w:space="0" w:color="auto"/>
                <w:left w:val="none" w:sz="0" w:space="0" w:color="auto"/>
                <w:bottom w:val="none" w:sz="0" w:space="0" w:color="auto"/>
                <w:right w:val="none" w:sz="0" w:space="0" w:color="auto"/>
              </w:divBdr>
              <w:divsChild>
                <w:div w:id="1994605138">
                  <w:marLeft w:val="0"/>
                  <w:marRight w:val="0"/>
                  <w:marTop w:val="0"/>
                  <w:marBottom w:val="0"/>
                  <w:divBdr>
                    <w:top w:val="none" w:sz="0" w:space="0" w:color="auto"/>
                    <w:left w:val="none" w:sz="0" w:space="0" w:color="auto"/>
                    <w:bottom w:val="none" w:sz="0" w:space="0" w:color="auto"/>
                    <w:right w:val="none" w:sz="0" w:space="0" w:color="auto"/>
                  </w:divBdr>
                  <w:divsChild>
                    <w:div w:id="117804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38282">
      <w:bodyDiv w:val="1"/>
      <w:marLeft w:val="0"/>
      <w:marRight w:val="0"/>
      <w:marTop w:val="0"/>
      <w:marBottom w:val="0"/>
      <w:divBdr>
        <w:top w:val="none" w:sz="0" w:space="0" w:color="auto"/>
        <w:left w:val="none" w:sz="0" w:space="0" w:color="auto"/>
        <w:bottom w:val="none" w:sz="0" w:space="0" w:color="auto"/>
        <w:right w:val="none" w:sz="0" w:space="0" w:color="auto"/>
      </w:divBdr>
      <w:divsChild>
        <w:div w:id="915826238">
          <w:marLeft w:val="0"/>
          <w:marRight w:val="0"/>
          <w:marTop w:val="0"/>
          <w:marBottom w:val="0"/>
          <w:divBdr>
            <w:top w:val="none" w:sz="0" w:space="0" w:color="auto"/>
            <w:left w:val="none" w:sz="0" w:space="0" w:color="auto"/>
            <w:bottom w:val="none" w:sz="0" w:space="0" w:color="auto"/>
            <w:right w:val="none" w:sz="0" w:space="0" w:color="auto"/>
          </w:divBdr>
          <w:divsChild>
            <w:div w:id="816873065">
              <w:marLeft w:val="0"/>
              <w:marRight w:val="0"/>
              <w:marTop w:val="0"/>
              <w:marBottom w:val="0"/>
              <w:divBdr>
                <w:top w:val="none" w:sz="0" w:space="0" w:color="auto"/>
                <w:left w:val="none" w:sz="0" w:space="0" w:color="auto"/>
                <w:bottom w:val="none" w:sz="0" w:space="0" w:color="auto"/>
                <w:right w:val="none" w:sz="0" w:space="0" w:color="auto"/>
              </w:divBdr>
              <w:divsChild>
                <w:div w:id="27645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41332">
      <w:bodyDiv w:val="1"/>
      <w:marLeft w:val="0"/>
      <w:marRight w:val="0"/>
      <w:marTop w:val="0"/>
      <w:marBottom w:val="0"/>
      <w:divBdr>
        <w:top w:val="none" w:sz="0" w:space="0" w:color="auto"/>
        <w:left w:val="none" w:sz="0" w:space="0" w:color="auto"/>
        <w:bottom w:val="none" w:sz="0" w:space="0" w:color="auto"/>
        <w:right w:val="none" w:sz="0" w:space="0" w:color="auto"/>
      </w:divBdr>
      <w:divsChild>
        <w:div w:id="894238987">
          <w:marLeft w:val="0"/>
          <w:marRight w:val="0"/>
          <w:marTop w:val="0"/>
          <w:marBottom w:val="0"/>
          <w:divBdr>
            <w:top w:val="none" w:sz="0" w:space="0" w:color="auto"/>
            <w:left w:val="none" w:sz="0" w:space="0" w:color="auto"/>
            <w:bottom w:val="none" w:sz="0" w:space="0" w:color="auto"/>
            <w:right w:val="none" w:sz="0" w:space="0" w:color="auto"/>
          </w:divBdr>
          <w:divsChild>
            <w:div w:id="1382636902">
              <w:marLeft w:val="0"/>
              <w:marRight w:val="0"/>
              <w:marTop w:val="0"/>
              <w:marBottom w:val="0"/>
              <w:divBdr>
                <w:top w:val="none" w:sz="0" w:space="0" w:color="auto"/>
                <w:left w:val="none" w:sz="0" w:space="0" w:color="auto"/>
                <w:bottom w:val="none" w:sz="0" w:space="0" w:color="auto"/>
                <w:right w:val="none" w:sz="0" w:space="0" w:color="auto"/>
              </w:divBdr>
              <w:divsChild>
                <w:div w:id="108838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28129">
      <w:bodyDiv w:val="1"/>
      <w:marLeft w:val="0"/>
      <w:marRight w:val="0"/>
      <w:marTop w:val="0"/>
      <w:marBottom w:val="0"/>
      <w:divBdr>
        <w:top w:val="none" w:sz="0" w:space="0" w:color="auto"/>
        <w:left w:val="none" w:sz="0" w:space="0" w:color="auto"/>
        <w:bottom w:val="none" w:sz="0" w:space="0" w:color="auto"/>
        <w:right w:val="none" w:sz="0" w:space="0" w:color="auto"/>
      </w:divBdr>
      <w:divsChild>
        <w:div w:id="1958096703">
          <w:marLeft w:val="0"/>
          <w:marRight w:val="0"/>
          <w:marTop w:val="0"/>
          <w:marBottom w:val="0"/>
          <w:divBdr>
            <w:top w:val="none" w:sz="0" w:space="0" w:color="auto"/>
            <w:left w:val="none" w:sz="0" w:space="0" w:color="auto"/>
            <w:bottom w:val="none" w:sz="0" w:space="0" w:color="auto"/>
            <w:right w:val="none" w:sz="0" w:space="0" w:color="auto"/>
          </w:divBdr>
          <w:divsChild>
            <w:div w:id="1574389604">
              <w:marLeft w:val="0"/>
              <w:marRight w:val="0"/>
              <w:marTop w:val="0"/>
              <w:marBottom w:val="0"/>
              <w:divBdr>
                <w:top w:val="none" w:sz="0" w:space="0" w:color="auto"/>
                <w:left w:val="none" w:sz="0" w:space="0" w:color="auto"/>
                <w:bottom w:val="none" w:sz="0" w:space="0" w:color="auto"/>
                <w:right w:val="none" w:sz="0" w:space="0" w:color="auto"/>
              </w:divBdr>
              <w:divsChild>
                <w:div w:id="4942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97642">
      <w:bodyDiv w:val="1"/>
      <w:marLeft w:val="0"/>
      <w:marRight w:val="0"/>
      <w:marTop w:val="0"/>
      <w:marBottom w:val="0"/>
      <w:divBdr>
        <w:top w:val="none" w:sz="0" w:space="0" w:color="auto"/>
        <w:left w:val="none" w:sz="0" w:space="0" w:color="auto"/>
        <w:bottom w:val="none" w:sz="0" w:space="0" w:color="auto"/>
        <w:right w:val="none" w:sz="0" w:space="0" w:color="auto"/>
      </w:divBdr>
      <w:divsChild>
        <w:div w:id="2089693731">
          <w:marLeft w:val="0"/>
          <w:marRight w:val="0"/>
          <w:marTop w:val="0"/>
          <w:marBottom w:val="0"/>
          <w:divBdr>
            <w:top w:val="none" w:sz="0" w:space="0" w:color="auto"/>
            <w:left w:val="none" w:sz="0" w:space="0" w:color="auto"/>
            <w:bottom w:val="none" w:sz="0" w:space="0" w:color="auto"/>
            <w:right w:val="none" w:sz="0" w:space="0" w:color="auto"/>
          </w:divBdr>
          <w:divsChild>
            <w:div w:id="1668097967">
              <w:marLeft w:val="0"/>
              <w:marRight w:val="0"/>
              <w:marTop w:val="0"/>
              <w:marBottom w:val="0"/>
              <w:divBdr>
                <w:top w:val="none" w:sz="0" w:space="0" w:color="auto"/>
                <w:left w:val="none" w:sz="0" w:space="0" w:color="auto"/>
                <w:bottom w:val="none" w:sz="0" w:space="0" w:color="auto"/>
                <w:right w:val="none" w:sz="0" w:space="0" w:color="auto"/>
              </w:divBdr>
              <w:divsChild>
                <w:div w:id="12060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61520">
      <w:bodyDiv w:val="1"/>
      <w:marLeft w:val="0"/>
      <w:marRight w:val="0"/>
      <w:marTop w:val="0"/>
      <w:marBottom w:val="0"/>
      <w:divBdr>
        <w:top w:val="none" w:sz="0" w:space="0" w:color="auto"/>
        <w:left w:val="none" w:sz="0" w:space="0" w:color="auto"/>
        <w:bottom w:val="none" w:sz="0" w:space="0" w:color="auto"/>
        <w:right w:val="none" w:sz="0" w:space="0" w:color="auto"/>
      </w:divBdr>
      <w:divsChild>
        <w:div w:id="33505732">
          <w:marLeft w:val="0"/>
          <w:marRight w:val="0"/>
          <w:marTop w:val="0"/>
          <w:marBottom w:val="0"/>
          <w:divBdr>
            <w:top w:val="none" w:sz="0" w:space="0" w:color="auto"/>
            <w:left w:val="none" w:sz="0" w:space="0" w:color="auto"/>
            <w:bottom w:val="none" w:sz="0" w:space="0" w:color="auto"/>
            <w:right w:val="none" w:sz="0" w:space="0" w:color="auto"/>
          </w:divBdr>
          <w:divsChild>
            <w:div w:id="1135486532">
              <w:marLeft w:val="0"/>
              <w:marRight w:val="0"/>
              <w:marTop w:val="0"/>
              <w:marBottom w:val="0"/>
              <w:divBdr>
                <w:top w:val="none" w:sz="0" w:space="0" w:color="auto"/>
                <w:left w:val="none" w:sz="0" w:space="0" w:color="auto"/>
                <w:bottom w:val="none" w:sz="0" w:space="0" w:color="auto"/>
                <w:right w:val="none" w:sz="0" w:space="0" w:color="auto"/>
              </w:divBdr>
              <w:divsChild>
                <w:div w:id="208001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39335">
      <w:bodyDiv w:val="1"/>
      <w:marLeft w:val="0"/>
      <w:marRight w:val="0"/>
      <w:marTop w:val="0"/>
      <w:marBottom w:val="0"/>
      <w:divBdr>
        <w:top w:val="none" w:sz="0" w:space="0" w:color="auto"/>
        <w:left w:val="none" w:sz="0" w:space="0" w:color="auto"/>
        <w:bottom w:val="none" w:sz="0" w:space="0" w:color="auto"/>
        <w:right w:val="none" w:sz="0" w:space="0" w:color="auto"/>
      </w:divBdr>
      <w:divsChild>
        <w:div w:id="133255769">
          <w:marLeft w:val="0"/>
          <w:marRight w:val="0"/>
          <w:marTop w:val="0"/>
          <w:marBottom w:val="0"/>
          <w:divBdr>
            <w:top w:val="none" w:sz="0" w:space="0" w:color="auto"/>
            <w:left w:val="none" w:sz="0" w:space="0" w:color="auto"/>
            <w:bottom w:val="none" w:sz="0" w:space="0" w:color="auto"/>
            <w:right w:val="none" w:sz="0" w:space="0" w:color="auto"/>
          </w:divBdr>
          <w:divsChild>
            <w:div w:id="105347403">
              <w:marLeft w:val="0"/>
              <w:marRight w:val="0"/>
              <w:marTop w:val="0"/>
              <w:marBottom w:val="0"/>
              <w:divBdr>
                <w:top w:val="none" w:sz="0" w:space="0" w:color="auto"/>
                <w:left w:val="none" w:sz="0" w:space="0" w:color="auto"/>
                <w:bottom w:val="none" w:sz="0" w:space="0" w:color="auto"/>
                <w:right w:val="none" w:sz="0" w:space="0" w:color="auto"/>
              </w:divBdr>
              <w:divsChild>
                <w:div w:id="772020109">
                  <w:marLeft w:val="0"/>
                  <w:marRight w:val="0"/>
                  <w:marTop w:val="0"/>
                  <w:marBottom w:val="0"/>
                  <w:divBdr>
                    <w:top w:val="none" w:sz="0" w:space="0" w:color="auto"/>
                    <w:left w:val="none" w:sz="0" w:space="0" w:color="auto"/>
                    <w:bottom w:val="none" w:sz="0" w:space="0" w:color="auto"/>
                    <w:right w:val="none" w:sz="0" w:space="0" w:color="auto"/>
                  </w:divBdr>
                </w:div>
              </w:divsChild>
            </w:div>
            <w:div w:id="1744529559">
              <w:marLeft w:val="0"/>
              <w:marRight w:val="0"/>
              <w:marTop w:val="0"/>
              <w:marBottom w:val="0"/>
              <w:divBdr>
                <w:top w:val="none" w:sz="0" w:space="0" w:color="auto"/>
                <w:left w:val="none" w:sz="0" w:space="0" w:color="auto"/>
                <w:bottom w:val="none" w:sz="0" w:space="0" w:color="auto"/>
                <w:right w:val="none" w:sz="0" w:space="0" w:color="auto"/>
              </w:divBdr>
              <w:divsChild>
                <w:div w:id="136652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84959">
          <w:marLeft w:val="0"/>
          <w:marRight w:val="0"/>
          <w:marTop w:val="0"/>
          <w:marBottom w:val="0"/>
          <w:divBdr>
            <w:top w:val="none" w:sz="0" w:space="0" w:color="auto"/>
            <w:left w:val="none" w:sz="0" w:space="0" w:color="auto"/>
            <w:bottom w:val="none" w:sz="0" w:space="0" w:color="auto"/>
            <w:right w:val="none" w:sz="0" w:space="0" w:color="auto"/>
          </w:divBdr>
          <w:divsChild>
            <w:div w:id="333724178">
              <w:marLeft w:val="0"/>
              <w:marRight w:val="0"/>
              <w:marTop w:val="0"/>
              <w:marBottom w:val="0"/>
              <w:divBdr>
                <w:top w:val="none" w:sz="0" w:space="0" w:color="auto"/>
                <w:left w:val="none" w:sz="0" w:space="0" w:color="auto"/>
                <w:bottom w:val="none" w:sz="0" w:space="0" w:color="auto"/>
                <w:right w:val="none" w:sz="0" w:space="0" w:color="auto"/>
              </w:divBdr>
              <w:divsChild>
                <w:div w:id="139607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51731">
      <w:bodyDiv w:val="1"/>
      <w:marLeft w:val="0"/>
      <w:marRight w:val="0"/>
      <w:marTop w:val="0"/>
      <w:marBottom w:val="0"/>
      <w:divBdr>
        <w:top w:val="none" w:sz="0" w:space="0" w:color="auto"/>
        <w:left w:val="none" w:sz="0" w:space="0" w:color="auto"/>
        <w:bottom w:val="none" w:sz="0" w:space="0" w:color="auto"/>
        <w:right w:val="none" w:sz="0" w:space="0" w:color="auto"/>
      </w:divBdr>
    </w:div>
    <w:div w:id="200555614">
      <w:bodyDiv w:val="1"/>
      <w:marLeft w:val="0"/>
      <w:marRight w:val="0"/>
      <w:marTop w:val="0"/>
      <w:marBottom w:val="0"/>
      <w:divBdr>
        <w:top w:val="none" w:sz="0" w:space="0" w:color="auto"/>
        <w:left w:val="none" w:sz="0" w:space="0" w:color="auto"/>
        <w:bottom w:val="none" w:sz="0" w:space="0" w:color="auto"/>
        <w:right w:val="none" w:sz="0" w:space="0" w:color="auto"/>
      </w:divBdr>
      <w:divsChild>
        <w:div w:id="1820077753">
          <w:marLeft w:val="0"/>
          <w:marRight w:val="0"/>
          <w:marTop w:val="0"/>
          <w:marBottom w:val="0"/>
          <w:divBdr>
            <w:top w:val="none" w:sz="0" w:space="0" w:color="auto"/>
            <w:left w:val="none" w:sz="0" w:space="0" w:color="auto"/>
            <w:bottom w:val="none" w:sz="0" w:space="0" w:color="auto"/>
            <w:right w:val="none" w:sz="0" w:space="0" w:color="auto"/>
          </w:divBdr>
          <w:divsChild>
            <w:div w:id="524252194">
              <w:marLeft w:val="0"/>
              <w:marRight w:val="0"/>
              <w:marTop w:val="0"/>
              <w:marBottom w:val="0"/>
              <w:divBdr>
                <w:top w:val="none" w:sz="0" w:space="0" w:color="auto"/>
                <w:left w:val="none" w:sz="0" w:space="0" w:color="auto"/>
                <w:bottom w:val="none" w:sz="0" w:space="0" w:color="auto"/>
                <w:right w:val="none" w:sz="0" w:space="0" w:color="auto"/>
              </w:divBdr>
              <w:divsChild>
                <w:div w:id="68860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954406">
      <w:bodyDiv w:val="1"/>
      <w:marLeft w:val="0"/>
      <w:marRight w:val="0"/>
      <w:marTop w:val="0"/>
      <w:marBottom w:val="0"/>
      <w:divBdr>
        <w:top w:val="none" w:sz="0" w:space="0" w:color="auto"/>
        <w:left w:val="none" w:sz="0" w:space="0" w:color="auto"/>
        <w:bottom w:val="none" w:sz="0" w:space="0" w:color="auto"/>
        <w:right w:val="none" w:sz="0" w:space="0" w:color="auto"/>
      </w:divBdr>
      <w:divsChild>
        <w:div w:id="1924754480">
          <w:marLeft w:val="0"/>
          <w:marRight w:val="0"/>
          <w:marTop w:val="0"/>
          <w:marBottom w:val="0"/>
          <w:divBdr>
            <w:top w:val="none" w:sz="0" w:space="0" w:color="auto"/>
            <w:left w:val="none" w:sz="0" w:space="0" w:color="auto"/>
            <w:bottom w:val="none" w:sz="0" w:space="0" w:color="auto"/>
            <w:right w:val="none" w:sz="0" w:space="0" w:color="auto"/>
          </w:divBdr>
          <w:divsChild>
            <w:div w:id="1679193222">
              <w:marLeft w:val="0"/>
              <w:marRight w:val="0"/>
              <w:marTop w:val="0"/>
              <w:marBottom w:val="0"/>
              <w:divBdr>
                <w:top w:val="none" w:sz="0" w:space="0" w:color="auto"/>
                <w:left w:val="none" w:sz="0" w:space="0" w:color="auto"/>
                <w:bottom w:val="none" w:sz="0" w:space="0" w:color="auto"/>
                <w:right w:val="none" w:sz="0" w:space="0" w:color="auto"/>
              </w:divBdr>
              <w:divsChild>
                <w:div w:id="54290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158663">
      <w:bodyDiv w:val="1"/>
      <w:marLeft w:val="0"/>
      <w:marRight w:val="0"/>
      <w:marTop w:val="0"/>
      <w:marBottom w:val="0"/>
      <w:divBdr>
        <w:top w:val="none" w:sz="0" w:space="0" w:color="auto"/>
        <w:left w:val="none" w:sz="0" w:space="0" w:color="auto"/>
        <w:bottom w:val="none" w:sz="0" w:space="0" w:color="auto"/>
        <w:right w:val="none" w:sz="0" w:space="0" w:color="auto"/>
      </w:divBdr>
      <w:divsChild>
        <w:div w:id="450591166">
          <w:marLeft w:val="0"/>
          <w:marRight w:val="0"/>
          <w:marTop w:val="0"/>
          <w:marBottom w:val="0"/>
          <w:divBdr>
            <w:top w:val="none" w:sz="0" w:space="0" w:color="auto"/>
            <w:left w:val="none" w:sz="0" w:space="0" w:color="auto"/>
            <w:bottom w:val="none" w:sz="0" w:space="0" w:color="auto"/>
            <w:right w:val="none" w:sz="0" w:space="0" w:color="auto"/>
          </w:divBdr>
          <w:divsChild>
            <w:div w:id="1232429037">
              <w:marLeft w:val="0"/>
              <w:marRight w:val="0"/>
              <w:marTop w:val="0"/>
              <w:marBottom w:val="0"/>
              <w:divBdr>
                <w:top w:val="none" w:sz="0" w:space="0" w:color="auto"/>
                <w:left w:val="none" w:sz="0" w:space="0" w:color="auto"/>
                <w:bottom w:val="none" w:sz="0" w:space="0" w:color="auto"/>
                <w:right w:val="none" w:sz="0" w:space="0" w:color="auto"/>
              </w:divBdr>
              <w:divsChild>
                <w:div w:id="1201166170">
                  <w:marLeft w:val="0"/>
                  <w:marRight w:val="0"/>
                  <w:marTop w:val="0"/>
                  <w:marBottom w:val="0"/>
                  <w:divBdr>
                    <w:top w:val="none" w:sz="0" w:space="0" w:color="auto"/>
                    <w:left w:val="none" w:sz="0" w:space="0" w:color="auto"/>
                    <w:bottom w:val="none" w:sz="0" w:space="0" w:color="auto"/>
                    <w:right w:val="none" w:sz="0" w:space="0" w:color="auto"/>
                  </w:divBdr>
                  <w:divsChild>
                    <w:div w:id="102652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553682">
      <w:bodyDiv w:val="1"/>
      <w:marLeft w:val="0"/>
      <w:marRight w:val="0"/>
      <w:marTop w:val="0"/>
      <w:marBottom w:val="0"/>
      <w:divBdr>
        <w:top w:val="none" w:sz="0" w:space="0" w:color="auto"/>
        <w:left w:val="none" w:sz="0" w:space="0" w:color="auto"/>
        <w:bottom w:val="none" w:sz="0" w:space="0" w:color="auto"/>
        <w:right w:val="none" w:sz="0" w:space="0" w:color="auto"/>
      </w:divBdr>
      <w:divsChild>
        <w:div w:id="2076777040">
          <w:marLeft w:val="0"/>
          <w:marRight w:val="0"/>
          <w:marTop w:val="0"/>
          <w:marBottom w:val="0"/>
          <w:divBdr>
            <w:top w:val="none" w:sz="0" w:space="0" w:color="auto"/>
            <w:left w:val="none" w:sz="0" w:space="0" w:color="auto"/>
            <w:bottom w:val="none" w:sz="0" w:space="0" w:color="auto"/>
            <w:right w:val="none" w:sz="0" w:space="0" w:color="auto"/>
          </w:divBdr>
          <w:divsChild>
            <w:div w:id="1440636841">
              <w:marLeft w:val="0"/>
              <w:marRight w:val="0"/>
              <w:marTop w:val="0"/>
              <w:marBottom w:val="0"/>
              <w:divBdr>
                <w:top w:val="none" w:sz="0" w:space="0" w:color="auto"/>
                <w:left w:val="none" w:sz="0" w:space="0" w:color="auto"/>
                <w:bottom w:val="none" w:sz="0" w:space="0" w:color="auto"/>
                <w:right w:val="none" w:sz="0" w:space="0" w:color="auto"/>
              </w:divBdr>
              <w:divsChild>
                <w:div w:id="1466584599">
                  <w:marLeft w:val="0"/>
                  <w:marRight w:val="0"/>
                  <w:marTop w:val="0"/>
                  <w:marBottom w:val="0"/>
                  <w:divBdr>
                    <w:top w:val="none" w:sz="0" w:space="0" w:color="auto"/>
                    <w:left w:val="none" w:sz="0" w:space="0" w:color="auto"/>
                    <w:bottom w:val="none" w:sz="0" w:space="0" w:color="auto"/>
                    <w:right w:val="none" w:sz="0" w:space="0" w:color="auto"/>
                  </w:divBdr>
                  <w:divsChild>
                    <w:div w:id="213837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521996">
      <w:bodyDiv w:val="1"/>
      <w:marLeft w:val="0"/>
      <w:marRight w:val="0"/>
      <w:marTop w:val="0"/>
      <w:marBottom w:val="0"/>
      <w:divBdr>
        <w:top w:val="none" w:sz="0" w:space="0" w:color="auto"/>
        <w:left w:val="none" w:sz="0" w:space="0" w:color="auto"/>
        <w:bottom w:val="none" w:sz="0" w:space="0" w:color="auto"/>
        <w:right w:val="none" w:sz="0" w:space="0" w:color="auto"/>
      </w:divBdr>
    </w:div>
    <w:div w:id="309095011">
      <w:bodyDiv w:val="1"/>
      <w:marLeft w:val="0"/>
      <w:marRight w:val="0"/>
      <w:marTop w:val="0"/>
      <w:marBottom w:val="0"/>
      <w:divBdr>
        <w:top w:val="none" w:sz="0" w:space="0" w:color="auto"/>
        <w:left w:val="none" w:sz="0" w:space="0" w:color="auto"/>
        <w:bottom w:val="none" w:sz="0" w:space="0" w:color="auto"/>
        <w:right w:val="none" w:sz="0" w:space="0" w:color="auto"/>
      </w:divBdr>
    </w:div>
    <w:div w:id="318651608">
      <w:bodyDiv w:val="1"/>
      <w:marLeft w:val="0"/>
      <w:marRight w:val="0"/>
      <w:marTop w:val="0"/>
      <w:marBottom w:val="0"/>
      <w:divBdr>
        <w:top w:val="none" w:sz="0" w:space="0" w:color="auto"/>
        <w:left w:val="none" w:sz="0" w:space="0" w:color="auto"/>
        <w:bottom w:val="none" w:sz="0" w:space="0" w:color="auto"/>
        <w:right w:val="none" w:sz="0" w:space="0" w:color="auto"/>
      </w:divBdr>
      <w:divsChild>
        <w:div w:id="1986160941">
          <w:marLeft w:val="0"/>
          <w:marRight w:val="0"/>
          <w:marTop w:val="0"/>
          <w:marBottom w:val="0"/>
          <w:divBdr>
            <w:top w:val="none" w:sz="0" w:space="0" w:color="auto"/>
            <w:left w:val="none" w:sz="0" w:space="0" w:color="auto"/>
            <w:bottom w:val="none" w:sz="0" w:space="0" w:color="auto"/>
            <w:right w:val="none" w:sz="0" w:space="0" w:color="auto"/>
          </w:divBdr>
          <w:divsChild>
            <w:div w:id="2115663963">
              <w:marLeft w:val="0"/>
              <w:marRight w:val="0"/>
              <w:marTop w:val="0"/>
              <w:marBottom w:val="0"/>
              <w:divBdr>
                <w:top w:val="none" w:sz="0" w:space="0" w:color="auto"/>
                <w:left w:val="none" w:sz="0" w:space="0" w:color="auto"/>
                <w:bottom w:val="none" w:sz="0" w:space="0" w:color="auto"/>
                <w:right w:val="none" w:sz="0" w:space="0" w:color="auto"/>
              </w:divBdr>
              <w:divsChild>
                <w:div w:id="209866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088929">
      <w:bodyDiv w:val="1"/>
      <w:marLeft w:val="0"/>
      <w:marRight w:val="0"/>
      <w:marTop w:val="0"/>
      <w:marBottom w:val="0"/>
      <w:divBdr>
        <w:top w:val="none" w:sz="0" w:space="0" w:color="auto"/>
        <w:left w:val="none" w:sz="0" w:space="0" w:color="auto"/>
        <w:bottom w:val="none" w:sz="0" w:space="0" w:color="auto"/>
        <w:right w:val="none" w:sz="0" w:space="0" w:color="auto"/>
      </w:divBdr>
      <w:divsChild>
        <w:div w:id="1305964609">
          <w:marLeft w:val="0"/>
          <w:marRight w:val="0"/>
          <w:marTop w:val="0"/>
          <w:marBottom w:val="0"/>
          <w:divBdr>
            <w:top w:val="none" w:sz="0" w:space="0" w:color="auto"/>
            <w:left w:val="none" w:sz="0" w:space="0" w:color="auto"/>
            <w:bottom w:val="none" w:sz="0" w:space="0" w:color="auto"/>
            <w:right w:val="none" w:sz="0" w:space="0" w:color="auto"/>
          </w:divBdr>
          <w:divsChild>
            <w:div w:id="1375422825">
              <w:marLeft w:val="0"/>
              <w:marRight w:val="0"/>
              <w:marTop w:val="0"/>
              <w:marBottom w:val="0"/>
              <w:divBdr>
                <w:top w:val="none" w:sz="0" w:space="0" w:color="auto"/>
                <w:left w:val="none" w:sz="0" w:space="0" w:color="auto"/>
                <w:bottom w:val="none" w:sz="0" w:space="0" w:color="auto"/>
                <w:right w:val="none" w:sz="0" w:space="0" w:color="auto"/>
              </w:divBdr>
              <w:divsChild>
                <w:div w:id="193890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2087">
      <w:bodyDiv w:val="1"/>
      <w:marLeft w:val="0"/>
      <w:marRight w:val="0"/>
      <w:marTop w:val="0"/>
      <w:marBottom w:val="0"/>
      <w:divBdr>
        <w:top w:val="none" w:sz="0" w:space="0" w:color="auto"/>
        <w:left w:val="none" w:sz="0" w:space="0" w:color="auto"/>
        <w:bottom w:val="none" w:sz="0" w:space="0" w:color="auto"/>
        <w:right w:val="none" w:sz="0" w:space="0" w:color="auto"/>
      </w:divBdr>
    </w:div>
    <w:div w:id="339893342">
      <w:bodyDiv w:val="1"/>
      <w:marLeft w:val="0"/>
      <w:marRight w:val="0"/>
      <w:marTop w:val="0"/>
      <w:marBottom w:val="0"/>
      <w:divBdr>
        <w:top w:val="none" w:sz="0" w:space="0" w:color="auto"/>
        <w:left w:val="none" w:sz="0" w:space="0" w:color="auto"/>
        <w:bottom w:val="none" w:sz="0" w:space="0" w:color="auto"/>
        <w:right w:val="none" w:sz="0" w:space="0" w:color="auto"/>
      </w:divBdr>
      <w:divsChild>
        <w:div w:id="2142068316">
          <w:marLeft w:val="0"/>
          <w:marRight w:val="0"/>
          <w:marTop w:val="0"/>
          <w:marBottom w:val="0"/>
          <w:divBdr>
            <w:top w:val="none" w:sz="0" w:space="0" w:color="auto"/>
            <w:left w:val="none" w:sz="0" w:space="0" w:color="auto"/>
            <w:bottom w:val="none" w:sz="0" w:space="0" w:color="auto"/>
            <w:right w:val="none" w:sz="0" w:space="0" w:color="auto"/>
          </w:divBdr>
          <w:divsChild>
            <w:div w:id="681399769">
              <w:marLeft w:val="0"/>
              <w:marRight w:val="0"/>
              <w:marTop w:val="0"/>
              <w:marBottom w:val="0"/>
              <w:divBdr>
                <w:top w:val="none" w:sz="0" w:space="0" w:color="auto"/>
                <w:left w:val="none" w:sz="0" w:space="0" w:color="auto"/>
                <w:bottom w:val="none" w:sz="0" w:space="0" w:color="auto"/>
                <w:right w:val="none" w:sz="0" w:space="0" w:color="auto"/>
              </w:divBdr>
              <w:divsChild>
                <w:div w:id="153369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69316">
      <w:bodyDiv w:val="1"/>
      <w:marLeft w:val="0"/>
      <w:marRight w:val="0"/>
      <w:marTop w:val="0"/>
      <w:marBottom w:val="0"/>
      <w:divBdr>
        <w:top w:val="none" w:sz="0" w:space="0" w:color="auto"/>
        <w:left w:val="none" w:sz="0" w:space="0" w:color="auto"/>
        <w:bottom w:val="none" w:sz="0" w:space="0" w:color="auto"/>
        <w:right w:val="none" w:sz="0" w:space="0" w:color="auto"/>
      </w:divBdr>
      <w:divsChild>
        <w:div w:id="1334449190">
          <w:marLeft w:val="0"/>
          <w:marRight w:val="0"/>
          <w:marTop w:val="0"/>
          <w:marBottom w:val="0"/>
          <w:divBdr>
            <w:top w:val="none" w:sz="0" w:space="0" w:color="auto"/>
            <w:left w:val="none" w:sz="0" w:space="0" w:color="auto"/>
            <w:bottom w:val="none" w:sz="0" w:space="0" w:color="auto"/>
            <w:right w:val="none" w:sz="0" w:space="0" w:color="auto"/>
          </w:divBdr>
          <w:divsChild>
            <w:div w:id="981350586">
              <w:marLeft w:val="0"/>
              <w:marRight w:val="0"/>
              <w:marTop w:val="0"/>
              <w:marBottom w:val="0"/>
              <w:divBdr>
                <w:top w:val="none" w:sz="0" w:space="0" w:color="auto"/>
                <w:left w:val="none" w:sz="0" w:space="0" w:color="auto"/>
                <w:bottom w:val="none" w:sz="0" w:space="0" w:color="auto"/>
                <w:right w:val="none" w:sz="0" w:space="0" w:color="auto"/>
              </w:divBdr>
              <w:divsChild>
                <w:div w:id="185803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8075">
      <w:bodyDiv w:val="1"/>
      <w:marLeft w:val="0"/>
      <w:marRight w:val="0"/>
      <w:marTop w:val="0"/>
      <w:marBottom w:val="0"/>
      <w:divBdr>
        <w:top w:val="none" w:sz="0" w:space="0" w:color="auto"/>
        <w:left w:val="none" w:sz="0" w:space="0" w:color="auto"/>
        <w:bottom w:val="none" w:sz="0" w:space="0" w:color="auto"/>
        <w:right w:val="none" w:sz="0" w:space="0" w:color="auto"/>
      </w:divBdr>
      <w:divsChild>
        <w:div w:id="1701664862">
          <w:marLeft w:val="0"/>
          <w:marRight w:val="0"/>
          <w:marTop w:val="0"/>
          <w:marBottom w:val="0"/>
          <w:divBdr>
            <w:top w:val="none" w:sz="0" w:space="0" w:color="auto"/>
            <w:left w:val="none" w:sz="0" w:space="0" w:color="auto"/>
            <w:bottom w:val="none" w:sz="0" w:space="0" w:color="auto"/>
            <w:right w:val="none" w:sz="0" w:space="0" w:color="auto"/>
          </w:divBdr>
          <w:divsChild>
            <w:div w:id="982926103">
              <w:marLeft w:val="0"/>
              <w:marRight w:val="0"/>
              <w:marTop w:val="0"/>
              <w:marBottom w:val="0"/>
              <w:divBdr>
                <w:top w:val="none" w:sz="0" w:space="0" w:color="auto"/>
                <w:left w:val="none" w:sz="0" w:space="0" w:color="auto"/>
                <w:bottom w:val="none" w:sz="0" w:space="0" w:color="auto"/>
                <w:right w:val="none" w:sz="0" w:space="0" w:color="auto"/>
              </w:divBdr>
              <w:divsChild>
                <w:div w:id="545801713">
                  <w:marLeft w:val="0"/>
                  <w:marRight w:val="0"/>
                  <w:marTop w:val="0"/>
                  <w:marBottom w:val="0"/>
                  <w:divBdr>
                    <w:top w:val="none" w:sz="0" w:space="0" w:color="auto"/>
                    <w:left w:val="none" w:sz="0" w:space="0" w:color="auto"/>
                    <w:bottom w:val="none" w:sz="0" w:space="0" w:color="auto"/>
                    <w:right w:val="none" w:sz="0" w:space="0" w:color="auto"/>
                  </w:divBdr>
                </w:div>
              </w:divsChild>
            </w:div>
            <w:div w:id="891309981">
              <w:marLeft w:val="0"/>
              <w:marRight w:val="0"/>
              <w:marTop w:val="0"/>
              <w:marBottom w:val="0"/>
              <w:divBdr>
                <w:top w:val="none" w:sz="0" w:space="0" w:color="auto"/>
                <w:left w:val="none" w:sz="0" w:space="0" w:color="auto"/>
                <w:bottom w:val="none" w:sz="0" w:space="0" w:color="auto"/>
                <w:right w:val="none" w:sz="0" w:space="0" w:color="auto"/>
              </w:divBdr>
              <w:divsChild>
                <w:div w:id="182894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277227">
          <w:marLeft w:val="0"/>
          <w:marRight w:val="0"/>
          <w:marTop w:val="0"/>
          <w:marBottom w:val="0"/>
          <w:divBdr>
            <w:top w:val="none" w:sz="0" w:space="0" w:color="auto"/>
            <w:left w:val="none" w:sz="0" w:space="0" w:color="auto"/>
            <w:bottom w:val="none" w:sz="0" w:space="0" w:color="auto"/>
            <w:right w:val="none" w:sz="0" w:space="0" w:color="auto"/>
          </w:divBdr>
          <w:divsChild>
            <w:div w:id="47193956">
              <w:marLeft w:val="0"/>
              <w:marRight w:val="0"/>
              <w:marTop w:val="0"/>
              <w:marBottom w:val="0"/>
              <w:divBdr>
                <w:top w:val="none" w:sz="0" w:space="0" w:color="auto"/>
                <w:left w:val="none" w:sz="0" w:space="0" w:color="auto"/>
                <w:bottom w:val="none" w:sz="0" w:space="0" w:color="auto"/>
                <w:right w:val="none" w:sz="0" w:space="0" w:color="auto"/>
              </w:divBdr>
              <w:divsChild>
                <w:div w:id="105323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184529">
      <w:bodyDiv w:val="1"/>
      <w:marLeft w:val="0"/>
      <w:marRight w:val="0"/>
      <w:marTop w:val="0"/>
      <w:marBottom w:val="0"/>
      <w:divBdr>
        <w:top w:val="none" w:sz="0" w:space="0" w:color="auto"/>
        <w:left w:val="none" w:sz="0" w:space="0" w:color="auto"/>
        <w:bottom w:val="none" w:sz="0" w:space="0" w:color="auto"/>
        <w:right w:val="none" w:sz="0" w:space="0" w:color="auto"/>
      </w:divBdr>
    </w:div>
    <w:div w:id="379405811">
      <w:bodyDiv w:val="1"/>
      <w:marLeft w:val="0"/>
      <w:marRight w:val="0"/>
      <w:marTop w:val="0"/>
      <w:marBottom w:val="0"/>
      <w:divBdr>
        <w:top w:val="none" w:sz="0" w:space="0" w:color="auto"/>
        <w:left w:val="none" w:sz="0" w:space="0" w:color="auto"/>
        <w:bottom w:val="none" w:sz="0" w:space="0" w:color="auto"/>
        <w:right w:val="none" w:sz="0" w:space="0" w:color="auto"/>
      </w:divBdr>
    </w:div>
    <w:div w:id="390738097">
      <w:bodyDiv w:val="1"/>
      <w:marLeft w:val="0"/>
      <w:marRight w:val="0"/>
      <w:marTop w:val="0"/>
      <w:marBottom w:val="0"/>
      <w:divBdr>
        <w:top w:val="none" w:sz="0" w:space="0" w:color="auto"/>
        <w:left w:val="none" w:sz="0" w:space="0" w:color="auto"/>
        <w:bottom w:val="none" w:sz="0" w:space="0" w:color="auto"/>
        <w:right w:val="none" w:sz="0" w:space="0" w:color="auto"/>
      </w:divBdr>
      <w:divsChild>
        <w:div w:id="2028679292">
          <w:marLeft w:val="0"/>
          <w:marRight w:val="0"/>
          <w:marTop w:val="0"/>
          <w:marBottom w:val="0"/>
          <w:divBdr>
            <w:top w:val="none" w:sz="0" w:space="0" w:color="auto"/>
            <w:left w:val="none" w:sz="0" w:space="0" w:color="auto"/>
            <w:bottom w:val="none" w:sz="0" w:space="0" w:color="auto"/>
            <w:right w:val="none" w:sz="0" w:space="0" w:color="auto"/>
          </w:divBdr>
          <w:divsChild>
            <w:div w:id="2135513581">
              <w:marLeft w:val="0"/>
              <w:marRight w:val="0"/>
              <w:marTop w:val="0"/>
              <w:marBottom w:val="0"/>
              <w:divBdr>
                <w:top w:val="none" w:sz="0" w:space="0" w:color="auto"/>
                <w:left w:val="none" w:sz="0" w:space="0" w:color="auto"/>
                <w:bottom w:val="none" w:sz="0" w:space="0" w:color="auto"/>
                <w:right w:val="none" w:sz="0" w:space="0" w:color="auto"/>
              </w:divBdr>
              <w:divsChild>
                <w:div w:id="172802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547321">
      <w:bodyDiv w:val="1"/>
      <w:marLeft w:val="0"/>
      <w:marRight w:val="0"/>
      <w:marTop w:val="0"/>
      <w:marBottom w:val="0"/>
      <w:divBdr>
        <w:top w:val="none" w:sz="0" w:space="0" w:color="auto"/>
        <w:left w:val="none" w:sz="0" w:space="0" w:color="auto"/>
        <w:bottom w:val="none" w:sz="0" w:space="0" w:color="auto"/>
        <w:right w:val="none" w:sz="0" w:space="0" w:color="auto"/>
      </w:divBdr>
      <w:divsChild>
        <w:div w:id="835070756">
          <w:marLeft w:val="0"/>
          <w:marRight w:val="0"/>
          <w:marTop w:val="0"/>
          <w:marBottom w:val="0"/>
          <w:divBdr>
            <w:top w:val="none" w:sz="0" w:space="0" w:color="auto"/>
            <w:left w:val="none" w:sz="0" w:space="0" w:color="auto"/>
            <w:bottom w:val="none" w:sz="0" w:space="0" w:color="auto"/>
            <w:right w:val="none" w:sz="0" w:space="0" w:color="auto"/>
          </w:divBdr>
          <w:divsChild>
            <w:div w:id="668826604">
              <w:marLeft w:val="0"/>
              <w:marRight w:val="0"/>
              <w:marTop w:val="0"/>
              <w:marBottom w:val="0"/>
              <w:divBdr>
                <w:top w:val="none" w:sz="0" w:space="0" w:color="auto"/>
                <w:left w:val="none" w:sz="0" w:space="0" w:color="auto"/>
                <w:bottom w:val="none" w:sz="0" w:space="0" w:color="auto"/>
                <w:right w:val="none" w:sz="0" w:space="0" w:color="auto"/>
              </w:divBdr>
              <w:divsChild>
                <w:div w:id="86602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448329">
      <w:bodyDiv w:val="1"/>
      <w:marLeft w:val="0"/>
      <w:marRight w:val="0"/>
      <w:marTop w:val="0"/>
      <w:marBottom w:val="0"/>
      <w:divBdr>
        <w:top w:val="none" w:sz="0" w:space="0" w:color="auto"/>
        <w:left w:val="none" w:sz="0" w:space="0" w:color="auto"/>
        <w:bottom w:val="none" w:sz="0" w:space="0" w:color="auto"/>
        <w:right w:val="none" w:sz="0" w:space="0" w:color="auto"/>
      </w:divBdr>
      <w:divsChild>
        <w:div w:id="1278171863">
          <w:marLeft w:val="0"/>
          <w:marRight w:val="0"/>
          <w:marTop w:val="0"/>
          <w:marBottom w:val="0"/>
          <w:divBdr>
            <w:top w:val="none" w:sz="0" w:space="0" w:color="auto"/>
            <w:left w:val="none" w:sz="0" w:space="0" w:color="auto"/>
            <w:bottom w:val="none" w:sz="0" w:space="0" w:color="auto"/>
            <w:right w:val="none" w:sz="0" w:space="0" w:color="auto"/>
          </w:divBdr>
          <w:divsChild>
            <w:div w:id="458887591">
              <w:marLeft w:val="0"/>
              <w:marRight w:val="0"/>
              <w:marTop w:val="0"/>
              <w:marBottom w:val="0"/>
              <w:divBdr>
                <w:top w:val="none" w:sz="0" w:space="0" w:color="auto"/>
                <w:left w:val="none" w:sz="0" w:space="0" w:color="auto"/>
                <w:bottom w:val="none" w:sz="0" w:space="0" w:color="auto"/>
                <w:right w:val="none" w:sz="0" w:space="0" w:color="auto"/>
              </w:divBdr>
              <w:divsChild>
                <w:div w:id="1491092989">
                  <w:marLeft w:val="0"/>
                  <w:marRight w:val="0"/>
                  <w:marTop w:val="0"/>
                  <w:marBottom w:val="0"/>
                  <w:divBdr>
                    <w:top w:val="none" w:sz="0" w:space="0" w:color="auto"/>
                    <w:left w:val="none" w:sz="0" w:space="0" w:color="auto"/>
                    <w:bottom w:val="none" w:sz="0" w:space="0" w:color="auto"/>
                    <w:right w:val="none" w:sz="0" w:space="0" w:color="auto"/>
                  </w:divBdr>
                  <w:divsChild>
                    <w:div w:id="55404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886846">
      <w:bodyDiv w:val="1"/>
      <w:marLeft w:val="0"/>
      <w:marRight w:val="0"/>
      <w:marTop w:val="0"/>
      <w:marBottom w:val="0"/>
      <w:divBdr>
        <w:top w:val="none" w:sz="0" w:space="0" w:color="auto"/>
        <w:left w:val="none" w:sz="0" w:space="0" w:color="auto"/>
        <w:bottom w:val="none" w:sz="0" w:space="0" w:color="auto"/>
        <w:right w:val="none" w:sz="0" w:space="0" w:color="auto"/>
      </w:divBdr>
      <w:divsChild>
        <w:div w:id="1360542892">
          <w:marLeft w:val="0"/>
          <w:marRight w:val="0"/>
          <w:marTop w:val="0"/>
          <w:marBottom w:val="0"/>
          <w:divBdr>
            <w:top w:val="none" w:sz="0" w:space="0" w:color="auto"/>
            <w:left w:val="none" w:sz="0" w:space="0" w:color="auto"/>
            <w:bottom w:val="none" w:sz="0" w:space="0" w:color="auto"/>
            <w:right w:val="none" w:sz="0" w:space="0" w:color="auto"/>
          </w:divBdr>
          <w:divsChild>
            <w:div w:id="1496143493">
              <w:marLeft w:val="0"/>
              <w:marRight w:val="0"/>
              <w:marTop w:val="0"/>
              <w:marBottom w:val="0"/>
              <w:divBdr>
                <w:top w:val="none" w:sz="0" w:space="0" w:color="auto"/>
                <w:left w:val="none" w:sz="0" w:space="0" w:color="auto"/>
                <w:bottom w:val="none" w:sz="0" w:space="0" w:color="auto"/>
                <w:right w:val="none" w:sz="0" w:space="0" w:color="auto"/>
              </w:divBdr>
              <w:divsChild>
                <w:div w:id="119434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592800">
      <w:bodyDiv w:val="1"/>
      <w:marLeft w:val="0"/>
      <w:marRight w:val="0"/>
      <w:marTop w:val="0"/>
      <w:marBottom w:val="0"/>
      <w:divBdr>
        <w:top w:val="none" w:sz="0" w:space="0" w:color="auto"/>
        <w:left w:val="none" w:sz="0" w:space="0" w:color="auto"/>
        <w:bottom w:val="none" w:sz="0" w:space="0" w:color="auto"/>
        <w:right w:val="none" w:sz="0" w:space="0" w:color="auto"/>
      </w:divBdr>
      <w:divsChild>
        <w:div w:id="1077050934">
          <w:marLeft w:val="0"/>
          <w:marRight w:val="0"/>
          <w:marTop w:val="0"/>
          <w:marBottom w:val="0"/>
          <w:divBdr>
            <w:top w:val="none" w:sz="0" w:space="0" w:color="auto"/>
            <w:left w:val="none" w:sz="0" w:space="0" w:color="auto"/>
            <w:bottom w:val="none" w:sz="0" w:space="0" w:color="auto"/>
            <w:right w:val="none" w:sz="0" w:space="0" w:color="auto"/>
          </w:divBdr>
          <w:divsChild>
            <w:div w:id="2011715615">
              <w:marLeft w:val="0"/>
              <w:marRight w:val="0"/>
              <w:marTop w:val="0"/>
              <w:marBottom w:val="0"/>
              <w:divBdr>
                <w:top w:val="none" w:sz="0" w:space="0" w:color="auto"/>
                <w:left w:val="none" w:sz="0" w:space="0" w:color="auto"/>
                <w:bottom w:val="none" w:sz="0" w:space="0" w:color="auto"/>
                <w:right w:val="none" w:sz="0" w:space="0" w:color="auto"/>
              </w:divBdr>
              <w:divsChild>
                <w:div w:id="142051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254043">
      <w:bodyDiv w:val="1"/>
      <w:marLeft w:val="0"/>
      <w:marRight w:val="0"/>
      <w:marTop w:val="0"/>
      <w:marBottom w:val="0"/>
      <w:divBdr>
        <w:top w:val="none" w:sz="0" w:space="0" w:color="auto"/>
        <w:left w:val="none" w:sz="0" w:space="0" w:color="auto"/>
        <w:bottom w:val="none" w:sz="0" w:space="0" w:color="auto"/>
        <w:right w:val="none" w:sz="0" w:space="0" w:color="auto"/>
      </w:divBdr>
      <w:divsChild>
        <w:div w:id="1424036305">
          <w:marLeft w:val="0"/>
          <w:marRight w:val="0"/>
          <w:marTop w:val="0"/>
          <w:marBottom w:val="0"/>
          <w:divBdr>
            <w:top w:val="none" w:sz="0" w:space="0" w:color="auto"/>
            <w:left w:val="none" w:sz="0" w:space="0" w:color="auto"/>
            <w:bottom w:val="none" w:sz="0" w:space="0" w:color="auto"/>
            <w:right w:val="none" w:sz="0" w:space="0" w:color="auto"/>
          </w:divBdr>
          <w:divsChild>
            <w:div w:id="213010102">
              <w:marLeft w:val="0"/>
              <w:marRight w:val="0"/>
              <w:marTop w:val="0"/>
              <w:marBottom w:val="0"/>
              <w:divBdr>
                <w:top w:val="none" w:sz="0" w:space="0" w:color="auto"/>
                <w:left w:val="none" w:sz="0" w:space="0" w:color="auto"/>
                <w:bottom w:val="none" w:sz="0" w:space="0" w:color="auto"/>
                <w:right w:val="none" w:sz="0" w:space="0" w:color="auto"/>
              </w:divBdr>
              <w:divsChild>
                <w:div w:id="19818927">
                  <w:marLeft w:val="0"/>
                  <w:marRight w:val="0"/>
                  <w:marTop w:val="0"/>
                  <w:marBottom w:val="0"/>
                  <w:divBdr>
                    <w:top w:val="none" w:sz="0" w:space="0" w:color="auto"/>
                    <w:left w:val="none" w:sz="0" w:space="0" w:color="auto"/>
                    <w:bottom w:val="none" w:sz="0" w:space="0" w:color="auto"/>
                    <w:right w:val="none" w:sz="0" w:space="0" w:color="auto"/>
                  </w:divBdr>
                  <w:divsChild>
                    <w:div w:id="139253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462263">
      <w:bodyDiv w:val="1"/>
      <w:marLeft w:val="0"/>
      <w:marRight w:val="0"/>
      <w:marTop w:val="0"/>
      <w:marBottom w:val="0"/>
      <w:divBdr>
        <w:top w:val="none" w:sz="0" w:space="0" w:color="auto"/>
        <w:left w:val="none" w:sz="0" w:space="0" w:color="auto"/>
        <w:bottom w:val="none" w:sz="0" w:space="0" w:color="auto"/>
        <w:right w:val="none" w:sz="0" w:space="0" w:color="auto"/>
      </w:divBdr>
      <w:divsChild>
        <w:div w:id="659312446">
          <w:marLeft w:val="0"/>
          <w:marRight w:val="0"/>
          <w:marTop w:val="0"/>
          <w:marBottom w:val="0"/>
          <w:divBdr>
            <w:top w:val="none" w:sz="0" w:space="0" w:color="auto"/>
            <w:left w:val="none" w:sz="0" w:space="0" w:color="auto"/>
            <w:bottom w:val="none" w:sz="0" w:space="0" w:color="auto"/>
            <w:right w:val="none" w:sz="0" w:space="0" w:color="auto"/>
          </w:divBdr>
          <w:divsChild>
            <w:div w:id="582641155">
              <w:marLeft w:val="0"/>
              <w:marRight w:val="0"/>
              <w:marTop w:val="0"/>
              <w:marBottom w:val="0"/>
              <w:divBdr>
                <w:top w:val="none" w:sz="0" w:space="0" w:color="auto"/>
                <w:left w:val="none" w:sz="0" w:space="0" w:color="auto"/>
                <w:bottom w:val="none" w:sz="0" w:space="0" w:color="auto"/>
                <w:right w:val="none" w:sz="0" w:space="0" w:color="auto"/>
              </w:divBdr>
              <w:divsChild>
                <w:div w:id="103831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702068">
      <w:bodyDiv w:val="1"/>
      <w:marLeft w:val="0"/>
      <w:marRight w:val="0"/>
      <w:marTop w:val="0"/>
      <w:marBottom w:val="0"/>
      <w:divBdr>
        <w:top w:val="none" w:sz="0" w:space="0" w:color="auto"/>
        <w:left w:val="none" w:sz="0" w:space="0" w:color="auto"/>
        <w:bottom w:val="none" w:sz="0" w:space="0" w:color="auto"/>
        <w:right w:val="none" w:sz="0" w:space="0" w:color="auto"/>
      </w:divBdr>
      <w:divsChild>
        <w:div w:id="858715">
          <w:marLeft w:val="0"/>
          <w:marRight w:val="0"/>
          <w:marTop w:val="0"/>
          <w:marBottom w:val="0"/>
          <w:divBdr>
            <w:top w:val="none" w:sz="0" w:space="0" w:color="auto"/>
            <w:left w:val="none" w:sz="0" w:space="0" w:color="auto"/>
            <w:bottom w:val="none" w:sz="0" w:space="0" w:color="auto"/>
            <w:right w:val="none" w:sz="0" w:space="0" w:color="auto"/>
          </w:divBdr>
          <w:divsChild>
            <w:div w:id="1288125234">
              <w:marLeft w:val="0"/>
              <w:marRight w:val="0"/>
              <w:marTop w:val="0"/>
              <w:marBottom w:val="0"/>
              <w:divBdr>
                <w:top w:val="none" w:sz="0" w:space="0" w:color="auto"/>
                <w:left w:val="none" w:sz="0" w:space="0" w:color="auto"/>
                <w:bottom w:val="none" w:sz="0" w:space="0" w:color="auto"/>
                <w:right w:val="none" w:sz="0" w:space="0" w:color="auto"/>
              </w:divBdr>
              <w:divsChild>
                <w:div w:id="129613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231056">
      <w:bodyDiv w:val="1"/>
      <w:marLeft w:val="0"/>
      <w:marRight w:val="0"/>
      <w:marTop w:val="0"/>
      <w:marBottom w:val="0"/>
      <w:divBdr>
        <w:top w:val="none" w:sz="0" w:space="0" w:color="auto"/>
        <w:left w:val="none" w:sz="0" w:space="0" w:color="auto"/>
        <w:bottom w:val="none" w:sz="0" w:space="0" w:color="auto"/>
        <w:right w:val="none" w:sz="0" w:space="0" w:color="auto"/>
      </w:divBdr>
      <w:divsChild>
        <w:div w:id="160321082">
          <w:marLeft w:val="0"/>
          <w:marRight w:val="0"/>
          <w:marTop w:val="0"/>
          <w:marBottom w:val="0"/>
          <w:divBdr>
            <w:top w:val="none" w:sz="0" w:space="0" w:color="auto"/>
            <w:left w:val="none" w:sz="0" w:space="0" w:color="auto"/>
            <w:bottom w:val="none" w:sz="0" w:space="0" w:color="auto"/>
            <w:right w:val="none" w:sz="0" w:space="0" w:color="auto"/>
          </w:divBdr>
          <w:divsChild>
            <w:div w:id="1511484510">
              <w:marLeft w:val="0"/>
              <w:marRight w:val="0"/>
              <w:marTop w:val="0"/>
              <w:marBottom w:val="0"/>
              <w:divBdr>
                <w:top w:val="none" w:sz="0" w:space="0" w:color="auto"/>
                <w:left w:val="none" w:sz="0" w:space="0" w:color="auto"/>
                <w:bottom w:val="none" w:sz="0" w:space="0" w:color="auto"/>
                <w:right w:val="none" w:sz="0" w:space="0" w:color="auto"/>
              </w:divBdr>
              <w:divsChild>
                <w:div w:id="164122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21689">
      <w:bodyDiv w:val="1"/>
      <w:marLeft w:val="0"/>
      <w:marRight w:val="0"/>
      <w:marTop w:val="0"/>
      <w:marBottom w:val="0"/>
      <w:divBdr>
        <w:top w:val="none" w:sz="0" w:space="0" w:color="auto"/>
        <w:left w:val="none" w:sz="0" w:space="0" w:color="auto"/>
        <w:bottom w:val="none" w:sz="0" w:space="0" w:color="auto"/>
        <w:right w:val="none" w:sz="0" w:space="0" w:color="auto"/>
      </w:divBdr>
      <w:divsChild>
        <w:div w:id="74784397">
          <w:marLeft w:val="0"/>
          <w:marRight w:val="0"/>
          <w:marTop w:val="0"/>
          <w:marBottom w:val="0"/>
          <w:divBdr>
            <w:top w:val="none" w:sz="0" w:space="0" w:color="auto"/>
            <w:left w:val="none" w:sz="0" w:space="0" w:color="auto"/>
            <w:bottom w:val="none" w:sz="0" w:space="0" w:color="auto"/>
            <w:right w:val="none" w:sz="0" w:space="0" w:color="auto"/>
          </w:divBdr>
          <w:divsChild>
            <w:div w:id="1755004812">
              <w:marLeft w:val="0"/>
              <w:marRight w:val="0"/>
              <w:marTop w:val="0"/>
              <w:marBottom w:val="0"/>
              <w:divBdr>
                <w:top w:val="none" w:sz="0" w:space="0" w:color="auto"/>
                <w:left w:val="none" w:sz="0" w:space="0" w:color="auto"/>
                <w:bottom w:val="none" w:sz="0" w:space="0" w:color="auto"/>
                <w:right w:val="none" w:sz="0" w:space="0" w:color="auto"/>
              </w:divBdr>
              <w:divsChild>
                <w:div w:id="26203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569920">
      <w:bodyDiv w:val="1"/>
      <w:marLeft w:val="0"/>
      <w:marRight w:val="0"/>
      <w:marTop w:val="0"/>
      <w:marBottom w:val="0"/>
      <w:divBdr>
        <w:top w:val="none" w:sz="0" w:space="0" w:color="auto"/>
        <w:left w:val="none" w:sz="0" w:space="0" w:color="auto"/>
        <w:bottom w:val="none" w:sz="0" w:space="0" w:color="auto"/>
        <w:right w:val="none" w:sz="0" w:space="0" w:color="auto"/>
      </w:divBdr>
      <w:divsChild>
        <w:div w:id="270169470">
          <w:marLeft w:val="0"/>
          <w:marRight w:val="0"/>
          <w:marTop w:val="0"/>
          <w:marBottom w:val="0"/>
          <w:divBdr>
            <w:top w:val="none" w:sz="0" w:space="0" w:color="auto"/>
            <w:left w:val="none" w:sz="0" w:space="0" w:color="auto"/>
            <w:bottom w:val="none" w:sz="0" w:space="0" w:color="auto"/>
            <w:right w:val="none" w:sz="0" w:space="0" w:color="auto"/>
          </w:divBdr>
          <w:divsChild>
            <w:div w:id="1458834236">
              <w:marLeft w:val="0"/>
              <w:marRight w:val="0"/>
              <w:marTop w:val="0"/>
              <w:marBottom w:val="0"/>
              <w:divBdr>
                <w:top w:val="none" w:sz="0" w:space="0" w:color="auto"/>
                <w:left w:val="none" w:sz="0" w:space="0" w:color="auto"/>
                <w:bottom w:val="none" w:sz="0" w:space="0" w:color="auto"/>
                <w:right w:val="none" w:sz="0" w:space="0" w:color="auto"/>
              </w:divBdr>
              <w:divsChild>
                <w:div w:id="910968662">
                  <w:marLeft w:val="0"/>
                  <w:marRight w:val="0"/>
                  <w:marTop w:val="0"/>
                  <w:marBottom w:val="0"/>
                  <w:divBdr>
                    <w:top w:val="none" w:sz="0" w:space="0" w:color="auto"/>
                    <w:left w:val="none" w:sz="0" w:space="0" w:color="auto"/>
                    <w:bottom w:val="none" w:sz="0" w:space="0" w:color="auto"/>
                    <w:right w:val="none" w:sz="0" w:space="0" w:color="auto"/>
                  </w:divBdr>
                  <w:divsChild>
                    <w:div w:id="135098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567244">
      <w:bodyDiv w:val="1"/>
      <w:marLeft w:val="0"/>
      <w:marRight w:val="0"/>
      <w:marTop w:val="0"/>
      <w:marBottom w:val="0"/>
      <w:divBdr>
        <w:top w:val="none" w:sz="0" w:space="0" w:color="auto"/>
        <w:left w:val="none" w:sz="0" w:space="0" w:color="auto"/>
        <w:bottom w:val="none" w:sz="0" w:space="0" w:color="auto"/>
        <w:right w:val="none" w:sz="0" w:space="0" w:color="auto"/>
      </w:divBdr>
      <w:divsChild>
        <w:div w:id="879173645">
          <w:marLeft w:val="0"/>
          <w:marRight w:val="0"/>
          <w:marTop w:val="0"/>
          <w:marBottom w:val="0"/>
          <w:divBdr>
            <w:top w:val="none" w:sz="0" w:space="0" w:color="auto"/>
            <w:left w:val="none" w:sz="0" w:space="0" w:color="auto"/>
            <w:bottom w:val="none" w:sz="0" w:space="0" w:color="auto"/>
            <w:right w:val="none" w:sz="0" w:space="0" w:color="auto"/>
          </w:divBdr>
          <w:divsChild>
            <w:div w:id="1501695695">
              <w:marLeft w:val="0"/>
              <w:marRight w:val="0"/>
              <w:marTop w:val="0"/>
              <w:marBottom w:val="0"/>
              <w:divBdr>
                <w:top w:val="none" w:sz="0" w:space="0" w:color="auto"/>
                <w:left w:val="none" w:sz="0" w:space="0" w:color="auto"/>
                <w:bottom w:val="none" w:sz="0" w:space="0" w:color="auto"/>
                <w:right w:val="none" w:sz="0" w:space="0" w:color="auto"/>
              </w:divBdr>
              <w:divsChild>
                <w:div w:id="168161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214077">
      <w:bodyDiv w:val="1"/>
      <w:marLeft w:val="0"/>
      <w:marRight w:val="0"/>
      <w:marTop w:val="0"/>
      <w:marBottom w:val="0"/>
      <w:divBdr>
        <w:top w:val="none" w:sz="0" w:space="0" w:color="auto"/>
        <w:left w:val="none" w:sz="0" w:space="0" w:color="auto"/>
        <w:bottom w:val="none" w:sz="0" w:space="0" w:color="auto"/>
        <w:right w:val="none" w:sz="0" w:space="0" w:color="auto"/>
      </w:divBdr>
      <w:divsChild>
        <w:div w:id="1220021587">
          <w:marLeft w:val="0"/>
          <w:marRight w:val="0"/>
          <w:marTop w:val="0"/>
          <w:marBottom w:val="0"/>
          <w:divBdr>
            <w:top w:val="none" w:sz="0" w:space="0" w:color="auto"/>
            <w:left w:val="none" w:sz="0" w:space="0" w:color="auto"/>
            <w:bottom w:val="none" w:sz="0" w:space="0" w:color="auto"/>
            <w:right w:val="none" w:sz="0" w:space="0" w:color="auto"/>
          </w:divBdr>
          <w:divsChild>
            <w:div w:id="43450990">
              <w:marLeft w:val="0"/>
              <w:marRight w:val="0"/>
              <w:marTop w:val="0"/>
              <w:marBottom w:val="0"/>
              <w:divBdr>
                <w:top w:val="none" w:sz="0" w:space="0" w:color="auto"/>
                <w:left w:val="none" w:sz="0" w:space="0" w:color="auto"/>
                <w:bottom w:val="none" w:sz="0" w:space="0" w:color="auto"/>
                <w:right w:val="none" w:sz="0" w:space="0" w:color="auto"/>
              </w:divBdr>
              <w:divsChild>
                <w:div w:id="1820880797">
                  <w:marLeft w:val="0"/>
                  <w:marRight w:val="0"/>
                  <w:marTop w:val="0"/>
                  <w:marBottom w:val="0"/>
                  <w:divBdr>
                    <w:top w:val="none" w:sz="0" w:space="0" w:color="auto"/>
                    <w:left w:val="none" w:sz="0" w:space="0" w:color="auto"/>
                    <w:bottom w:val="none" w:sz="0" w:space="0" w:color="auto"/>
                    <w:right w:val="none" w:sz="0" w:space="0" w:color="auto"/>
                  </w:divBdr>
                  <w:divsChild>
                    <w:div w:id="7852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866881">
      <w:bodyDiv w:val="1"/>
      <w:marLeft w:val="0"/>
      <w:marRight w:val="0"/>
      <w:marTop w:val="0"/>
      <w:marBottom w:val="0"/>
      <w:divBdr>
        <w:top w:val="none" w:sz="0" w:space="0" w:color="auto"/>
        <w:left w:val="none" w:sz="0" w:space="0" w:color="auto"/>
        <w:bottom w:val="none" w:sz="0" w:space="0" w:color="auto"/>
        <w:right w:val="none" w:sz="0" w:space="0" w:color="auto"/>
      </w:divBdr>
    </w:div>
    <w:div w:id="581377096">
      <w:bodyDiv w:val="1"/>
      <w:marLeft w:val="0"/>
      <w:marRight w:val="0"/>
      <w:marTop w:val="0"/>
      <w:marBottom w:val="0"/>
      <w:divBdr>
        <w:top w:val="none" w:sz="0" w:space="0" w:color="auto"/>
        <w:left w:val="none" w:sz="0" w:space="0" w:color="auto"/>
        <w:bottom w:val="none" w:sz="0" w:space="0" w:color="auto"/>
        <w:right w:val="none" w:sz="0" w:space="0" w:color="auto"/>
      </w:divBdr>
      <w:divsChild>
        <w:div w:id="1980106613">
          <w:marLeft w:val="0"/>
          <w:marRight w:val="0"/>
          <w:marTop w:val="0"/>
          <w:marBottom w:val="0"/>
          <w:divBdr>
            <w:top w:val="none" w:sz="0" w:space="0" w:color="auto"/>
            <w:left w:val="none" w:sz="0" w:space="0" w:color="auto"/>
            <w:bottom w:val="none" w:sz="0" w:space="0" w:color="auto"/>
            <w:right w:val="none" w:sz="0" w:space="0" w:color="auto"/>
          </w:divBdr>
          <w:divsChild>
            <w:div w:id="690453182">
              <w:marLeft w:val="0"/>
              <w:marRight w:val="0"/>
              <w:marTop w:val="0"/>
              <w:marBottom w:val="0"/>
              <w:divBdr>
                <w:top w:val="none" w:sz="0" w:space="0" w:color="auto"/>
                <w:left w:val="none" w:sz="0" w:space="0" w:color="auto"/>
                <w:bottom w:val="none" w:sz="0" w:space="0" w:color="auto"/>
                <w:right w:val="none" w:sz="0" w:space="0" w:color="auto"/>
              </w:divBdr>
              <w:divsChild>
                <w:div w:id="82648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205299">
      <w:bodyDiv w:val="1"/>
      <w:marLeft w:val="0"/>
      <w:marRight w:val="0"/>
      <w:marTop w:val="0"/>
      <w:marBottom w:val="0"/>
      <w:divBdr>
        <w:top w:val="none" w:sz="0" w:space="0" w:color="auto"/>
        <w:left w:val="none" w:sz="0" w:space="0" w:color="auto"/>
        <w:bottom w:val="none" w:sz="0" w:space="0" w:color="auto"/>
        <w:right w:val="none" w:sz="0" w:space="0" w:color="auto"/>
      </w:divBdr>
      <w:divsChild>
        <w:div w:id="1554267755">
          <w:marLeft w:val="0"/>
          <w:marRight w:val="0"/>
          <w:marTop w:val="0"/>
          <w:marBottom w:val="0"/>
          <w:divBdr>
            <w:top w:val="none" w:sz="0" w:space="0" w:color="auto"/>
            <w:left w:val="none" w:sz="0" w:space="0" w:color="auto"/>
            <w:bottom w:val="none" w:sz="0" w:space="0" w:color="auto"/>
            <w:right w:val="none" w:sz="0" w:space="0" w:color="auto"/>
          </w:divBdr>
          <w:divsChild>
            <w:div w:id="72239278">
              <w:marLeft w:val="0"/>
              <w:marRight w:val="0"/>
              <w:marTop w:val="0"/>
              <w:marBottom w:val="0"/>
              <w:divBdr>
                <w:top w:val="none" w:sz="0" w:space="0" w:color="auto"/>
                <w:left w:val="none" w:sz="0" w:space="0" w:color="auto"/>
                <w:bottom w:val="none" w:sz="0" w:space="0" w:color="auto"/>
                <w:right w:val="none" w:sz="0" w:space="0" w:color="auto"/>
              </w:divBdr>
              <w:divsChild>
                <w:div w:id="34617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328426">
      <w:bodyDiv w:val="1"/>
      <w:marLeft w:val="0"/>
      <w:marRight w:val="0"/>
      <w:marTop w:val="0"/>
      <w:marBottom w:val="0"/>
      <w:divBdr>
        <w:top w:val="none" w:sz="0" w:space="0" w:color="auto"/>
        <w:left w:val="none" w:sz="0" w:space="0" w:color="auto"/>
        <w:bottom w:val="none" w:sz="0" w:space="0" w:color="auto"/>
        <w:right w:val="none" w:sz="0" w:space="0" w:color="auto"/>
      </w:divBdr>
      <w:divsChild>
        <w:div w:id="1142040433">
          <w:marLeft w:val="0"/>
          <w:marRight w:val="0"/>
          <w:marTop w:val="0"/>
          <w:marBottom w:val="0"/>
          <w:divBdr>
            <w:top w:val="none" w:sz="0" w:space="0" w:color="auto"/>
            <w:left w:val="none" w:sz="0" w:space="0" w:color="auto"/>
            <w:bottom w:val="none" w:sz="0" w:space="0" w:color="auto"/>
            <w:right w:val="none" w:sz="0" w:space="0" w:color="auto"/>
          </w:divBdr>
          <w:divsChild>
            <w:div w:id="749158853">
              <w:marLeft w:val="0"/>
              <w:marRight w:val="0"/>
              <w:marTop w:val="0"/>
              <w:marBottom w:val="0"/>
              <w:divBdr>
                <w:top w:val="none" w:sz="0" w:space="0" w:color="auto"/>
                <w:left w:val="none" w:sz="0" w:space="0" w:color="auto"/>
                <w:bottom w:val="none" w:sz="0" w:space="0" w:color="auto"/>
                <w:right w:val="none" w:sz="0" w:space="0" w:color="auto"/>
              </w:divBdr>
              <w:divsChild>
                <w:div w:id="136629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228194">
      <w:bodyDiv w:val="1"/>
      <w:marLeft w:val="0"/>
      <w:marRight w:val="0"/>
      <w:marTop w:val="0"/>
      <w:marBottom w:val="0"/>
      <w:divBdr>
        <w:top w:val="none" w:sz="0" w:space="0" w:color="auto"/>
        <w:left w:val="none" w:sz="0" w:space="0" w:color="auto"/>
        <w:bottom w:val="none" w:sz="0" w:space="0" w:color="auto"/>
        <w:right w:val="none" w:sz="0" w:space="0" w:color="auto"/>
      </w:divBdr>
      <w:divsChild>
        <w:div w:id="1096364100">
          <w:marLeft w:val="0"/>
          <w:marRight w:val="0"/>
          <w:marTop w:val="0"/>
          <w:marBottom w:val="0"/>
          <w:divBdr>
            <w:top w:val="none" w:sz="0" w:space="0" w:color="auto"/>
            <w:left w:val="none" w:sz="0" w:space="0" w:color="auto"/>
            <w:bottom w:val="none" w:sz="0" w:space="0" w:color="auto"/>
            <w:right w:val="none" w:sz="0" w:space="0" w:color="auto"/>
          </w:divBdr>
          <w:divsChild>
            <w:div w:id="1173302290">
              <w:marLeft w:val="0"/>
              <w:marRight w:val="0"/>
              <w:marTop w:val="0"/>
              <w:marBottom w:val="0"/>
              <w:divBdr>
                <w:top w:val="none" w:sz="0" w:space="0" w:color="auto"/>
                <w:left w:val="none" w:sz="0" w:space="0" w:color="auto"/>
                <w:bottom w:val="none" w:sz="0" w:space="0" w:color="auto"/>
                <w:right w:val="none" w:sz="0" w:space="0" w:color="auto"/>
              </w:divBdr>
              <w:divsChild>
                <w:div w:id="1417746282">
                  <w:marLeft w:val="0"/>
                  <w:marRight w:val="0"/>
                  <w:marTop w:val="0"/>
                  <w:marBottom w:val="0"/>
                  <w:divBdr>
                    <w:top w:val="none" w:sz="0" w:space="0" w:color="auto"/>
                    <w:left w:val="none" w:sz="0" w:space="0" w:color="auto"/>
                    <w:bottom w:val="none" w:sz="0" w:space="0" w:color="auto"/>
                    <w:right w:val="none" w:sz="0" w:space="0" w:color="auto"/>
                  </w:divBdr>
                  <w:divsChild>
                    <w:div w:id="162708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683399">
      <w:bodyDiv w:val="1"/>
      <w:marLeft w:val="0"/>
      <w:marRight w:val="0"/>
      <w:marTop w:val="0"/>
      <w:marBottom w:val="0"/>
      <w:divBdr>
        <w:top w:val="none" w:sz="0" w:space="0" w:color="auto"/>
        <w:left w:val="none" w:sz="0" w:space="0" w:color="auto"/>
        <w:bottom w:val="none" w:sz="0" w:space="0" w:color="auto"/>
        <w:right w:val="none" w:sz="0" w:space="0" w:color="auto"/>
      </w:divBdr>
    </w:div>
    <w:div w:id="666060914">
      <w:bodyDiv w:val="1"/>
      <w:marLeft w:val="0"/>
      <w:marRight w:val="0"/>
      <w:marTop w:val="0"/>
      <w:marBottom w:val="0"/>
      <w:divBdr>
        <w:top w:val="none" w:sz="0" w:space="0" w:color="auto"/>
        <w:left w:val="none" w:sz="0" w:space="0" w:color="auto"/>
        <w:bottom w:val="none" w:sz="0" w:space="0" w:color="auto"/>
        <w:right w:val="none" w:sz="0" w:space="0" w:color="auto"/>
      </w:divBdr>
      <w:divsChild>
        <w:div w:id="1537037659">
          <w:marLeft w:val="0"/>
          <w:marRight w:val="0"/>
          <w:marTop w:val="0"/>
          <w:marBottom w:val="0"/>
          <w:divBdr>
            <w:top w:val="none" w:sz="0" w:space="0" w:color="auto"/>
            <w:left w:val="none" w:sz="0" w:space="0" w:color="auto"/>
            <w:bottom w:val="none" w:sz="0" w:space="0" w:color="auto"/>
            <w:right w:val="none" w:sz="0" w:space="0" w:color="auto"/>
          </w:divBdr>
          <w:divsChild>
            <w:div w:id="964577361">
              <w:marLeft w:val="0"/>
              <w:marRight w:val="0"/>
              <w:marTop w:val="0"/>
              <w:marBottom w:val="0"/>
              <w:divBdr>
                <w:top w:val="none" w:sz="0" w:space="0" w:color="auto"/>
                <w:left w:val="none" w:sz="0" w:space="0" w:color="auto"/>
                <w:bottom w:val="none" w:sz="0" w:space="0" w:color="auto"/>
                <w:right w:val="none" w:sz="0" w:space="0" w:color="auto"/>
              </w:divBdr>
              <w:divsChild>
                <w:div w:id="40083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789076">
      <w:bodyDiv w:val="1"/>
      <w:marLeft w:val="0"/>
      <w:marRight w:val="0"/>
      <w:marTop w:val="0"/>
      <w:marBottom w:val="0"/>
      <w:divBdr>
        <w:top w:val="none" w:sz="0" w:space="0" w:color="auto"/>
        <w:left w:val="none" w:sz="0" w:space="0" w:color="auto"/>
        <w:bottom w:val="none" w:sz="0" w:space="0" w:color="auto"/>
        <w:right w:val="none" w:sz="0" w:space="0" w:color="auto"/>
      </w:divBdr>
      <w:divsChild>
        <w:div w:id="1876040597">
          <w:marLeft w:val="0"/>
          <w:marRight w:val="0"/>
          <w:marTop w:val="0"/>
          <w:marBottom w:val="0"/>
          <w:divBdr>
            <w:top w:val="none" w:sz="0" w:space="0" w:color="auto"/>
            <w:left w:val="none" w:sz="0" w:space="0" w:color="auto"/>
            <w:bottom w:val="none" w:sz="0" w:space="0" w:color="auto"/>
            <w:right w:val="none" w:sz="0" w:space="0" w:color="auto"/>
          </w:divBdr>
          <w:divsChild>
            <w:div w:id="884567164">
              <w:marLeft w:val="0"/>
              <w:marRight w:val="0"/>
              <w:marTop w:val="0"/>
              <w:marBottom w:val="0"/>
              <w:divBdr>
                <w:top w:val="none" w:sz="0" w:space="0" w:color="auto"/>
                <w:left w:val="none" w:sz="0" w:space="0" w:color="auto"/>
                <w:bottom w:val="none" w:sz="0" w:space="0" w:color="auto"/>
                <w:right w:val="none" w:sz="0" w:space="0" w:color="auto"/>
              </w:divBdr>
              <w:divsChild>
                <w:div w:id="179466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44050">
      <w:bodyDiv w:val="1"/>
      <w:marLeft w:val="0"/>
      <w:marRight w:val="0"/>
      <w:marTop w:val="0"/>
      <w:marBottom w:val="0"/>
      <w:divBdr>
        <w:top w:val="none" w:sz="0" w:space="0" w:color="auto"/>
        <w:left w:val="none" w:sz="0" w:space="0" w:color="auto"/>
        <w:bottom w:val="none" w:sz="0" w:space="0" w:color="auto"/>
        <w:right w:val="none" w:sz="0" w:space="0" w:color="auto"/>
      </w:divBdr>
      <w:divsChild>
        <w:div w:id="1127822913">
          <w:marLeft w:val="0"/>
          <w:marRight w:val="0"/>
          <w:marTop w:val="0"/>
          <w:marBottom w:val="0"/>
          <w:divBdr>
            <w:top w:val="none" w:sz="0" w:space="0" w:color="auto"/>
            <w:left w:val="none" w:sz="0" w:space="0" w:color="auto"/>
            <w:bottom w:val="none" w:sz="0" w:space="0" w:color="auto"/>
            <w:right w:val="none" w:sz="0" w:space="0" w:color="auto"/>
          </w:divBdr>
          <w:divsChild>
            <w:div w:id="969944624">
              <w:marLeft w:val="0"/>
              <w:marRight w:val="0"/>
              <w:marTop w:val="0"/>
              <w:marBottom w:val="0"/>
              <w:divBdr>
                <w:top w:val="none" w:sz="0" w:space="0" w:color="auto"/>
                <w:left w:val="none" w:sz="0" w:space="0" w:color="auto"/>
                <w:bottom w:val="none" w:sz="0" w:space="0" w:color="auto"/>
                <w:right w:val="none" w:sz="0" w:space="0" w:color="auto"/>
              </w:divBdr>
              <w:divsChild>
                <w:div w:id="1373193766">
                  <w:marLeft w:val="0"/>
                  <w:marRight w:val="0"/>
                  <w:marTop w:val="0"/>
                  <w:marBottom w:val="0"/>
                  <w:divBdr>
                    <w:top w:val="none" w:sz="0" w:space="0" w:color="auto"/>
                    <w:left w:val="none" w:sz="0" w:space="0" w:color="auto"/>
                    <w:bottom w:val="none" w:sz="0" w:space="0" w:color="auto"/>
                    <w:right w:val="none" w:sz="0" w:space="0" w:color="auto"/>
                  </w:divBdr>
                </w:div>
              </w:divsChild>
            </w:div>
            <w:div w:id="231163092">
              <w:marLeft w:val="0"/>
              <w:marRight w:val="0"/>
              <w:marTop w:val="0"/>
              <w:marBottom w:val="0"/>
              <w:divBdr>
                <w:top w:val="none" w:sz="0" w:space="0" w:color="auto"/>
                <w:left w:val="none" w:sz="0" w:space="0" w:color="auto"/>
                <w:bottom w:val="none" w:sz="0" w:space="0" w:color="auto"/>
                <w:right w:val="none" w:sz="0" w:space="0" w:color="auto"/>
              </w:divBdr>
              <w:divsChild>
                <w:div w:id="1901671668">
                  <w:marLeft w:val="0"/>
                  <w:marRight w:val="0"/>
                  <w:marTop w:val="0"/>
                  <w:marBottom w:val="0"/>
                  <w:divBdr>
                    <w:top w:val="none" w:sz="0" w:space="0" w:color="auto"/>
                    <w:left w:val="none" w:sz="0" w:space="0" w:color="auto"/>
                    <w:bottom w:val="none" w:sz="0" w:space="0" w:color="auto"/>
                    <w:right w:val="none" w:sz="0" w:space="0" w:color="auto"/>
                  </w:divBdr>
                </w:div>
              </w:divsChild>
            </w:div>
            <w:div w:id="1922448050">
              <w:marLeft w:val="0"/>
              <w:marRight w:val="0"/>
              <w:marTop w:val="0"/>
              <w:marBottom w:val="0"/>
              <w:divBdr>
                <w:top w:val="none" w:sz="0" w:space="0" w:color="auto"/>
                <w:left w:val="none" w:sz="0" w:space="0" w:color="auto"/>
                <w:bottom w:val="none" w:sz="0" w:space="0" w:color="auto"/>
                <w:right w:val="none" w:sz="0" w:space="0" w:color="auto"/>
              </w:divBdr>
              <w:divsChild>
                <w:div w:id="162284740">
                  <w:marLeft w:val="0"/>
                  <w:marRight w:val="0"/>
                  <w:marTop w:val="0"/>
                  <w:marBottom w:val="0"/>
                  <w:divBdr>
                    <w:top w:val="none" w:sz="0" w:space="0" w:color="auto"/>
                    <w:left w:val="none" w:sz="0" w:space="0" w:color="auto"/>
                    <w:bottom w:val="none" w:sz="0" w:space="0" w:color="auto"/>
                    <w:right w:val="none" w:sz="0" w:space="0" w:color="auto"/>
                  </w:divBdr>
                </w:div>
                <w:div w:id="535509028">
                  <w:marLeft w:val="0"/>
                  <w:marRight w:val="0"/>
                  <w:marTop w:val="0"/>
                  <w:marBottom w:val="0"/>
                  <w:divBdr>
                    <w:top w:val="none" w:sz="0" w:space="0" w:color="auto"/>
                    <w:left w:val="none" w:sz="0" w:space="0" w:color="auto"/>
                    <w:bottom w:val="none" w:sz="0" w:space="0" w:color="auto"/>
                    <w:right w:val="none" w:sz="0" w:space="0" w:color="auto"/>
                  </w:divBdr>
                </w:div>
                <w:div w:id="1287814509">
                  <w:marLeft w:val="0"/>
                  <w:marRight w:val="0"/>
                  <w:marTop w:val="0"/>
                  <w:marBottom w:val="0"/>
                  <w:divBdr>
                    <w:top w:val="none" w:sz="0" w:space="0" w:color="auto"/>
                    <w:left w:val="none" w:sz="0" w:space="0" w:color="auto"/>
                    <w:bottom w:val="none" w:sz="0" w:space="0" w:color="auto"/>
                    <w:right w:val="none" w:sz="0" w:space="0" w:color="auto"/>
                  </w:divBdr>
                </w:div>
              </w:divsChild>
            </w:div>
            <w:div w:id="524951169">
              <w:marLeft w:val="0"/>
              <w:marRight w:val="0"/>
              <w:marTop w:val="0"/>
              <w:marBottom w:val="0"/>
              <w:divBdr>
                <w:top w:val="none" w:sz="0" w:space="0" w:color="auto"/>
                <w:left w:val="none" w:sz="0" w:space="0" w:color="auto"/>
                <w:bottom w:val="none" w:sz="0" w:space="0" w:color="auto"/>
                <w:right w:val="none" w:sz="0" w:space="0" w:color="auto"/>
              </w:divBdr>
              <w:divsChild>
                <w:div w:id="1471480853">
                  <w:marLeft w:val="0"/>
                  <w:marRight w:val="0"/>
                  <w:marTop w:val="0"/>
                  <w:marBottom w:val="0"/>
                  <w:divBdr>
                    <w:top w:val="none" w:sz="0" w:space="0" w:color="auto"/>
                    <w:left w:val="none" w:sz="0" w:space="0" w:color="auto"/>
                    <w:bottom w:val="none" w:sz="0" w:space="0" w:color="auto"/>
                    <w:right w:val="none" w:sz="0" w:space="0" w:color="auto"/>
                  </w:divBdr>
                </w:div>
              </w:divsChild>
            </w:div>
            <w:div w:id="917977401">
              <w:marLeft w:val="0"/>
              <w:marRight w:val="0"/>
              <w:marTop w:val="0"/>
              <w:marBottom w:val="0"/>
              <w:divBdr>
                <w:top w:val="none" w:sz="0" w:space="0" w:color="auto"/>
                <w:left w:val="none" w:sz="0" w:space="0" w:color="auto"/>
                <w:bottom w:val="none" w:sz="0" w:space="0" w:color="auto"/>
                <w:right w:val="none" w:sz="0" w:space="0" w:color="auto"/>
              </w:divBdr>
              <w:divsChild>
                <w:div w:id="1842424062">
                  <w:marLeft w:val="0"/>
                  <w:marRight w:val="0"/>
                  <w:marTop w:val="0"/>
                  <w:marBottom w:val="0"/>
                  <w:divBdr>
                    <w:top w:val="none" w:sz="0" w:space="0" w:color="auto"/>
                    <w:left w:val="none" w:sz="0" w:space="0" w:color="auto"/>
                    <w:bottom w:val="none" w:sz="0" w:space="0" w:color="auto"/>
                    <w:right w:val="none" w:sz="0" w:space="0" w:color="auto"/>
                  </w:divBdr>
                </w:div>
              </w:divsChild>
            </w:div>
            <w:div w:id="205022618">
              <w:marLeft w:val="0"/>
              <w:marRight w:val="0"/>
              <w:marTop w:val="0"/>
              <w:marBottom w:val="0"/>
              <w:divBdr>
                <w:top w:val="none" w:sz="0" w:space="0" w:color="auto"/>
                <w:left w:val="none" w:sz="0" w:space="0" w:color="auto"/>
                <w:bottom w:val="none" w:sz="0" w:space="0" w:color="auto"/>
                <w:right w:val="none" w:sz="0" w:space="0" w:color="auto"/>
              </w:divBdr>
              <w:divsChild>
                <w:div w:id="1241407555">
                  <w:marLeft w:val="0"/>
                  <w:marRight w:val="0"/>
                  <w:marTop w:val="0"/>
                  <w:marBottom w:val="0"/>
                  <w:divBdr>
                    <w:top w:val="none" w:sz="0" w:space="0" w:color="auto"/>
                    <w:left w:val="none" w:sz="0" w:space="0" w:color="auto"/>
                    <w:bottom w:val="none" w:sz="0" w:space="0" w:color="auto"/>
                    <w:right w:val="none" w:sz="0" w:space="0" w:color="auto"/>
                  </w:divBdr>
                </w:div>
              </w:divsChild>
            </w:div>
            <w:div w:id="554511756">
              <w:marLeft w:val="0"/>
              <w:marRight w:val="0"/>
              <w:marTop w:val="0"/>
              <w:marBottom w:val="0"/>
              <w:divBdr>
                <w:top w:val="none" w:sz="0" w:space="0" w:color="auto"/>
                <w:left w:val="none" w:sz="0" w:space="0" w:color="auto"/>
                <w:bottom w:val="none" w:sz="0" w:space="0" w:color="auto"/>
                <w:right w:val="none" w:sz="0" w:space="0" w:color="auto"/>
              </w:divBdr>
              <w:divsChild>
                <w:div w:id="490298202">
                  <w:marLeft w:val="0"/>
                  <w:marRight w:val="0"/>
                  <w:marTop w:val="0"/>
                  <w:marBottom w:val="0"/>
                  <w:divBdr>
                    <w:top w:val="none" w:sz="0" w:space="0" w:color="auto"/>
                    <w:left w:val="none" w:sz="0" w:space="0" w:color="auto"/>
                    <w:bottom w:val="none" w:sz="0" w:space="0" w:color="auto"/>
                    <w:right w:val="none" w:sz="0" w:space="0" w:color="auto"/>
                  </w:divBdr>
                </w:div>
              </w:divsChild>
            </w:div>
            <w:div w:id="44457033">
              <w:marLeft w:val="0"/>
              <w:marRight w:val="0"/>
              <w:marTop w:val="0"/>
              <w:marBottom w:val="0"/>
              <w:divBdr>
                <w:top w:val="none" w:sz="0" w:space="0" w:color="auto"/>
                <w:left w:val="none" w:sz="0" w:space="0" w:color="auto"/>
                <w:bottom w:val="none" w:sz="0" w:space="0" w:color="auto"/>
                <w:right w:val="none" w:sz="0" w:space="0" w:color="auto"/>
              </w:divBdr>
              <w:divsChild>
                <w:div w:id="1973051392">
                  <w:marLeft w:val="0"/>
                  <w:marRight w:val="0"/>
                  <w:marTop w:val="0"/>
                  <w:marBottom w:val="0"/>
                  <w:divBdr>
                    <w:top w:val="none" w:sz="0" w:space="0" w:color="auto"/>
                    <w:left w:val="none" w:sz="0" w:space="0" w:color="auto"/>
                    <w:bottom w:val="none" w:sz="0" w:space="0" w:color="auto"/>
                    <w:right w:val="none" w:sz="0" w:space="0" w:color="auto"/>
                  </w:divBdr>
                </w:div>
              </w:divsChild>
            </w:div>
            <w:div w:id="479200833">
              <w:marLeft w:val="0"/>
              <w:marRight w:val="0"/>
              <w:marTop w:val="0"/>
              <w:marBottom w:val="0"/>
              <w:divBdr>
                <w:top w:val="none" w:sz="0" w:space="0" w:color="auto"/>
                <w:left w:val="none" w:sz="0" w:space="0" w:color="auto"/>
                <w:bottom w:val="none" w:sz="0" w:space="0" w:color="auto"/>
                <w:right w:val="none" w:sz="0" w:space="0" w:color="auto"/>
              </w:divBdr>
              <w:divsChild>
                <w:div w:id="1877619052">
                  <w:marLeft w:val="0"/>
                  <w:marRight w:val="0"/>
                  <w:marTop w:val="0"/>
                  <w:marBottom w:val="0"/>
                  <w:divBdr>
                    <w:top w:val="none" w:sz="0" w:space="0" w:color="auto"/>
                    <w:left w:val="none" w:sz="0" w:space="0" w:color="auto"/>
                    <w:bottom w:val="none" w:sz="0" w:space="0" w:color="auto"/>
                    <w:right w:val="none" w:sz="0" w:space="0" w:color="auto"/>
                  </w:divBdr>
                </w:div>
              </w:divsChild>
            </w:div>
            <w:div w:id="722868179">
              <w:marLeft w:val="0"/>
              <w:marRight w:val="0"/>
              <w:marTop w:val="0"/>
              <w:marBottom w:val="0"/>
              <w:divBdr>
                <w:top w:val="none" w:sz="0" w:space="0" w:color="auto"/>
                <w:left w:val="none" w:sz="0" w:space="0" w:color="auto"/>
                <w:bottom w:val="none" w:sz="0" w:space="0" w:color="auto"/>
                <w:right w:val="none" w:sz="0" w:space="0" w:color="auto"/>
              </w:divBdr>
              <w:divsChild>
                <w:div w:id="938485096">
                  <w:marLeft w:val="0"/>
                  <w:marRight w:val="0"/>
                  <w:marTop w:val="0"/>
                  <w:marBottom w:val="0"/>
                  <w:divBdr>
                    <w:top w:val="none" w:sz="0" w:space="0" w:color="auto"/>
                    <w:left w:val="none" w:sz="0" w:space="0" w:color="auto"/>
                    <w:bottom w:val="none" w:sz="0" w:space="0" w:color="auto"/>
                    <w:right w:val="none" w:sz="0" w:space="0" w:color="auto"/>
                  </w:divBdr>
                </w:div>
              </w:divsChild>
            </w:div>
            <w:div w:id="7682331">
              <w:marLeft w:val="0"/>
              <w:marRight w:val="0"/>
              <w:marTop w:val="0"/>
              <w:marBottom w:val="0"/>
              <w:divBdr>
                <w:top w:val="none" w:sz="0" w:space="0" w:color="auto"/>
                <w:left w:val="none" w:sz="0" w:space="0" w:color="auto"/>
                <w:bottom w:val="none" w:sz="0" w:space="0" w:color="auto"/>
                <w:right w:val="none" w:sz="0" w:space="0" w:color="auto"/>
              </w:divBdr>
              <w:divsChild>
                <w:div w:id="2074817886">
                  <w:marLeft w:val="0"/>
                  <w:marRight w:val="0"/>
                  <w:marTop w:val="0"/>
                  <w:marBottom w:val="0"/>
                  <w:divBdr>
                    <w:top w:val="none" w:sz="0" w:space="0" w:color="auto"/>
                    <w:left w:val="none" w:sz="0" w:space="0" w:color="auto"/>
                    <w:bottom w:val="none" w:sz="0" w:space="0" w:color="auto"/>
                    <w:right w:val="none" w:sz="0" w:space="0" w:color="auto"/>
                  </w:divBdr>
                </w:div>
              </w:divsChild>
            </w:div>
            <w:div w:id="1556812386">
              <w:marLeft w:val="0"/>
              <w:marRight w:val="0"/>
              <w:marTop w:val="0"/>
              <w:marBottom w:val="0"/>
              <w:divBdr>
                <w:top w:val="none" w:sz="0" w:space="0" w:color="auto"/>
                <w:left w:val="none" w:sz="0" w:space="0" w:color="auto"/>
                <w:bottom w:val="none" w:sz="0" w:space="0" w:color="auto"/>
                <w:right w:val="none" w:sz="0" w:space="0" w:color="auto"/>
              </w:divBdr>
              <w:divsChild>
                <w:div w:id="170867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84155">
          <w:marLeft w:val="0"/>
          <w:marRight w:val="0"/>
          <w:marTop w:val="0"/>
          <w:marBottom w:val="0"/>
          <w:divBdr>
            <w:top w:val="none" w:sz="0" w:space="0" w:color="auto"/>
            <w:left w:val="none" w:sz="0" w:space="0" w:color="auto"/>
            <w:bottom w:val="none" w:sz="0" w:space="0" w:color="auto"/>
            <w:right w:val="none" w:sz="0" w:space="0" w:color="auto"/>
          </w:divBdr>
          <w:divsChild>
            <w:div w:id="682512368">
              <w:marLeft w:val="0"/>
              <w:marRight w:val="0"/>
              <w:marTop w:val="0"/>
              <w:marBottom w:val="0"/>
              <w:divBdr>
                <w:top w:val="none" w:sz="0" w:space="0" w:color="auto"/>
                <w:left w:val="none" w:sz="0" w:space="0" w:color="auto"/>
                <w:bottom w:val="none" w:sz="0" w:space="0" w:color="auto"/>
                <w:right w:val="none" w:sz="0" w:space="0" w:color="auto"/>
              </w:divBdr>
              <w:divsChild>
                <w:div w:id="169615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466110">
      <w:bodyDiv w:val="1"/>
      <w:marLeft w:val="0"/>
      <w:marRight w:val="0"/>
      <w:marTop w:val="0"/>
      <w:marBottom w:val="0"/>
      <w:divBdr>
        <w:top w:val="none" w:sz="0" w:space="0" w:color="auto"/>
        <w:left w:val="none" w:sz="0" w:space="0" w:color="auto"/>
        <w:bottom w:val="none" w:sz="0" w:space="0" w:color="auto"/>
        <w:right w:val="none" w:sz="0" w:space="0" w:color="auto"/>
      </w:divBdr>
      <w:divsChild>
        <w:div w:id="592130950">
          <w:marLeft w:val="0"/>
          <w:marRight w:val="0"/>
          <w:marTop w:val="0"/>
          <w:marBottom w:val="0"/>
          <w:divBdr>
            <w:top w:val="none" w:sz="0" w:space="0" w:color="auto"/>
            <w:left w:val="none" w:sz="0" w:space="0" w:color="auto"/>
            <w:bottom w:val="none" w:sz="0" w:space="0" w:color="auto"/>
            <w:right w:val="none" w:sz="0" w:space="0" w:color="auto"/>
          </w:divBdr>
          <w:divsChild>
            <w:div w:id="1983851080">
              <w:marLeft w:val="0"/>
              <w:marRight w:val="0"/>
              <w:marTop w:val="0"/>
              <w:marBottom w:val="0"/>
              <w:divBdr>
                <w:top w:val="none" w:sz="0" w:space="0" w:color="auto"/>
                <w:left w:val="none" w:sz="0" w:space="0" w:color="auto"/>
                <w:bottom w:val="none" w:sz="0" w:space="0" w:color="auto"/>
                <w:right w:val="none" w:sz="0" w:space="0" w:color="auto"/>
              </w:divBdr>
              <w:divsChild>
                <w:div w:id="1426881290">
                  <w:marLeft w:val="0"/>
                  <w:marRight w:val="0"/>
                  <w:marTop w:val="0"/>
                  <w:marBottom w:val="0"/>
                  <w:divBdr>
                    <w:top w:val="none" w:sz="0" w:space="0" w:color="auto"/>
                    <w:left w:val="none" w:sz="0" w:space="0" w:color="auto"/>
                    <w:bottom w:val="none" w:sz="0" w:space="0" w:color="auto"/>
                    <w:right w:val="none" w:sz="0" w:space="0" w:color="auto"/>
                  </w:divBdr>
                </w:div>
                <w:div w:id="124545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955076">
      <w:bodyDiv w:val="1"/>
      <w:marLeft w:val="0"/>
      <w:marRight w:val="0"/>
      <w:marTop w:val="0"/>
      <w:marBottom w:val="0"/>
      <w:divBdr>
        <w:top w:val="none" w:sz="0" w:space="0" w:color="auto"/>
        <w:left w:val="none" w:sz="0" w:space="0" w:color="auto"/>
        <w:bottom w:val="none" w:sz="0" w:space="0" w:color="auto"/>
        <w:right w:val="none" w:sz="0" w:space="0" w:color="auto"/>
      </w:divBdr>
      <w:divsChild>
        <w:div w:id="991520616">
          <w:marLeft w:val="0"/>
          <w:marRight w:val="0"/>
          <w:marTop w:val="0"/>
          <w:marBottom w:val="0"/>
          <w:divBdr>
            <w:top w:val="none" w:sz="0" w:space="0" w:color="auto"/>
            <w:left w:val="none" w:sz="0" w:space="0" w:color="auto"/>
            <w:bottom w:val="none" w:sz="0" w:space="0" w:color="auto"/>
            <w:right w:val="none" w:sz="0" w:space="0" w:color="auto"/>
          </w:divBdr>
          <w:divsChild>
            <w:div w:id="873080292">
              <w:marLeft w:val="0"/>
              <w:marRight w:val="0"/>
              <w:marTop w:val="0"/>
              <w:marBottom w:val="0"/>
              <w:divBdr>
                <w:top w:val="none" w:sz="0" w:space="0" w:color="auto"/>
                <w:left w:val="none" w:sz="0" w:space="0" w:color="auto"/>
                <w:bottom w:val="none" w:sz="0" w:space="0" w:color="auto"/>
                <w:right w:val="none" w:sz="0" w:space="0" w:color="auto"/>
              </w:divBdr>
              <w:divsChild>
                <w:div w:id="1986003002">
                  <w:marLeft w:val="0"/>
                  <w:marRight w:val="0"/>
                  <w:marTop w:val="0"/>
                  <w:marBottom w:val="0"/>
                  <w:divBdr>
                    <w:top w:val="none" w:sz="0" w:space="0" w:color="auto"/>
                    <w:left w:val="none" w:sz="0" w:space="0" w:color="auto"/>
                    <w:bottom w:val="none" w:sz="0" w:space="0" w:color="auto"/>
                    <w:right w:val="none" w:sz="0" w:space="0" w:color="auto"/>
                  </w:divBdr>
                  <w:divsChild>
                    <w:div w:id="169800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504795">
      <w:bodyDiv w:val="1"/>
      <w:marLeft w:val="0"/>
      <w:marRight w:val="0"/>
      <w:marTop w:val="0"/>
      <w:marBottom w:val="0"/>
      <w:divBdr>
        <w:top w:val="none" w:sz="0" w:space="0" w:color="auto"/>
        <w:left w:val="none" w:sz="0" w:space="0" w:color="auto"/>
        <w:bottom w:val="none" w:sz="0" w:space="0" w:color="auto"/>
        <w:right w:val="none" w:sz="0" w:space="0" w:color="auto"/>
      </w:divBdr>
    </w:div>
    <w:div w:id="756101205">
      <w:bodyDiv w:val="1"/>
      <w:marLeft w:val="0"/>
      <w:marRight w:val="0"/>
      <w:marTop w:val="0"/>
      <w:marBottom w:val="0"/>
      <w:divBdr>
        <w:top w:val="none" w:sz="0" w:space="0" w:color="auto"/>
        <w:left w:val="none" w:sz="0" w:space="0" w:color="auto"/>
        <w:bottom w:val="none" w:sz="0" w:space="0" w:color="auto"/>
        <w:right w:val="none" w:sz="0" w:space="0" w:color="auto"/>
      </w:divBdr>
    </w:div>
    <w:div w:id="768352586">
      <w:bodyDiv w:val="1"/>
      <w:marLeft w:val="0"/>
      <w:marRight w:val="0"/>
      <w:marTop w:val="0"/>
      <w:marBottom w:val="0"/>
      <w:divBdr>
        <w:top w:val="none" w:sz="0" w:space="0" w:color="auto"/>
        <w:left w:val="none" w:sz="0" w:space="0" w:color="auto"/>
        <w:bottom w:val="none" w:sz="0" w:space="0" w:color="auto"/>
        <w:right w:val="none" w:sz="0" w:space="0" w:color="auto"/>
      </w:divBdr>
      <w:divsChild>
        <w:div w:id="786701475">
          <w:marLeft w:val="0"/>
          <w:marRight w:val="0"/>
          <w:marTop w:val="0"/>
          <w:marBottom w:val="0"/>
          <w:divBdr>
            <w:top w:val="none" w:sz="0" w:space="0" w:color="auto"/>
            <w:left w:val="none" w:sz="0" w:space="0" w:color="auto"/>
            <w:bottom w:val="none" w:sz="0" w:space="0" w:color="auto"/>
            <w:right w:val="none" w:sz="0" w:space="0" w:color="auto"/>
          </w:divBdr>
          <w:divsChild>
            <w:div w:id="447117258">
              <w:marLeft w:val="0"/>
              <w:marRight w:val="0"/>
              <w:marTop w:val="0"/>
              <w:marBottom w:val="0"/>
              <w:divBdr>
                <w:top w:val="none" w:sz="0" w:space="0" w:color="auto"/>
                <w:left w:val="none" w:sz="0" w:space="0" w:color="auto"/>
                <w:bottom w:val="none" w:sz="0" w:space="0" w:color="auto"/>
                <w:right w:val="none" w:sz="0" w:space="0" w:color="auto"/>
              </w:divBdr>
              <w:divsChild>
                <w:div w:id="59598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853790">
      <w:bodyDiv w:val="1"/>
      <w:marLeft w:val="0"/>
      <w:marRight w:val="0"/>
      <w:marTop w:val="0"/>
      <w:marBottom w:val="0"/>
      <w:divBdr>
        <w:top w:val="none" w:sz="0" w:space="0" w:color="auto"/>
        <w:left w:val="none" w:sz="0" w:space="0" w:color="auto"/>
        <w:bottom w:val="none" w:sz="0" w:space="0" w:color="auto"/>
        <w:right w:val="none" w:sz="0" w:space="0" w:color="auto"/>
      </w:divBdr>
      <w:divsChild>
        <w:div w:id="943806698">
          <w:marLeft w:val="0"/>
          <w:marRight w:val="0"/>
          <w:marTop w:val="0"/>
          <w:marBottom w:val="0"/>
          <w:divBdr>
            <w:top w:val="none" w:sz="0" w:space="0" w:color="auto"/>
            <w:left w:val="none" w:sz="0" w:space="0" w:color="auto"/>
            <w:bottom w:val="none" w:sz="0" w:space="0" w:color="auto"/>
            <w:right w:val="none" w:sz="0" w:space="0" w:color="auto"/>
          </w:divBdr>
          <w:divsChild>
            <w:div w:id="1647929072">
              <w:marLeft w:val="0"/>
              <w:marRight w:val="0"/>
              <w:marTop w:val="0"/>
              <w:marBottom w:val="0"/>
              <w:divBdr>
                <w:top w:val="none" w:sz="0" w:space="0" w:color="auto"/>
                <w:left w:val="none" w:sz="0" w:space="0" w:color="auto"/>
                <w:bottom w:val="none" w:sz="0" w:space="0" w:color="auto"/>
                <w:right w:val="none" w:sz="0" w:space="0" w:color="auto"/>
              </w:divBdr>
              <w:divsChild>
                <w:div w:id="112331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12705">
      <w:bodyDiv w:val="1"/>
      <w:marLeft w:val="0"/>
      <w:marRight w:val="0"/>
      <w:marTop w:val="0"/>
      <w:marBottom w:val="0"/>
      <w:divBdr>
        <w:top w:val="none" w:sz="0" w:space="0" w:color="auto"/>
        <w:left w:val="none" w:sz="0" w:space="0" w:color="auto"/>
        <w:bottom w:val="none" w:sz="0" w:space="0" w:color="auto"/>
        <w:right w:val="none" w:sz="0" w:space="0" w:color="auto"/>
      </w:divBdr>
      <w:divsChild>
        <w:div w:id="668993050">
          <w:marLeft w:val="0"/>
          <w:marRight w:val="0"/>
          <w:marTop w:val="0"/>
          <w:marBottom w:val="0"/>
          <w:divBdr>
            <w:top w:val="none" w:sz="0" w:space="0" w:color="auto"/>
            <w:left w:val="none" w:sz="0" w:space="0" w:color="auto"/>
            <w:bottom w:val="none" w:sz="0" w:space="0" w:color="auto"/>
            <w:right w:val="none" w:sz="0" w:space="0" w:color="auto"/>
          </w:divBdr>
          <w:divsChild>
            <w:div w:id="1587495324">
              <w:marLeft w:val="0"/>
              <w:marRight w:val="0"/>
              <w:marTop w:val="0"/>
              <w:marBottom w:val="0"/>
              <w:divBdr>
                <w:top w:val="none" w:sz="0" w:space="0" w:color="auto"/>
                <w:left w:val="none" w:sz="0" w:space="0" w:color="auto"/>
                <w:bottom w:val="none" w:sz="0" w:space="0" w:color="auto"/>
                <w:right w:val="none" w:sz="0" w:space="0" w:color="auto"/>
              </w:divBdr>
              <w:divsChild>
                <w:div w:id="149792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225354">
      <w:bodyDiv w:val="1"/>
      <w:marLeft w:val="0"/>
      <w:marRight w:val="0"/>
      <w:marTop w:val="0"/>
      <w:marBottom w:val="0"/>
      <w:divBdr>
        <w:top w:val="none" w:sz="0" w:space="0" w:color="auto"/>
        <w:left w:val="none" w:sz="0" w:space="0" w:color="auto"/>
        <w:bottom w:val="none" w:sz="0" w:space="0" w:color="auto"/>
        <w:right w:val="none" w:sz="0" w:space="0" w:color="auto"/>
      </w:divBdr>
    </w:div>
    <w:div w:id="829828225">
      <w:bodyDiv w:val="1"/>
      <w:marLeft w:val="0"/>
      <w:marRight w:val="0"/>
      <w:marTop w:val="0"/>
      <w:marBottom w:val="0"/>
      <w:divBdr>
        <w:top w:val="none" w:sz="0" w:space="0" w:color="auto"/>
        <w:left w:val="none" w:sz="0" w:space="0" w:color="auto"/>
        <w:bottom w:val="none" w:sz="0" w:space="0" w:color="auto"/>
        <w:right w:val="none" w:sz="0" w:space="0" w:color="auto"/>
      </w:divBdr>
      <w:divsChild>
        <w:div w:id="76248874">
          <w:marLeft w:val="0"/>
          <w:marRight w:val="0"/>
          <w:marTop w:val="0"/>
          <w:marBottom w:val="0"/>
          <w:divBdr>
            <w:top w:val="none" w:sz="0" w:space="0" w:color="auto"/>
            <w:left w:val="none" w:sz="0" w:space="0" w:color="auto"/>
            <w:bottom w:val="none" w:sz="0" w:space="0" w:color="auto"/>
            <w:right w:val="none" w:sz="0" w:space="0" w:color="auto"/>
          </w:divBdr>
          <w:divsChild>
            <w:div w:id="2128158178">
              <w:marLeft w:val="0"/>
              <w:marRight w:val="0"/>
              <w:marTop w:val="0"/>
              <w:marBottom w:val="0"/>
              <w:divBdr>
                <w:top w:val="none" w:sz="0" w:space="0" w:color="auto"/>
                <w:left w:val="none" w:sz="0" w:space="0" w:color="auto"/>
                <w:bottom w:val="none" w:sz="0" w:space="0" w:color="auto"/>
                <w:right w:val="none" w:sz="0" w:space="0" w:color="auto"/>
              </w:divBdr>
              <w:divsChild>
                <w:div w:id="43406048">
                  <w:marLeft w:val="0"/>
                  <w:marRight w:val="0"/>
                  <w:marTop w:val="0"/>
                  <w:marBottom w:val="0"/>
                  <w:divBdr>
                    <w:top w:val="none" w:sz="0" w:space="0" w:color="auto"/>
                    <w:left w:val="none" w:sz="0" w:space="0" w:color="auto"/>
                    <w:bottom w:val="none" w:sz="0" w:space="0" w:color="auto"/>
                    <w:right w:val="none" w:sz="0" w:space="0" w:color="auto"/>
                  </w:divBdr>
                  <w:divsChild>
                    <w:div w:id="76310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481435">
      <w:bodyDiv w:val="1"/>
      <w:marLeft w:val="0"/>
      <w:marRight w:val="0"/>
      <w:marTop w:val="0"/>
      <w:marBottom w:val="0"/>
      <w:divBdr>
        <w:top w:val="none" w:sz="0" w:space="0" w:color="auto"/>
        <w:left w:val="none" w:sz="0" w:space="0" w:color="auto"/>
        <w:bottom w:val="none" w:sz="0" w:space="0" w:color="auto"/>
        <w:right w:val="none" w:sz="0" w:space="0" w:color="auto"/>
      </w:divBdr>
      <w:divsChild>
        <w:div w:id="777287960">
          <w:marLeft w:val="0"/>
          <w:marRight w:val="0"/>
          <w:marTop w:val="0"/>
          <w:marBottom w:val="0"/>
          <w:divBdr>
            <w:top w:val="none" w:sz="0" w:space="0" w:color="auto"/>
            <w:left w:val="none" w:sz="0" w:space="0" w:color="auto"/>
            <w:bottom w:val="none" w:sz="0" w:space="0" w:color="auto"/>
            <w:right w:val="none" w:sz="0" w:space="0" w:color="auto"/>
          </w:divBdr>
          <w:divsChild>
            <w:div w:id="240721733">
              <w:marLeft w:val="0"/>
              <w:marRight w:val="0"/>
              <w:marTop w:val="0"/>
              <w:marBottom w:val="0"/>
              <w:divBdr>
                <w:top w:val="none" w:sz="0" w:space="0" w:color="auto"/>
                <w:left w:val="none" w:sz="0" w:space="0" w:color="auto"/>
                <w:bottom w:val="none" w:sz="0" w:space="0" w:color="auto"/>
                <w:right w:val="none" w:sz="0" w:space="0" w:color="auto"/>
              </w:divBdr>
              <w:divsChild>
                <w:div w:id="1347251615">
                  <w:marLeft w:val="0"/>
                  <w:marRight w:val="0"/>
                  <w:marTop w:val="0"/>
                  <w:marBottom w:val="0"/>
                  <w:divBdr>
                    <w:top w:val="none" w:sz="0" w:space="0" w:color="auto"/>
                    <w:left w:val="none" w:sz="0" w:space="0" w:color="auto"/>
                    <w:bottom w:val="none" w:sz="0" w:space="0" w:color="auto"/>
                    <w:right w:val="none" w:sz="0" w:space="0" w:color="auto"/>
                  </w:divBdr>
                  <w:divsChild>
                    <w:div w:id="125836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268321">
      <w:bodyDiv w:val="1"/>
      <w:marLeft w:val="0"/>
      <w:marRight w:val="0"/>
      <w:marTop w:val="0"/>
      <w:marBottom w:val="0"/>
      <w:divBdr>
        <w:top w:val="none" w:sz="0" w:space="0" w:color="auto"/>
        <w:left w:val="none" w:sz="0" w:space="0" w:color="auto"/>
        <w:bottom w:val="none" w:sz="0" w:space="0" w:color="auto"/>
        <w:right w:val="none" w:sz="0" w:space="0" w:color="auto"/>
      </w:divBdr>
      <w:divsChild>
        <w:div w:id="2084909434">
          <w:marLeft w:val="0"/>
          <w:marRight w:val="0"/>
          <w:marTop w:val="0"/>
          <w:marBottom w:val="0"/>
          <w:divBdr>
            <w:top w:val="none" w:sz="0" w:space="0" w:color="auto"/>
            <w:left w:val="none" w:sz="0" w:space="0" w:color="auto"/>
            <w:bottom w:val="none" w:sz="0" w:space="0" w:color="auto"/>
            <w:right w:val="none" w:sz="0" w:space="0" w:color="auto"/>
          </w:divBdr>
          <w:divsChild>
            <w:div w:id="1107238063">
              <w:marLeft w:val="0"/>
              <w:marRight w:val="0"/>
              <w:marTop w:val="0"/>
              <w:marBottom w:val="0"/>
              <w:divBdr>
                <w:top w:val="none" w:sz="0" w:space="0" w:color="auto"/>
                <w:left w:val="none" w:sz="0" w:space="0" w:color="auto"/>
                <w:bottom w:val="none" w:sz="0" w:space="0" w:color="auto"/>
                <w:right w:val="none" w:sz="0" w:space="0" w:color="auto"/>
              </w:divBdr>
              <w:divsChild>
                <w:div w:id="152313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77400">
      <w:bodyDiv w:val="1"/>
      <w:marLeft w:val="0"/>
      <w:marRight w:val="0"/>
      <w:marTop w:val="0"/>
      <w:marBottom w:val="0"/>
      <w:divBdr>
        <w:top w:val="none" w:sz="0" w:space="0" w:color="auto"/>
        <w:left w:val="none" w:sz="0" w:space="0" w:color="auto"/>
        <w:bottom w:val="none" w:sz="0" w:space="0" w:color="auto"/>
        <w:right w:val="none" w:sz="0" w:space="0" w:color="auto"/>
      </w:divBdr>
      <w:divsChild>
        <w:div w:id="635183469">
          <w:marLeft w:val="547"/>
          <w:marRight w:val="0"/>
          <w:marTop w:val="200"/>
          <w:marBottom w:val="0"/>
          <w:divBdr>
            <w:top w:val="none" w:sz="0" w:space="0" w:color="auto"/>
            <w:left w:val="none" w:sz="0" w:space="0" w:color="auto"/>
            <w:bottom w:val="none" w:sz="0" w:space="0" w:color="auto"/>
            <w:right w:val="none" w:sz="0" w:space="0" w:color="auto"/>
          </w:divBdr>
        </w:div>
        <w:div w:id="1769307523">
          <w:marLeft w:val="547"/>
          <w:marRight w:val="0"/>
          <w:marTop w:val="200"/>
          <w:marBottom w:val="0"/>
          <w:divBdr>
            <w:top w:val="none" w:sz="0" w:space="0" w:color="auto"/>
            <w:left w:val="none" w:sz="0" w:space="0" w:color="auto"/>
            <w:bottom w:val="none" w:sz="0" w:space="0" w:color="auto"/>
            <w:right w:val="none" w:sz="0" w:space="0" w:color="auto"/>
          </w:divBdr>
        </w:div>
        <w:div w:id="318387942">
          <w:marLeft w:val="547"/>
          <w:marRight w:val="0"/>
          <w:marTop w:val="200"/>
          <w:marBottom w:val="0"/>
          <w:divBdr>
            <w:top w:val="none" w:sz="0" w:space="0" w:color="auto"/>
            <w:left w:val="none" w:sz="0" w:space="0" w:color="auto"/>
            <w:bottom w:val="none" w:sz="0" w:space="0" w:color="auto"/>
            <w:right w:val="none" w:sz="0" w:space="0" w:color="auto"/>
          </w:divBdr>
        </w:div>
      </w:divsChild>
    </w:div>
    <w:div w:id="848376946">
      <w:bodyDiv w:val="1"/>
      <w:marLeft w:val="0"/>
      <w:marRight w:val="0"/>
      <w:marTop w:val="0"/>
      <w:marBottom w:val="0"/>
      <w:divBdr>
        <w:top w:val="none" w:sz="0" w:space="0" w:color="auto"/>
        <w:left w:val="none" w:sz="0" w:space="0" w:color="auto"/>
        <w:bottom w:val="none" w:sz="0" w:space="0" w:color="auto"/>
        <w:right w:val="none" w:sz="0" w:space="0" w:color="auto"/>
      </w:divBdr>
      <w:divsChild>
        <w:div w:id="1367559578">
          <w:marLeft w:val="0"/>
          <w:marRight w:val="0"/>
          <w:marTop w:val="0"/>
          <w:marBottom w:val="0"/>
          <w:divBdr>
            <w:top w:val="none" w:sz="0" w:space="0" w:color="auto"/>
            <w:left w:val="none" w:sz="0" w:space="0" w:color="auto"/>
            <w:bottom w:val="none" w:sz="0" w:space="0" w:color="auto"/>
            <w:right w:val="none" w:sz="0" w:space="0" w:color="auto"/>
          </w:divBdr>
          <w:divsChild>
            <w:div w:id="358823692">
              <w:marLeft w:val="0"/>
              <w:marRight w:val="0"/>
              <w:marTop w:val="0"/>
              <w:marBottom w:val="0"/>
              <w:divBdr>
                <w:top w:val="none" w:sz="0" w:space="0" w:color="auto"/>
                <w:left w:val="none" w:sz="0" w:space="0" w:color="auto"/>
                <w:bottom w:val="none" w:sz="0" w:space="0" w:color="auto"/>
                <w:right w:val="none" w:sz="0" w:space="0" w:color="auto"/>
              </w:divBdr>
              <w:divsChild>
                <w:div w:id="29800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692903">
      <w:bodyDiv w:val="1"/>
      <w:marLeft w:val="0"/>
      <w:marRight w:val="0"/>
      <w:marTop w:val="0"/>
      <w:marBottom w:val="0"/>
      <w:divBdr>
        <w:top w:val="none" w:sz="0" w:space="0" w:color="auto"/>
        <w:left w:val="none" w:sz="0" w:space="0" w:color="auto"/>
        <w:bottom w:val="none" w:sz="0" w:space="0" w:color="auto"/>
        <w:right w:val="none" w:sz="0" w:space="0" w:color="auto"/>
      </w:divBdr>
    </w:div>
    <w:div w:id="878707243">
      <w:bodyDiv w:val="1"/>
      <w:marLeft w:val="0"/>
      <w:marRight w:val="0"/>
      <w:marTop w:val="0"/>
      <w:marBottom w:val="0"/>
      <w:divBdr>
        <w:top w:val="none" w:sz="0" w:space="0" w:color="auto"/>
        <w:left w:val="none" w:sz="0" w:space="0" w:color="auto"/>
        <w:bottom w:val="none" w:sz="0" w:space="0" w:color="auto"/>
        <w:right w:val="none" w:sz="0" w:space="0" w:color="auto"/>
      </w:divBdr>
      <w:divsChild>
        <w:div w:id="1701009983">
          <w:marLeft w:val="0"/>
          <w:marRight w:val="0"/>
          <w:marTop w:val="0"/>
          <w:marBottom w:val="0"/>
          <w:divBdr>
            <w:top w:val="none" w:sz="0" w:space="0" w:color="auto"/>
            <w:left w:val="none" w:sz="0" w:space="0" w:color="auto"/>
            <w:bottom w:val="none" w:sz="0" w:space="0" w:color="auto"/>
            <w:right w:val="none" w:sz="0" w:space="0" w:color="auto"/>
          </w:divBdr>
          <w:divsChild>
            <w:div w:id="539391951">
              <w:marLeft w:val="0"/>
              <w:marRight w:val="0"/>
              <w:marTop w:val="0"/>
              <w:marBottom w:val="0"/>
              <w:divBdr>
                <w:top w:val="none" w:sz="0" w:space="0" w:color="auto"/>
                <w:left w:val="none" w:sz="0" w:space="0" w:color="auto"/>
                <w:bottom w:val="none" w:sz="0" w:space="0" w:color="auto"/>
                <w:right w:val="none" w:sz="0" w:space="0" w:color="auto"/>
              </w:divBdr>
              <w:divsChild>
                <w:div w:id="7920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97964">
      <w:bodyDiv w:val="1"/>
      <w:marLeft w:val="0"/>
      <w:marRight w:val="0"/>
      <w:marTop w:val="0"/>
      <w:marBottom w:val="0"/>
      <w:divBdr>
        <w:top w:val="none" w:sz="0" w:space="0" w:color="auto"/>
        <w:left w:val="none" w:sz="0" w:space="0" w:color="auto"/>
        <w:bottom w:val="none" w:sz="0" w:space="0" w:color="auto"/>
        <w:right w:val="none" w:sz="0" w:space="0" w:color="auto"/>
      </w:divBdr>
    </w:div>
    <w:div w:id="895897833">
      <w:bodyDiv w:val="1"/>
      <w:marLeft w:val="0"/>
      <w:marRight w:val="0"/>
      <w:marTop w:val="0"/>
      <w:marBottom w:val="0"/>
      <w:divBdr>
        <w:top w:val="none" w:sz="0" w:space="0" w:color="auto"/>
        <w:left w:val="none" w:sz="0" w:space="0" w:color="auto"/>
        <w:bottom w:val="none" w:sz="0" w:space="0" w:color="auto"/>
        <w:right w:val="none" w:sz="0" w:space="0" w:color="auto"/>
      </w:divBdr>
      <w:divsChild>
        <w:div w:id="1012951402">
          <w:marLeft w:val="0"/>
          <w:marRight w:val="0"/>
          <w:marTop w:val="0"/>
          <w:marBottom w:val="0"/>
          <w:divBdr>
            <w:top w:val="none" w:sz="0" w:space="0" w:color="auto"/>
            <w:left w:val="none" w:sz="0" w:space="0" w:color="auto"/>
            <w:bottom w:val="none" w:sz="0" w:space="0" w:color="auto"/>
            <w:right w:val="none" w:sz="0" w:space="0" w:color="auto"/>
          </w:divBdr>
          <w:divsChild>
            <w:div w:id="1063524055">
              <w:marLeft w:val="0"/>
              <w:marRight w:val="0"/>
              <w:marTop w:val="0"/>
              <w:marBottom w:val="0"/>
              <w:divBdr>
                <w:top w:val="none" w:sz="0" w:space="0" w:color="auto"/>
                <w:left w:val="none" w:sz="0" w:space="0" w:color="auto"/>
                <w:bottom w:val="none" w:sz="0" w:space="0" w:color="auto"/>
                <w:right w:val="none" w:sz="0" w:space="0" w:color="auto"/>
              </w:divBdr>
              <w:divsChild>
                <w:div w:id="184905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528956">
      <w:bodyDiv w:val="1"/>
      <w:marLeft w:val="0"/>
      <w:marRight w:val="0"/>
      <w:marTop w:val="0"/>
      <w:marBottom w:val="0"/>
      <w:divBdr>
        <w:top w:val="none" w:sz="0" w:space="0" w:color="auto"/>
        <w:left w:val="none" w:sz="0" w:space="0" w:color="auto"/>
        <w:bottom w:val="none" w:sz="0" w:space="0" w:color="auto"/>
        <w:right w:val="none" w:sz="0" w:space="0" w:color="auto"/>
      </w:divBdr>
      <w:divsChild>
        <w:div w:id="1174371788">
          <w:marLeft w:val="0"/>
          <w:marRight w:val="0"/>
          <w:marTop w:val="0"/>
          <w:marBottom w:val="0"/>
          <w:divBdr>
            <w:top w:val="none" w:sz="0" w:space="0" w:color="auto"/>
            <w:left w:val="none" w:sz="0" w:space="0" w:color="auto"/>
            <w:bottom w:val="none" w:sz="0" w:space="0" w:color="auto"/>
            <w:right w:val="none" w:sz="0" w:space="0" w:color="auto"/>
          </w:divBdr>
          <w:divsChild>
            <w:div w:id="877399807">
              <w:marLeft w:val="0"/>
              <w:marRight w:val="0"/>
              <w:marTop w:val="0"/>
              <w:marBottom w:val="0"/>
              <w:divBdr>
                <w:top w:val="none" w:sz="0" w:space="0" w:color="auto"/>
                <w:left w:val="none" w:sz="0" w:space="0" w:color="auto"/>
                <w:bottom w:val="none" w:sz="0" w:space="0" w:color="auto"/>
                <w:right w:val="none" w:sz="0" w:space="0" w:color="auto"/>
              </w:divBdr>
              <w:divsChild>
                <w:div w:id="979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772216">
      <w:bodyDiv w:val="1"/>
      <w:marLeft w:val="0"/>
      <w:marRight w:val="0"/>
      <w:marTop w:val="0"/>
      <w:marBottom w:val="0"/>
      <w:divBdr>
        <w:top w:val="none" w:sz="0" w:space="0" w:color="auto"/>
        <w:left w:val="none" w:sz="0" w:space="0" w:color="auto"/>
        <w:bottom w:val="none" w:sz="0" w:space="0" w:color="auto"/>
        <w:right w:val="none" w:sz="0" w:space="0" w:color="auto"/>
      </w:divBdr>
      <w:divsChild>
        <w:div w:id="1912351351">
          <w:marLeft w:val="0"/>
          <w:marRight w:val="0"/>
          <w:marTop w:val="0"/>
          <w:marBottom w:val="0"/>
          <w:divBdr>
            <w:top w:val="none" w:sz="0" w:space="0" w:color="auto"/>
            <w:left w:val="none" w:sz="0" w:space="0" w:color="auto"/>
            <w:bottom w:val="none" w:sz="0" w:space="0" w:color="auto"/>
            <w:right w:val="none" w:sz="0" w:space="0" w:color="auto"/>
          </w:divBdr>
          <w:divsChild>
            <w:div w:id="847986875">
              <w:marLeft w:val="0"/>
              <w:marRight w:val="0"/>
              <w:marTop w:val="0"/>
              <w:marBottom w:val="0"/>
              <w:divBdr>
                <w:top w:val="none" w:sz="0" w:space="0" w:color="auto"/>
                <w:left w:val="none" w:sz="0" w:space="0" w:color="auto"/>
                <w:bottom w:val="none" w:sz="0" w:space="0" w:color="auto"/>
                <w:right w:val="none" w:sz="0" w:space="0" w:color="auto"/>
              </w:divBdr>
              <w:divsChild>
                <w:div w:id="133306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505951">
      <w:bodyDiv w:val="1"/>
      <w:marLeft w:val="0"/>
      <w:marRight w:val="0"/>
      <w:marTop w:val="0"/>
      <w:marBottom w:val="0"/>
      <w:divBdr>
        <w:top w:val="none" w:sz="0" w:space="0" w:color="auto"/>
        <w:left w:val="none" w:sz="0" w:space="0" w:color="auto"/>
        <w:bottom w:val="none" w:sz="0" w:space="0" w:color="auto"/>
        <w:right w:val="none" w:sz="0" w:space="0" w:color="auto"/>
      </w:divBdr>
      <w:divsChild>
        <w:div w:id="1404260886">
          <w:marLeft w:val="0"/>
          <w:marRight w:val="0"/>
          <w:marTop w:val="0"/>
          <w:marBottom w:val="0"/>
          <w:divBdr>
            <w:top w:val="none" w:sz="0" w:space="0" w:color="auto"/>
            <w:left w:val="none" w:sz="0" w:space="0" w:color="auto"/>
            <w:bottom w:val="none" w:sz="0" w:space="0" w:color="auto"/>
            <w:right w:val="none" w:sz="0" w:space="0" w:color="auto"/>
          </w:divBdr>
          <w:divsChild>
            <w:div w:id="1472943355">
              <w:marLeft w:val="0"/>
              <w:marRight w:val="0"/>
              <w:marTop w:val="0"/>
              <w:marBottom w:val="0"/>
              <w:divBdr>
                <w:top w:val="none" w:sz="0" w:space="0" w:color="auto"/>
                <w:left w:val="none" w:sz="0" w:space="0" w:color="auto"/>
                <w:bottom w:val="none" w:sz="0" w:space="0" w:color="auto"/>
                <w:right w:val="none" w:sz="0" w:space="0" w:color="auto"/>
              </w:divBdr>
              <w:divsChild>
                <w:div w:id="1398745580">
                  <w:marLeft w:val="0"/>
                  <w:marRight w:val="0"/>
                  <w:marTop w:val="0"/>
                  <w:marBottom w:val="0"/>
                  <w:divBdr>
                    <w:top w:val="none" w:sz="0" w:space="0" w:color="auto"/>
                    <w:left w:val="none" w:sz="0" w:space="0" w:color="auto"/>
                    <w:bottom w:val="none" w:sz="0" w:space="0" w:color="auto"/>
                    <w:right w:val="none" w:sz="0" w:space="0" w:color="auto"/>
                  </w:divBdr>
                  <w:divsChild>
                    <w:div w:id="83291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801499">
      <w:bodyDiv w:val="1"/>
      <w:marLeft w:val="0"/>
      <w:marRight w:val="0"/>
      <w:marTop w:val="0"/>
      <w:marBottom w:val="0"/>
      <w:divBdr>
        <w:top w:val="none" w:sz="0" w:space="0" w:color="auto"/>
        <w:left w:val="none" w:sz="0" w:space="0" w:color="auto"/>
        <w:bottom w:val="none" w:sz="0" w:space="0" w:color="auto"/>
        <w:right w:val="none" w:sz="0" w:space="0" w:color="auto"/>
      </w:divBdr>
      <w:divsChild>
        <w:div w:id="1955945116">
          <w:marLeft w:val="0"/>
          <w:marRight w:val="0"/>
          <w:marTop w:val="0"/>
          <w:marBottom w:val="0"/>
          <w:divBdr>
            <w:top w:val="none" w:sz="0" w:space="0" w:color="auto"/>
            <w:left w:val="none" w:sz="0" w:space="0" w:color="auto"/>
            <w:bottom w:val="none" w:sz="0" w:space="0" w:color="auto"/>
            <w:right w:val="none" w:sz="0" w:space="0" w:color="auto"/>
          </w:divBdr>
          <w:divsChild>
            <w:div w:id="1225025182">
              <w:marLeft w:val="0"/>
              <w:marRight w:val="0"/>
              <w:marTop w:val="0"/>
              <w:marBottom w:val="0"/>
              <w:divBdr>
                <w:top w:val="none" w:sz="0" w:space="0" w:color="auto"/>
                <w:left w:val="none" w:sz="0" w:space="0" w:color="auto"/>
                <w:bottom w:val="none" w:sz="0" w:space="0" w:color="auto"/>
                <w:right w:val="none" w:sz="0" w:space="0" w:color="auto"/>
              </w:divBdr>
              <w:divsChild>
                <w:div w:id="2081707636">
                  <w:marLeft w:val="0"/>
                  <w:marRight w:val="0"/>
                  <w:marTop w:val="0"/>
                  <w:marBottom w:val="0"/>
                  <w:divBdr>
                    <w:top w:val="none" w:sz="0" w:space="0" w:color="auto"/>
                    <w:left w:val="none" w:sz="0" w:space="0" w:color="auto"/>
                    <w:bottom w:val="none" w:sz="0" w:space="0" w:color="auto"/>
                    <w:right w:val="none" w:sz="0" w:space="0" w:color="auto"/>
                  </w:divBdr>
                  <w:divsChild>
                    <w:div w:id="157843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198717">
      <w:bodyDiv w:val="1"/>
      <w:marLeft w:val="0"/>
      <w:marRight w:val="0"/>
      <w:marTop w:val="0"/>
      <w:marBottom w:val="0"/>
      <w:divBdr>
        <w:top w:val="none" w:sz="0" w:space="0" w:color="auto"/>
        <w:left w:val="none" w:sz="0" w:space="0" w:color="auto"/>
        <w:bottom w:val="none" w:sz="0" w:space="0" w:color="auto"/>
        <w:right w:val="none" w:sz="0" w:space="0" w:color="auto"/>
      </w:divBdr>
      <w:divsChild>
        <w:div w:id="1052272595">
          <w:marLeft w:val="0"/>
          <w:marRight w:val="0"/>
          <w:marTop w:val="0"/>
          <w:marBottom w:val="0"/>
          <w:divBdr>
            <w:top w:val="none" w:sz="0" w:space="0" w:color="auto"/>
            <w:left w:val="none" w:sz="0" w:space="0" w:color="auto"/>
            <w:bottom w:val="none" w:sz="0" w:space="0" w:color="auto"/>
            <w:right w:val="none" w:sz="0" w:space="0" w:color="auto"/>
          </w:divBdr>
          <w:divsChild>
            <w:div w:id="1895651893">
              <w:marLeft w:val="0"/>
              <w:marRight w:val="0"/>
              <w:marTop w:val="0"/>
              <w:marBottom w:val="0"/>
              <w:divBdr>
                <w:top w:val="none" w:sz="0" w:space="0" w:color="auto"/>
                <w:left w:val="none" w:sz="0" w:space="0" w:color="auto"/>
                <w:bottom w:val="none" w:sz="0" w:space="0" w:color="auto"/>
                <w:right w:val="none" w:sz="0" w:space="0" w:color="auto"/>
              </w:divBdr>
              <w:divsChild>
                <w:div w:id="139268490">
                  <w:marLeft w:val="0"/>
                  <w:marRight w:val="0"/>
                  <w:marTop w:val="0"/>
                  <w:marBottom w:val="0"/>
                  <w:divBdr>
                    <w:top w:val="none" w:sz="0" w:space="0" w:color="auto"/>
                    <w:left w:val="none" w:sz="0" w:space="0" w:color="auto"/>
                    <w:bottom w:val="none" w:sz="0" w:space="0" w:color="auto"/>
                    <w:right w:val="none" w:sz="0" w:space="0" w:color="auto"/>
                  </w:divBdr>
                  <w:divsChild>
                    <w:div w:id="172309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526120">
      <w:bodyDiv w:val="1"/>
      <w:marLeft w:val="0"/>
      <w:marRight w:val="0"/>
      <w:marTop w:val="0"/>
      <w:marBottom w:val="0"/>
      <w:divBdr>
        <w:top w:val="none" w:sz="0" w:space="0" w:color="auto"/>
        <w:left w:val="none" w:sz="0" w:space="0" w:color="auto"/>
        <w:bottom w:val="none" w:sz="0" w:space="0" w:color="auto"/>
        <w:right w:val="none" w:sz="0" w:space="0" w:color="auto"/>
      </w:divBdr>
      <w:divsChild>
        <w:div w:id="2068339763">
          <w:marLeft w:val="0"/>
          <w:marRight w:val="0"/>
          <w:marTop w:val="0"/>
          <w:marBottom w:val="0"/>
          <w:divBdr>
            <w:top w:val="none" w:sz="0" w:space="0" w:color="auto"/>
            <w:left w:val="none" w:sz="0" w:space="0" w:color="auto"/>
            <w:bottom w:val="none" w:sz="0" w:space="0" w:color="auto"/>
            <w:right w:val="none" w:sz="0" w:space="0" w:color="auto"/>
          </w:divBdr>
          <w:divsChild>
            <w:div w:id="1640695461">
              <w:marLeft w:val="0"/>
              <w:marRight w:val="0"/>
              <w:marTop w:val="0"/>
              <w:marBottom w:val="0"/>
              <w:divBdr>
                <w:top w:val="none" w:sz="0" w:space="0" w:color="auto"/>
                <w:left w:val="none" w:sz="0" w:space="0" w:color="auto"/>
                <w:bottom w:val="none" w:sz="0" w:space="0" w:color="auto"/>
                <w:right w:val="none" w:sz="0" w:space="0" w:color="auto"/>
              </w:divBdr>
              <w:divsChild>
                <w:div w:id="20469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59819">
      <w:bodyDiv w:val="1"/>
      <w:marLeft w:val="0"/>
      <w:marRight w:val="0"/>
      <w:marTop w:val="0"/>
      <w:marBottom w:val="0"/>
      <w:divBdr>
        <w:top w:val="none" w:sz="0" w:space="0" w:color="auto"/>
        <w:left w:val="none" w:sz="0" w:space="0" w:color="auto"/>
        <w:bottom w:val="none" w:sz="0" w:space="0" w:color="auto"/>
        <w:right w:val="none" w:sz="0" w:space="0" w:color="auto"/>
      </w:divBdr>
      <w:divsChild>
        <w:div w:id="104816548">
          <w:marLeft w:val="0"/>
          <w:marRight w:val="0"/>
          <w:marTop w:val="0"/>
          <w:marBottom w:val="0"/>
          <w:divBdr>
            <w:top w:val="none" w:sz="0" w:space="0" w:color="auto"/>
            <w:left w:val="none" w:sz="0" w:space="0" w:color="auto"/>
            <w:bottom w:val="none" w:sz="0" w:space="0" w:color="auto"/>
            <w:right w:val="none" w:sz="0" w:space="0" w:color="auto"/>
          </w:divBdr>
          <w:divsChild>
            <w:div w:id="1022630644">
              <w:marLeft w:val="0"/>
              <w:marRight w:val="0"/>
              <w:marTop w:val="0"/>
              <w:marBottom w:val="0"/>
              <w:divBdr>
                <w:top w:val="none" w:sz="0" w:space="0" w:color="auto"/>
                <w:left w:val="none" w:sz="0" w:space="0" w:color="auto"/>
                <w:bottom w:val="none" w:sz="0" w:space="0" w:color="auto"/>
                <w:right w:val="none" w:sz="0" w:space="0" w:color="auto"/>
              </w:divBdr>
              <w:divsChild>
                <w:div w:id="3595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814650">
      <w:bodyDiv w:val="1"/>
      <w:marLeft w:val="0"/>
      <w:marRight w:val="0"/>
      <w:marTop w:val="0"/>
      <w:marBottom w:val="0"/>
      <w:divBdr>
        <w:top w:val="none" w:sz="0" w:space="0" w:color="auto"/>
        <w:left w:val="none" w:sz="0" w:space="0" w:color="auto"/>
        <w:bottom w:val="none" w:sz="0" w:space="0" w:color="auto"/>
        <w:right w:val="none" w:sz="0" w:space="0" w:color="auto"/>
      </w:divBdr>
      <w:divsChild>
        <w:div w:id="85621053">
          <w:marLeft w:val="0"/>
          <w:marRight w:val="0"/>
          <w:marTop w:val="0"/>
          <w:marBottom w:val="0"/>
          <w:divBdr>
            <w:top w:val="none" w:sz="0" w:space="0" w:color="auto"/>
            <w:left w:val="none" w:sz="0" w:space="0" w:color="auto"/>
            <w:bottom w:val="none" w:sz="0" w:space="0" w:color="auto"/>
            <w:right w:val="none" w:sz="0" w:space="0" w:color="auto"/>
          </w:divBdr>
          <w:divsChild>
            <w:div w:id="1353336924">
              <w:marLeft w:val="0"/>
              <w:marRight w:val="0"/>
              <w:marTop w:val="0"/>
              <w:marBottom w:val="0"/>
              <w:divBdr>
                <w:top w:val="none" w:sz="0" w:space="0" w:color="auto"/>
                <w:left w:val="none" w:sz="0" w:space="0" w:color="auto"/>
                <w:bottom w:val="none" w:sz="0" w:space="0" w:color="auto"/>
                <w:right w:val="none" w:sz="0" w:space="0" w:color="auto"/>
              </w:divBdr>
              <w:divsChild>
                <w:div w:id="214735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457521">
      <w:bodyDiv w:val="1"/>
      <w:marLeft w:val="0"/>
      <w:marRight w:val="0"/>
      <w:marTop w:val="0"/>
      <w:marBottom w:val="0"/>
      <w:divBdr>
        <w:top w:val="none" w:sz="0" w:space="0" w:color="auto"/>
        <w:left w:val="none" w:sz="0" w:space="0" w:color="auto"/>
        <w:bottom w:val="none" w:sz="0" w:space="0" w:color="auto"/>
        <w:right w:val="none" w:sz="0" w:space="0" w:color="auto"/>
      </w:divBdr>
      <w:divsChild>
        <w:div w:id="1243104783">
          <w:marLeft w:val="0"/>
          <w:marRight w:val="0"/>
          <w:marTop w:val="0"/>
          <w:marBottom w:val="0"/>
          <w:divBdr>
            <w:top w:val="none" w:sz="0" w:space="0" w:color="auto"/>
            <w:left w:val="none" w:sz="0" w:space="0" w:color="auto"/>
            <w:bottom w:val="none" w:sz="0" w:space="0" w:color="auto"/>
            <w:right w:val="none" w:sz="0" w:space="0" w:color="auto"/>
          </w:divBdr>
          <w:divsChild>
            <w:div w:id="784033901">
              <w:marLeft w:val="0"/>
              <w:marRight w:val="0"/>
              <w:marTop w:val="0"/>
              <w:marBottom w:val="0"/>
              <w:divBdr>
                <w:top w:val="none" w:sz="0" w:space="0" w:color="auto"/>
                <w:left w:val="none" w:sz="0" w:space="0" w:color="auto"/>
                <w:bottom w:val="none" w:sz="0" w:space="0" w:color="auto"/>
                <w:right w:val="none" w:sz="0" w:space="0" w:color="auto"/>
              </w:divBdr>
              <w:divsChild>
                <w:div w:id="27043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696178">
      <w:bodyDiv w:val="1"/>
      <w:marLeft w:val="0"/>
      <w:marRight w:val="0"/>
      <w:marTop w:val="0"/>
      <w:marBottom w:val="0"/>
      <w:divBdr>
        <w:top w:val="none" w:sz="0" w:space="0" w:color="auto"/>
        <w:left w:val="none" w:sz="0" w:space="0" w:color="auto"/>
        <w:bottom w:val="none" w:sz="0" w:space="0" w:color="auto"/>
        <w:right w:val="none" w:sz="0" w:space="0" w:color="auto"/>
      </w:divBdr>
    </w:div>
    <w:div w:id="1112742529">
      <w:bodyDiv w:val="1"/>
      <w:marLeft w:val="0"/>
      <w:marRight w:val="0"/>
      <w:marTop w:val="0"/>
      <w:marBottom w:val="0"/>
      <w:divBdr>
        <w:top w:val="none" w:sz="0" w:space="0" w:color="auto"/>
        <w:left w:val="none" w:sz="0" w:space="0" w:color="auto"/>
        <w:bottom w:val="none" w:sz="0" w:space="0" w:color="auto"/>
        <w:right w:val="none" w:sz="0" w:space="0" w:color="auto"/>
      </w:divBdr>
      <w:divsChild>
        <w:div w:id="863595519">
          <w:marLeft w:val="0"/>
          <w:marRight w:val="0"/>
          <w:marTop w:val="0"/>
          <w:marBottom w:val="0"/>
          <w:divBdr>
            <w:top w:val="none" w:sz="0" w:space="0" w:color="auto"/>
            <w:left w:val="none" w:sz="0" w:space="0" w:color="auto"/>
            <w:bottom w:val="none" w:sz="0" w:space="0" w:color="auto"/>
            <w:right w:val="none" w:sz="0" w:space="0" w:color="auto"/>
          </w:divBdr>
          <w:divsChild>
            <w:div w:id="1096246100">
              <w:marLeft w:val="0"/>
              <w:marRight w:val="0"/>
              <w:marTop w:val="0"/>
              <w:marBottom w:val="0"/>
              <w:divBdr>
                <w:top w:val="none" w:sz="0" w:space="0" w:color="auto"/>
                <w:left w:val="none" w:sz="0" w:space="0" w:color="auto"/>
                <w:bottom w:val="none" w:sz="0" w:space="0" w:color="auto"/>
                <w:right w:val="none" w:sz="0" w:space="0" w:color="auto"/>
              </w:divBdr>
              <w:divsChild>
                <w:div w:id="13046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13192">
      <w:bodyDiv w:val="1"/>
      <w:marLeft w:val="0"/>
      <w:marRight w:val="0"/>
      <w:marTop w:val="0"/>
      <w:marBottom w:val="0"/>
      <w:divBdr>
        <w:top w:val="none" w:sz="0" w:space="0" w:color="auto"/>
        <w:left w:val="none" w:sz="0" w:space="0" w:color="auto"/>
        <w:bottom w:val="none" w:sz="0" w:space="0" w:color="auto"/>
        <w:right w:val="none" w:sz="0" w:space="0" w:color="auto"/>
      </w:divBdr>
      <w:divsChild>
        <w:div w:id="388118627">
          <w:marLeft w:val="0"/>
          <w:marRight w:val="0"/>
          <w:marTop w:val="0"/>
          <w:marBottom w:val="0"/>
          <w:divBdr>
            <w:top w:val="none" w:sz="0" w:space="0" w:color="auto"/>
            <w:left w:val="none" w:sz="0" w:space="0" w:color="auto"/>
            <w:bottom w:val="none" w:sz="0" w:space="0" w:color="auto"/>
            <w:right w:val="none" w:sz="0" w:space="0" w:color="auto"/>
          </w:divBdr>
          <w:divsChild>
            <w:div w:id="2023312130">
              <w:marLeft w:val="0"/>
              <w:marRight w:val="0"/>
              <w:marTop w:val="0"/>
              <w:marBottom w:val="0"/>
              <w:divBdr>
                <w:top w:val="none" w:sz="0" w:space="0" w:color="auto"/>
                <w:left w:val="none" w:sz="0" w:space="0" w:color="auto"/>
                <w:bottom w:val="none" w:sz="0" w:space="0" w:color="auto"/>
                <w:right w:val="none" w:sz="0" w:space="0" w:color="auto"/>
              </w:divBdr>
              <w:divsChild>
                <w:div w:id="382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9645">
      <w:bodyDiv w:val="1"/>
      <w:marLeft w:val="0"/>
      <w:marRight w:val="0"/>
      <w:marTop w:val="0"/>
      <w:marBottom w:val="0"/>
      <w:divBdr>
        <w:top w:val="none" w:sz="0" w:space="0" w:color="auto"/>
        <w:left w:val="none" w:sz="0" w:space="0" w:color="auto"/>
        <w:bottom w:val="none" w:sz="0" w:space="0" w:color="auto"/>
        <w:right w:val="none" w:sz="0" w:space="0" w:color="auto"/>
      </w:divBdr>
      <w:divsChild>
        <w:div w:id="1997218450">
          <w:marLeft w:val="0"/>
          <w:marRight w:val="0"/>
          <w:marTop w:val="0"/>
          <w:marBottom w:val="0"/>
          <w:divBdr>
            <w:top w:val="none" w:sz="0" w:space="0" w:color="auto"/>
            <w:left w:val="none" w:sz="0" w:space="0" w:color="auto"/>
            <w:bottom w:val="none" w:sz="0" w:space="0" w:color="auto"/>
            <w:right w:val="none" w:sz="0" w:space="0" w:color="auto"/>
          </w:divBdr>
          <w:divsChild>
            <w:div w:id="1255936391">
              <w:marLeft w:val="0"/>
              <w:marRight w:val="0"/>
              <w:marTop w:val="0"/>
              <w:marBottom w:val="0"/>
              <w:divBdr>
                <w:top w:val="none" w:sz="0" w:space="0" w:color="auto"/>
                <w:left w:val="none" w:sz="0" w:space="0" w:color="auto"/>
                <w:bottom w:val="none" w:sz="0" w:space="0" w:color="auto"/>
                <w:right w:val="none" w:sz="0" w:space="0" w:color="auto"/>
              </w:divBdr>
              <w:divsChild>
                <w:div w:id="2007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586012">
      <w:bodyDiv w:val="1"/>
      <w:marLeft w:val="0"/>
      <w:marRight w:val="0"/>
      <w:marTop w:val="0"/>
      <w:marBottom w:val="0"/>
      <w:divBdr>
        <w:top w:val="none" w:sz="0" w:space="0" w:color="auto"/>
        <w:left w:val="none" w:sz="0" w:space="0" w:color="auto"/>
        <w:bottom w:val="none" w:sz="0" w:space="0" w:color="auto"/>
        <w:right w:val="none" w:sz="0" w:space="0" w:color="auto"/>
      </w:divBdr>
      <w:divsChild>
        <w:div w:id="940576394">
          <w:marLeft w:val="0"/>
          <w:marRight w:val="0"/>
          <w:marTop w:val="0"/>
          <w:marBottom w:val="0"/>
          <w:divBdr>
            <w:top w:val="none" w:sz="0" w:space="0" w:color="auto"/>
            <w:left w:val="none" w:sz="0" w:space="0" w:color="auto"/>
            <w:bottom w:val="none" w:sz="0" w:space="0" w:color="auto"/>
            <w:right w:val="none" w:sz="0" w:space="0" w:color="auto"/>
          </w:divBdr>
          <w:divsChild>
            <w:div w:id="1731225792">
              <w:marLeft w:val="0"/>
              <w:marRight w:val="0"/>
              <w:marTop w:val="0"/>
              <w:marBottom w:val="0"/>
              <w:divBdr>
                <w:top w:val="none" w:sz="0" w:space="0" w:color="auto"/>
                <w:left w:val="none" w:sz="0" w:space="0" w:color="auto"/>
                <w:bottom w:val="none" w:sz="0" w:space="0" w:color="auto"/>
                <w:right w:val="none" w:sz="0" w:space="0" w:color="auto"/>
              </w:divBdr>
              <w:divsChild>
                <w:div w:id="105994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80399">
      <w:bodyDiv w:val="1"/>
      <w:marLeft w:val="0"/>
      <w:marRight w:val="0"/>
      <w:marTop w:val="0"/>
      <w:marBottom w:val="0"/>
      <w:divBdr>
        <w:top w:val="none" w:sz="0" w:space="0" w:color="auto"/>
        <w:left w:val="none" w:sz="0" w:space="0" w:color="auto"/>
        <w:bottom w:val="none" w:sz="0" w:space="0" w:color="auto"/>
        <w:right w:val="none" w:sz="0" w:space="0" w:color="auto"/>
      </w:divBdr>
    </w:div>
    <w:div w:id="1188562473">
      <w:bodyDiv w:val="1"/>
      <w:marLeft w:val="0"/>
      <w:marRight w:val="0"/>
      <w:marTop w:val="0"/>
      <w:marBottom w:val="0"/>
      <w:divBdr>
        <w:top w:val="none" w:sz="0" w:space="0" w:color="auto"/>
        <w:left w:val="none" w:sz="0" w:space="0" w:color="auto"/>
        <w:bottom w:val="none" w:sz="0" w:space="0" w:color="auto"/>
        <w:right w:val="none" w:sz="0" w:space="0" w:color="auto"/>
      </w:divBdr>
      <w:divsChild>
        <w:div w:id="1060208444">
          <w:marLeft w:val="0"/>
          <w:marRight w:val="0"/>
          <w:marTop w:val="0"/>
          <w:marBottom w:val="0"/>
          <w:divBdr>
            <w:top w:val="none" w:sz="0" w:space="0" w:color="auto"/>
            <w:left w:val="none" w:sz="0" w:space="0" w:color="auto"/>
            <w:bottom w:val="none" w:sz="0" w:space="0" w:color="auto"/>
            <w:right w:val="none" w:sz="0" w:space="0" w:color="auto"/>
          </w:divBdr>
          <w:divsChild>
            <w:div w:id="30808624">
              <w:marLeft w:val="0"/>
              <w:marRight w:val="0"/>
              <w:marTop w:val="0"/>
              <w:marBottom w:val="0"/>
              <w:divBdr>
                <w:top w:val="none" w:sz="0" w:space="0" w:color="auto"/>
                <w:left w:val="none" w:sz="0" w:space="0" w:color="auto"/>
                <w:bottom w:val="none" w:sz="0" w:space="0" w:color="auto"/>
                <w:right w:val="none" w:sz="0" w:space="0" w:color="auto"/>
              </w:divBdr>
              <w:divsChild>
                <w:div w:id="157269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807214">
      <w:bodyDiv w:val="1"/>
      <w:marLeft w:val="0"/>
      <w:marRight w:val="0"/>
      <w:marTop w:val="0"/>
      <w:marBottom w:val="0"/>
      <w:divBdr>
        <w:top w:val="none" w:sz="0" w:space="0" w:color="auto"/>
        <w:left w:val="none" w:sz="0" w:space="0" w:color="auto"/>
        <w:bottom w:val="none" w:sz="0" w:space="0" w:color="auto"/>
        <w:right w:val="none" w:sz="0" w:space="0" w:color="auto"/>
      </w:divBdr>
      <w:divsChild>
        <w:div w:id="1440948568">
          <w:marLeft w:val="0"/>
          <w:marRight w:val="0"/>
          <w:marTop w:val="0"/>
          <w:marBottom w:val="0"/>
          <w:divBdr>
            <w:top w:val="none" w:sz="0" w:space="0" w:color="auto"/>
            <w:left w:val="none" w:sz="0" w:space="0" w:color="auto"/>
            <w:bottom w:val="none" w:sz="0" w:space="0" w:color="auto"/>
            <w:right w:val="none" w:sz="0" w:space="0" w:color="auto"/>
          </w:divBdr>
          <w:divsChild>
            <w:div w:id="668102809">
              <w:marLeft w:val="0"/>
              <w:marRight w:val="0"/>
              <w:marTop w:val="0"/>
              <w:marBottom w:val="0"/>
              <w:divBdr>
                <w:top w:val="none" w:sz="0" w:space="0" w:color="auto"/>
                <w:left w:val="none" w:sz="0" w:space="0" w:color="auto"/>
                <w:bottom w:val="none" w:sz="0" w:space="0" w:color="auto"/>
                <w:right w:val="none" w:sz="0" w:space="0" w:color="auto"/>
              </w:divBdr>
              <w:divsChild>
                <w:div w:id="332071467">
                  <w:marLeft w:val="0"/>
                  <w:marRight w:val="0"/>
                  <w:marTop w:val="0"/>
                  <w:marBottom w:val="0"/>
                  <w:divBdr>
                    <w:top w:val="none" w:sz="0" w:space="0" w:color="auto"/>
                    <w:left w:val="none" w:sz="0" w:space="0" w:color="auto"/>
                    <w:bottom w:val="none" w:sz="0" w:space="0" w:color="auto"/>
                    <w:right w:val="none" w:sz="0" w:space="0" w:color="auto"/>
                  </w:divBdr>
                  <w:divsChild>
                    <w:div w:id="86398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469665">
      <w:bodyDiv w:val="1"/>
      <w:marLeft w:val="0"/>
      <w:marRight w:val="0"/>
      <w:marTop w:val="0"/>
      <w:marBottom w:val="0"/>
      <w:divBdr>
        <w:top w:val="none" w:sz="0" w:space="0" w:color="auto"/>
        <w:left w:val="none" w:sz="0" w:space="0" w:color="auto"/>
        <w:bottom w:val="none" w:sz="0" w:space="0" w:color="auto"/>
        <w:right w:val="none" w:sz="0" w:space="0" w:color="auto"/>
      </w:divBdr>
    </w:div>
    <w:div w:id="1245412915">
      <w:bodyDiv w:val="1"/>
      <w:marLeft w:val="0"/>
      <w:marRight w:val="0"/>
      <w:marTop w:val="0"/>
      <w:marBottom w:val="0"/>
      <w:divBdr>
        <w:top w:val="none" w:sz="0" w:space="0" w:color="auto"/>
        <w:left w:val="none" w:sz="0" w:space="0" w:color="auto"/>
        <w:bottom w:val="none" w:sz="0" w:space="0" w:color="auto"/>
        <w:right w:val="none" w:sz="0" w:space="0" w:color="auto"/>
      </w:divBdr>
      <w:divsChild>
        <w:div w:id="1992252111">
          <w:marLeft w:val="0"/>
          <w:marRight w:val="0"/>
          <w:marTop w:val="0"/>
          <w:marBottom w:val="0"/>
          <w:divBdr>
            <w:top w:val="none" w:sz="0" w:space="0" w:color="auto"/>
            <w:left w:val="none" w:sz="0" w:space="0" w:color="auto"/>
            <w:bottom w:val="none" w:sz="0" w:space="0" w:color="auto"/>
            <w:right w:val="none" w:sz="0" w:space="0" w:color="auto"/>
          </w:divBdr>
          <w:divsChild>
            <w:div w:id="728920812">
              <w:marLeft w:val="0"/>
              <w:marRight w:val="0"/>
              <w:marTop w:val="0"/>
              <w:marBottom w:val="0"/>
              <w:divBdr>
                <w:top w:val="none" w:sz="0" w:space="0" w:color="auto"/>
                <w:left w:val="none" w:sz="0" w:space="0" w:color="auto"/>
                <w:bottom w:val="none" w:sz="0" w:space="0" w:color="auto"/>
                <w:right w:val="none" w:sz="0" w:space="0" w:color="auto"/>
              </w:divBdr>
              <w:divsChild>
                <w:div w:id="37396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228517">
      <w:bodyDiv w:val="1"/>
      <w:marLeft w:val="0"/>
      <w:marRight w:val="0"/>
      <w:marTop w:val="0"/>
      <w:marBottom w:val="0"/>
      <w:divBdr>
        <w:top w:val="none" w:sz="0" w:space="0" w:color="auto"/>
        <w:left w:val="none" w:sz="0" w:space="0" w:color="auto"/>
        <w:bottom w:val="none" w:sz="0" w:space="0" w:color="auto"/>
        <w:right w:val="none" w:sz="0" w:space="0" w:color="auto"/>
      </w:divBdr>
      <w:divsChild>
        <w:div w:id="47925045">
          <w:marLeft w:val="0"/>
          <w:marRight w:val="0"/>
          <w:marTop w:val="0"/>
          <w:marBottom w:val="0"/>
          <w:divBdr>
            <w:top w:val="none" w:sz="0" w:space="0" w:color="auto"/>
            <w:left w:val="none" w:sz="0" w:space="0" w:color="auto"/>
            <w:bottom w:val="none" w:sz="0" w:space="0" w:color="auto"/>
            <w:right w:val="none" w:sz="0" w:space="0" w:color="auto"/>
          </w:divBdr>
          <w:divsChild>
            <w:div w:id="189681830">
              <w:marLeft w:val="0"/>
              <w:marRight w:val="0"/>
              <w:marTop w:val="0"/>
              <w:marBottom w:val="0"/>
              <w:divBdr>
                <w:top w:val="none" w:sz="0" w:space="0" w:color="auto"/>
                <w:left w:val="none" w:sz="0" w:space="0" w:color="auto"/>
                <w:bottom w:val="none" w:sz="0" w:space="0" w:color="auto"/>
                <w:right w:val="none" w:sz="0" w:space="0" w:color="auto"/>
              </w:divBdr>
              <w:divsChild>
                <w:div w:id="15133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711968">
      <w:bodyDiv w:val="1"/>
      <w:marLeft w:val="0"/>
      <w:marRight w:val="0"/>
      <w:marTop w:val="0"/>
      <w:marBottom w:val="0"/>
      <w:divBdr>
        <w:top w:val="none" w:sz="0" w:space="0" w:color="auto"/>
        <w:left w:val="none" w:sz="0" w:space="0" w:color="auto"/>
        <w:bottom w:val="none" w:sz="0" w:space="0" w:color="auto"/>
        <w:right w:val="none" w:sz="0" w:space="0" w:color="auto"/>
      </w:divBdr>
      <w:divsChild>
        <w:div w:id="1041780540">
          <w:marLeft w:val="0"/>
          <w:marRight w:val="0"/>
          <w:marTop w:val="0"/>
          <w:marBottom w:val="0"/>
          <w:divBdr>
            <w:top w:val="none" w:sz="0" w:space="0" w:color="auto"/>
            <w:left w:val="none" w:sz="0" w:space="0" w:color="auto"/>
            <w:bottom w:val="none" w:sz="0" w:space="0" w:color="auto"/>
            <w:right w:val="none" w:sz="0" w:space="0" w:color="auto"/>
          </w:divBdr>
          <w:divsChild>
            <w:div w:id="1719427404">
              <w:marLeft w:val="0"/>
              <w:marRight w:val="0"/>
              <w:marTop w:val="0"/>
              <w:marBottom w:val="0"/>
              <w:divBdr>
                <w:top w:val="none" w:sz="0" w:space="0" w:color="auto"/>
                <w:left w:val="none" w:sz="0" w:space="0" w:color="auto"/>
                <w:bottom w:val="none" w:sz="0" w:space="0" w:color="auto"/>
                <w:right w:val="none" w:sz="0" w:space="0" w:color="auto"/>
              </w:divBdr>
              <w:divsChild>
                <w:div w:id="88429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332677">
      <w:bodyDiv w:val="1"/>
      <w:marLeft w:val="0"/>
      <w:marRight w:val="0"/>
      <w:marTop w:val="0"/>
      <w:marBottom w:val="0"/>
      <w:divBdr>
        <w:top w:val="none" w:sz="0" w:space="0" w:color="auto"/>
        <w:left w:val="none" w:sz="0" w:space="0" w:color="auto"/>
        <w:bottom w:val="none" w:sz="0" w:space="0" w:color="auto"/>
        <w:right w:val="none" w:sz="0" w:space="0" w:color="auto"/>
      </w:divBdr>
      <w:divsChild>
        <w:div w:id="1028795427">
          <w:marLeft w:val="0"/>
          <w:marRight w:val="0"/>
          <w:marTop w:val="0"/>
          <w:marBottom w:val="0"/>
          <w:divBdr>
            <w:top w:val="none" w:sz="0" w:space="0" w:color="auto"/>
            <w:left w:val="none" w:sz="0" w:space="0" w:color="auto"/>
            <w:bottom w:val="none" w:sz="0" w:space="0" w:color="auto"/>
            <w:right w:val="none" w:sz="0" w:space="0" w:color="auto"/>
          </w:divBdr>
          <w:divsChild>
            <w:div w:id="1106461522">
              <w:marLeft w:val="0"/>
              <w:marRight w:val="0"/>
              <w:marTop w:val="0"/>
              <w:marBottom w:val="0"/>
              <w:divBdr>
                <w:top w:val="none" w:sz="0" w:space="0" w:color="auto"/>
                <w:left w:val="none" w:sz="0" w:space="0" w:color="auto"/>
                <w:bottom w:val="none" w:sz="0" w:space="0" w:color="auto"/>
                <w:right w:val="none" w:sz="0" w:space="0" w:color="auto"/>
              </w:divBdr>
              <w:divsChild>
                <w:div w:id="710501675">
                  <w:marLeft w:val="0"/>
                  <w:marRight w:val="0"/>
                  <w:marTop w:val="0"/>
                  <w:marBottom w:val="0"/>
                  <w:divBdr>
                    <w:top w:val="none" w:sz="0" w:space="0" w:color="auto"/>
                    <w:left w:val="none" w:sz="0" w:space="0" w:color="auto"/>
                    <w:bottom w:val="none" w:sz="0" w:space="0" w:color="auto"/>
                    <w:right w:val="none" w:sz="0" w:space="0" w:color="auto"/>
                  </w:divBdr>
                  <w:divsChild>
                    <w:div w:id="113024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347843">
      <w:bodyDiv w:val="1"/>
      <w:marLeft w:val="0"/>
      <w:marRight w:val="0"/>
      <w:marTop w:val="0"/>
      <w:marBottom w:val="0"/>
      <w:divBdr>
        <w:top w:val="none" w:sz="0" w:space="0" w:color="auto"/>
        <w:left w:val="none" w:sz="0" w:space="0" w:color="auto"/>
        <w:bottom w:val="none" w:sz="0" w:space="0" w:color="auto"/>
        <w:right w:val="none" w:sz="0" w:space="0" w:color="auto"/>
      </w:divBdr>
      <w:divsChild>
        <w:div w:id="1074817183">
          <w:marLeft w:val="0"/>
          <w:marRight w:val="0"/>
          <w:marTop w:val="0"/>
          <w:marBottom w:val="0"/>
          <w:divBdr>
            <w:top w:val="none" w:sz="0" w:space="0" w:color="auto"/>
            <w:left w:val="none" w:sz="0" w:space="0" w:color="auto"/>
            <w:bottom w:val="none" w:sz="0" w:space="0" w:color="auto"/>
            <w:right w:val="none" w:sz="0" w:space="0" w:color="auto"/>
          </w:divBdr>
          <w:divsChild>
            <w:div w:id="2000034716">
              <w:marLeft w:val="0"/>
              <w:marRight w:val="0"/>
              <w:marTop w:val="0"/>
              <w:marBottom w:val="0"/>
              <w:divBdr>
                <w:top w:val="none" w:sz="0" w:space="0" w:color="auto"/>
                <w:left w:val="none" w:sz="0" w:space="0" w:color="auto"/>
                <w:bottom w:val="none" w:sz="0" w:space="0" w:color="auto"/>
                <w:right w:val="none" w:sz="0" w:space="0" w:color="auto"/>
              </w:divBdr>
              <w:divsChild>
                <w:div w:id="111497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865875">
      <w:bodyDiv w:val="1"/>
      <w:marLeft w:val="0"/>
      <w:marRight w:val="0"/>
      <w:marTop w:val="0"/>
      <w:marBottom w:val="0"/>
      <w:divBdr>
        <w:top w:val="none" w:sz="0" w:space="0" w:color="auto"/>
        <w:left w:val="none" w:sz="0" w:space="0" w:color="auto"/>
        <w:bottom w:val="none" w:sz="0" w:space="0" w:color="auto"/>
        <w:right w:val="none" w:sz="0" w:space="0" w:color="auto"/>
      </w:divBdr>
      <w:divsChild>
        <w:div w:id="2021346368">
          <w:marLeft w:val="0"/>
          <w:marRight w:val="0"/>
          <w:marTop w:val="0"/>
          <w:marBottom w:val="0"/>
          <w:divBdr>
            <w:top w:val="none" w:sz="0" w:space="0" w:color="auto"/>
            <w:left w:val="none" w:sz="0" w:space="0" w:color="auto"/>
            <w:bottom w:val="none" w:sz="0" w:space="0" w:color="auto"/>
            <w:right w:val="none" w:sz="0" w:space="0" w:color="auto"/>
          </w:divBdr>
          <w:divsChild>
            <w:div w:id="1136026647">
              <w:marLeft w:val="0"/>
              <w:marRight w:val="0"/>
              <w:marTop w:val="0"/>
              <w:marBottom w:val="0"/>
              <w:divBdr>
                <w:top w:val="none" w:sz="0" w:space="0" w:color="auto"/>
                <w:left w:val="none" w:sz="0" w:space="0" w:color="auto"/>
                <w:bottom w:val="none" w:sz="0" w:space="0" w:color="auto"/>
                <w:right w:val="none" w:sz="0" w:space="0" w:color="auto"/>
              </w:divBdr>
              <w:divsChild>
                <w:div w:id="2903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973704">
      <w:bodyDiv w:val="1"/>
      <w:marLeft w:val="0"/>
      <w:marRight w:val="0"/>
      <w:marTop w:val="0"/>
      <w:marBottom w:val="0"/>
      <w:divBdr>
        <w:top w:val="none" w:sz="0" w:space="0" w:color="auto"/>
        <w:left w:val="none" w:sz="0" w:space="0" w:color="auto"/>
        <w:bottom w:val="none" w:sz="0" w:space="0" w:color="auto"/>
        <w:right w:val="none" w:sz="0" w:space="0" w:color="auto"/>
      </w:divBdr>
      <w:divsChild>
        <w:div w:id="1548682786">
          <w:marLeft w:val="0"/>
          <w:marRight w:val="0"/>
          <w:marTop w:val="0"/>
          <w:marBottom w:val="0"/>
          <w:divBdr>
            <w:top w:val="none" w:sz="0" w:space="0" w:color="auto"/>
            <w:left w:val="none" w:sz="0" w:space="0" w:color="auto"/>
            <w:bottom w:val="none" w:sz="0" w:space="0" w:color="auto"/>
            <w:right w:val="none" w:sz="0" w:space="0" w:color="auto"/>
          </w:divBdr>
          <w:divsChild>
            <w:div w:id="15082294">
              <w:marLeft w:val="0"/>
              <w:marRight w:val="0"/>
              <w:marTop w:val="0"/>
              <w:marBottom w:val="0"/>
              <w:divBdr>
                <w:top w:val="none" w:sz="0" w:space="0" w:color="auto"/>
                <w:left w:val="none" w:sz="0" w:space="0" w:color="auto"/>
                <w:bottom w:val="none" w:sz="0" w:space="0" w:color="auto"/>
                <w:right w:val="none" w:sz="0" w:space="0" w:color="auto"/>
              </w:divBdr>
              <w:divsChild>
                <w:div w:id="666632382">
                  <w:marLeft w:val="0"/>
                  <w:marRight w:val="0"/>
                  <w:marTop w:val="0"/>
                  <w:marBottom w:val="0"/>
                  <w:divBdr>
                    <w:top w:val="none" w:sz="0" w:space="0" w:color="auto"/>
                    <w:left w:val="none" w:sz="0" w:space="0" w:color="auto"/>
                    <w:bottom w:val="none" w:sz="0" w:space="0" w:color="auto"/>
                    <w:right w:val="none" w:sz="0" w:space="0" w:color="auto"/>
                  </w:divBdr>
                  <w:divsChild>
                    <w:div w:id="13592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091484">
      <w:bodyDiv w:val="1"/>
      <w:marLeft w:val="0"/>
      <w:marRight w:val="0"/>
      <w:marTop w:val="0"/>
      <w:marBottom w:val="0"/>
      <w:divBdr>
        <w:top w:val="none" w:sz="0" w:space="0" w:color="auto"/>
        <w:left w:val="none" w:sz="0" w:space="0" w:color="auto"/>
        <w:bottom w:val="none" w:sz="0" w:space="0" w:color="auto"/>
        <w:right w:val="none" w:sz="0" w:space="0" w:color="auto"/>
      </w:divBdr>
      <w:divsChild>
        <w:div w:id="611131610">
          <w:marLeft w:val="0"/>
          <w:marRight w:val="0"/>
          <w:marTop w:val="0"/>
          <w:marBottom w:val="0"/>
          <w:divBdr>
            <w:top w:val="none" w:sz="0" w:space="0" w:color="auto"/>
            <w:left w:val="none" w:sz="0" w:space="0" w:color="auto"/>
            <w:bottom w:val="none" w:sz="0" w:space="0" w:color="auto"/>
            <w:right w:val="none" w:sz="0" w:space="0" w:color="auto"/>
          </w:divBdr>
          <w:divsChild>
            <w:div w:id="506554663">
              <w:marLeft w:val="0"/>
              <w:marRight w:val="0"/>
              <w:marTop w:val="0"/>
              <w:marBottom w:val="0"/>
              <w:divBdr>
                <w:top w:val="none" w:sz="0" w:space="0" w:color="auto"/>
                <w:left w:val="none" w:sz="0" w:space="0" w:color="auto"/>
                <w:bottom w:val="none" w:sz="0" w:space="0" w:color="auto"/>
                <w:right w:val="none" w:sz="0" w:space="0" w:color="auto"/>
              </w:divBdr>
              <w:divsChild>
                <w:div w:id="1473061631">
                  <w:marLeft w:val="0"/>
                  <w:marRight w:val="0"/>
                  <w:marTop w:val="0"/>
                  <w:marBottom w:val="0"/>
                  <w:divBdr>
                    <w:top w:val="none" w:sz="0" w:space="0" w:color="auto"/>
                    <w:left w:val="none" w:sz="0" w:space="0" w:color="auto"/>
                    <w:bottom w:val="none" w:sz="0" w:space="0" w:color="auto"/>
                    <w:right w:val="none" w:sz="0" w:space="0" w:color="auto"/>
                  </w:divBdr>
                  <w:divsChild>
                    <w:div w:id="132069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899961">
      <w:bodyDiv w:val="1"/>
      <w:marLeft w:val="0"/>
      <w:marRight w:val="0"/>
      <w:marTop w:val="0"/>
      <w:marBottom w:val="0"/>
      <w:divBdr>
        <w:top w:val="none" w:sz="0" w:space="0" w:color="auto"/>
        <w:left w:val="none" w:sz="0" w:space="0" w:color="auto"/>
        <w:bottom w:val="none" w:sz="0" w:space="0" w:color="auto"/>
        <w:right w:val="none" w:sz="0" w:space="0" w:color="auto"/>
      </w:divBdr>
      <w:divsChild>
        <w:div w:id="1879972201">
          <w:marLeft w:val="0"/>
          <w:marRight w:val="0"/>
          <w:marTop w:val="0"/>
          <w:marBottom w:val="0"/>
          <w:divBdr>
            <w:top w:val="none" w:sz="0" w:space="0" w:color="auto"/>
            <w:left w:val="none" w:sz="0" w:space="0" w:color="auto"/>
            <w:bottom w:val="none" w:sz="0" w:space="0" w:color="auto"/>
            <w:right w:val="none" w:sz="0" w:space="0" w:color="auto"/>
          </w:divBdr>
          <w:divsChild>
            <w:div w:id="1786653872">
              <w:marLeft w:val="0"/>
              <w:marRight w:val="0"/>
              <w:marTop w:val="0"/>
              <w:marBottom w:val="0"/>
              <w:divBdr>
                <w:top w:val="none" w:sz="0" w:space="0" w:color="auto"/>
                <w:left w:val="none" w:sz="0" w:space="0" w:color="auto"/>
                <w:bottom w:val="none" w:sz="0" w:space="0" w:color="auto"/>
                <w:right w:val="none" w:sz="0" w:space="0" w:color="auto"/>
              </w:divBdr>
              <w:divsChild>
                <w:div w:id="1406488437">
                  <w:marLeft w:val="0"/>
                  <w:marRight w:val="0"/>
                  <w:marTop w:val="0"/>
                  <w:marBottom w:val="0"/>
                  <w:divBdr>
                    <w:top w:val="none" w:sz="0" w:space="0" w:color="auto"/>
                    <w:left w:val="none" w:sz="0" w:space="0" w:color="auto"/>
                    <w:bottom w:val="none" w:sz="0" w:space="0" w:color="auto"/>
                    <w:right w:val="none" w:sz="0" w:space="0" w:color="auto"/>
                  </w:divBdr>
                  <w:divsChild>
                    <w:div w:id="193654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268858">
      <w:bodyDiv w:val="1"/>
      <w:marLeft w:val="0"/>
      <w:marRight w:val="0"/>
      <w:marTop w:val="0"/>
      <w:marBottom w:val="0"/>
      <w:divBdr>
        <w:top w:val="none" w:sz="0" w:space="0" w:color="auto"/>
        <w:left w:val="none" w:sz="0" w:space="0" w:color="auto"/>
        <w:bottom w:val="none" w:sz="0" w:space="0" w:color="auto"/>
        <w:right w:val="none" w:sz="0" w:space="0" w:color="auto"/>
      </w:divBdr>
      <w:divsChild>
        <w:div w:id="18237771">
          <w:marLeft w:val="0"/>
          <w:marRight w:val="0"/>
          <w:marTop w:val="0"/>
          <w:marBottom w:val="0"/>
          <w:divBdr>
            <w:top w:val="none" w:sz="0" w:space="0" w:color="auto"/>
            <w:left w:val="none" w:sz="0" w:space="0" w:color="auto"/>
            <w:bottom w:val="none" w:sz="0" w:space="0" w:color="auto"/>
            <w:right w:val="none" w:sz="0" w:space="0" w:color="auto"/>
          </w:divBdr>
          <w:divsChild>
            <w:div w:id="1202983390">
              <w:marLeft w:val="0"/>
              <w:marRight w:val="0"/>
              <w:marTop w:val="0"/>
              <w:marBottom w:val="0"/>
              <w:divBdr>
                <w:top w:val="none" w:sz="0" w:space="0" w:color="auto"/>
                <w:left w:val="none" w:sz="0" w:space="0" w:color="auto"/>
                <w:bottom w:val="none" w:sz="0" w:space="0" w:color="auto"/>
                <w:right w:val="none" w:sz="0" w:space="0" w:color="auto"/>
              </w:divBdr>
              <w:divsChild>
                <w:div w:id="29557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685765">
      <w:bodyDiv w:val="1"/>
      <w:marLeft w:val="0"/>
      <w:marRight w:val="0"/>
      <w:marTop w:val="0"/>
      <w:marBottom w:val="0"/>
      <w:divBdr>
        <w:top w:val="none" w:sz="0" w:space="0" w:color="auto"/>
        <w:left w:val="none" w:sz="0" w:space="0" w:color="auto"/>
        <w:bottom w:val="none" w:sz="0" w:space="0" w:color="auto"/>
        <w:right w:val="none" w:sz="0" w:space="0" w:color="auto"/>
      </w:divBdr>
      <w:divsChild>
        <w:div w:id="1411124744">
          <w:marLeft w:val="0"/>
          <w:marRight w:val="0"/>
          <w:marTop w:val="0"/>
          <w:marBottom w:val="0"/>
          <w:divBdr>
            <w:top w:val="none" w:sz="0" w:space="0" w:color="auto"/>
            <w:left w:val="none" w:sz="0" w:space="0" w:color="auto"/>
            <w:bottom w:val="none" w:sz="0" w:space="0" w:color="auto"/>
            <w:right w:val="none" w:sz="0" w:space="0" w:color="auto"/>
          </w:divBdr>
          <w:divsChild>
            <w:div w:id="320084536">
              <w:marLeft w:val="0"/>
              <w:marRight w:val="0"/>
              <w:marTop w:val="0"/>
              <w:marBottom w:val="0"/>
              <w:divBdr>
                <w:top w:val="none" w:sz="0" w:space="0" w:color="auto"/>
                <w:left w:val="none" w:sz="0" w:space="0" w:color="auto"/>
                <w:bottom w:val="none" w:sz="0" w:space="0" w:color="auto"/>
                <w:right w:val="none" w:sz="0" w:space="0" w:color="auto"/>
              </w:divBdr>
              <w:divsChild>
                <w:div w:id="59868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457214">
      <w:bodyDiv w:val="1"/>
      <w:marLeft w:val="0"/>
      <w:marRight w:val="0"/>
      <w:marTop w:val="0"/>
      <w:marBottom w:val="0"/>
      <w:divBdr>
        <w:top w:val="none" w:sz="0" w:space="0" w:color="auto"/>
        <w:left w:val="none" w:sz="0" w:space="0" w:color="auto"/>
        <w:bottom w:val="none" w:sz="0" w:space="0" w:color="auto"/>
        <w:right w:val="none" w:sz="0" w:space="0" w:color="auto"/>
      </w:divBdr>
    </w:div>
    <w:div w:id="1467621383">
      <w:bodyDiv w:val="1"/>
      <w:marLeft w:val="0"/>
      <w:marRight w:val="0"/>
      <w:marTop w:val="0"/>
      <w:marBottom w:val="0"/>
      <w:divBdr>
        <w:top w:val="none" w:sz="0" w:space="0" w:color="auto"/>
        <w:left w:val="none" w:sz="0" w:space="0" w:color="auto"/>
        <w:bottom w:val="none" w:sz="0" w:space="0" w:color="auto"/>
        <w:right w:val="none" w:sz="0" w:space="0" w:color="auto"/>
      </w:divBdr>
      <w:divsChild>
        <w:div w:id="170486644">
          <w:marLeft w:val="0"/>
          <w:marRight w:val="0"/>
          <w:marTop w:val="0"/>
          <w:marBottom w:val="0"/>
          <w:divBdr>
            <w:top w:val="none" w:sz="0" w:space="0" w:color="auto"/>
            <w:left w:val="none" w:sz="0" w:space="0" w:color="auto"/>
            <w:bottom w:val="none" w:sz="0" w:space="0" w:color="auto"/>
            <w:right w:val="none" w:sz="0" w:space="0" w:color="auto"/>
          </w:divBdr>
          <w:divsChild>
            <w:div w:id="1745296710">
              <w:marLeft w:val="0"/>
              <w:marRight w:val="0"/>
              <w:marTop w:val="0"/>
              <w:marBottom w:val="0"/>
              <w:divBdr>
                <w:top w:val="none" w:sz="0" w:space="0" w:color="auto"/>
                <w:left w:val="none" w:sz="0" w:space="0" w:color="auto"/>
                <w:bottom w:val="none" w:sz="0" w:space="0" w:color="auto"/>
                <w:right w:val="none" w:sz="0" w:space="0" w:color="auto"/>
              </w:divBdr>
              <w:divsChild>
                <w:div w:id="1824464163">
                  <w:marLeft w:val="0"/>
                  <w:marRight w:val="0"/>
                  <w:marTop w:val="0"/>
                  <w:marBottom w:val="0"/>
                  <w:divBdr>
                    <w:top w:val="none" w:sz="0" w:space="0" w:color="auto"/>
                    <w:left w:val="none" w:sz="0" w:space="0" w:color="auto"/>
                    <w:bottom w:val="none" w:sz="0" w:space="0" w:color="auto"/>
                    <w:right w:val="none" w:sz="0" w:space="0" w:color="auto"/>
                  </w:divBdr>
                  <w:divsChild>
                    <w:div w:id="47476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124240">
      <w:bodyDiv w:val="1"/>
      <w:marLeft w:val="0"/>
      <w:marRight w:val="0"/>
      <w:marTop w:val="0"/>
      <w:marBottom w:val="0"/>
      <w:divBdr>
        <w:top w:val="none" w:sz="0" w:space="0" w:color="auto"/>
        <w:left w:val="none" w:sz="0" w:space="0" w:color="auto"/>
        <w:bottom w:val="none" w:sz="0" w:space="0" w:color="auto"/>
        <w:right w:val="none" w:sz="0" w:space="0" w:color="auto"/>
      </w:divBdr>
    </w:div>
    <w:div w:id="1487361928">
      <w:bodyDiv w:val="1"/>
      <w:marLeft w:val="0"/>
      <w:marRight w:val="0"/>
      <w:marTop w:val="0"/>
      <w:marBottom w:val="0"/>
      <w:divBdr>
        <w:top w:val="none" w:sz="0" w:space="0" w:color="auto"/>
        <w:left w:val="none" w:sz="0" w:space="0" w:color="auto"/>
        <w:bottom w:val="none" w:sz="0" w:space="0" w:color="auto"/>
        <w:right w:val="none" w:sz="0" w:space="0" w:color="auto"/>
      </w:divBdr>
      <w:divsChild>
        <w:div w:id="1020737482">
          <w:marLeft w:val="0"/>
          <w:marRight w:val="0"/>
          <w:marTop w:val="0"/>
          <w:marBottom w:val="0"/>
          <w:divBdr>
            <w:top w:val="none" w:sz="0" w:space="0" w:color="auto"/>
            <w:left w:val="none" w:sz="0" w:space="0" w:color="auto"/>
            <w:bottom w:val="none" w:sz="0" w:space="0" w:color="auto"/>
            <w:right w:val="none" w:sz="0" w:space="0" w:color="auto"/>
          </w:divBdr>
          <w:divsChild>
            <w:div w:id="1186598170">
              <w:marLeft w:val="0"/>
              <w:marRight w:val="0"/>
              <w:marTop w:val="0"/>
              <w:marBottom w:val="0"/>
              <w:divBdr>
                <w:top w:val="none" w:sz="0" w:space="0" w:color="auto"/>
                <w:left w:val="none" w:sz="0" w:space="0" w:color="auto"/>
                <w:bottom w:val="none" w:sz="0" w:space="0" w:color="auto"/>
                <w:right w:val="none" w:sz="0" w:space="0" w:color="auto"/>
              </w:divBdr>
              <w:divsChild>
                <w:div w:id="1524977925">
                  <w:marLeft w:val="0"/>
                  <w:marRight w:val="0"/>
                  <w:marTop w:val="0"/>
                  <w:marBottom w:val="0"/>
                  <w:divBdr>
                    <w:top w:val="none" w:sz="0" w:space="0" w:color="auto"/>
                    <w:left w:val="none" w:sz="0" w:space="0" w:color="auto"/>
                    <w:bottom w:val="none" w:sz="0" w:space="0" w:color="auto"/>
                    <w:right w:val="none" w:sz="0" w:space="0" w:color="auto"/>
                  </w:divBdr>
                  <w:divsChild>
                    <w:div w:id="154405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334046">
      <w:bodyDiv w:val="1"/>
      <w:marLeft w:val="0"/>
      <w:marRight w:val="0"/>
      <w:marTop w:val="0"/>
      <w:marBottom w:val="0"/>
      <w:divBdr>
        <w:top w:val="none" w:sz="0" w:space="0" w:color="auto"/>
        <w:left w:val="none" w:sz="0" w:space="0" w:color="auto"/>
        <w:bottom w:val="none" w:sz="0" w:space="0" w:color="auto"/>
        <w:right w:val="none" w:sz="0" w:space="0" w:color="auto"/>
      </w:divBdr>
      <w:divsChild>
        <w:div w:id="222299789">
          <w:marLeft w:val="0"/>
          <w:marRight w:val="0"/>
          <w:marTop w:val="0"/>
          <w:marBottom w:val="0"/>
          <w:divBdr>
            <w:top w:val="none" w:sz="0" w:space="0" w:color="auto"/>
            <w:left w:val="none" w:sz="0" w:space="0" w:color="auto"/>
            <w:bottom w:val="none" w:sz="0" w:space="0" w:color="auto"/>
            <w:right w:val="none" w:sz="0" w:space="0" w:color="auto"/>
          </w:divBdr>
          <w:divsChild>
            <w:div w:id="810558527">
              <w:marLeft w:val="0"/>
              <w:marRight w:val="0"/>
              <w:marTop w:val="0"/>
              <w:marBottom w:val="0"/>
              <w:divBdr>
                <w:top w:val="none" w:sz="0" w:space="0" w:color="auto"/>
                <w:left w:val="none" w:sz="0" w:space="0" w:color="auto"/>
                <w:bottom w:val="none" w:sz="0" w:space="0" w:color="auto"/>
                <w:right w:val="none" w:sz="0" w:space="0" w:color="auto"/>
              </w:divBdr>
              <w:divsChild>
                <w:div w:id="188980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28174">
      <w:bodyDiv w:val="1"/>
      <w:marLeft w:val="0"/>
      <w:marRight w:val="0"/>
      <w:marTop w:val="0"/>
      <w:marBottom w:val="0"/>
      <w:divBdr>
        <w:top w:val="none" w:sz="0" w:space="0" w:color="auto"/>
        <w:left w:val="none" w:sz="0" w:space="0" w:color="auto"/>
        <w:bottom w:val="none" w:sz="0" w:space="0" w:color="auto"/>
        <w:right w:val="none" w:sz="0" w:space="0" w:color="auto"/>
      </w:divBdr>
    </w:div>
    <w:div w:id="1551381498">
      <w:bodyDiv w:val="1"/>
      <w:marLeft w:val="0"/>
      <w:marRight w:val="0"/>
      <w:marTop w:val="0"/>
      <w:marBottom w:val="0"/>
      <w:divBdr>
        <w:top w:val="none" w:sz="0" w:space="0" w:color="auto"/>
        <w:left w:val="none" w:sz="0" w:space="0" w:color="auto"/>
        <w:bottom w:val="none" w:sz="0" w:space="0" w:color="auto"/>
        <w:right w:val="none" w:sz="0" w:space="0" w:color="auto"/>
      </w:divBdr>
    </w:div>
    <w:div w:id="1579554827">
      <w:bodyDiv w:val="1"/>
      <w:marLeft w:val="0"/>
      <w:marRight w:val="0"/>
      <w:marTop w:val="0"/>
      <w:marBottom w:val="0"/>
      <w:divBdr>
        <w:top w:val="none" w:sz="0" w:space="0" w:color="auto"/>
        <w:left w:val="none" w:sz="0" w:space="0" w:color="auto"/>
        <w:bottom w:val="none" w:sz="0" w:space="0" w:color="auto"/>
        <w:right w:val="none" w:sz="0" w:space="0" w:color="auto"/>
      </w:divBdr>
    </w:div>
    <w:div w:id="1579902032">
      <w:bodyDiv w:val="1"/>
      <w:marLeft w:val="0"/>
      <w:marRight w:val="0"/>
      <w:marTop w:val="0"/>
      <w:marBottom w:val="0"/>
      <w:divBdr>
        <w:top w:val="none" w:sz="0" w:space="0" w:color="auto"/>
        <w:left w:val="none" w:sz="0" w:space="0" w:color="auto"/>
        <w:bottom w:val="none" w:sz="0" w:space="0" w:color="auto"/>
        <w:right w:val="none" w:sz="0" w:space="0" w:color="auto"/>
      </w:divBdr>
      <w:divsChild>
        <w:div w:id="294144394">
          <w:marLeft w:val="0"/>
          <w:marRight w:val="0"/>
          <w:marTop w:val="0"/>
          <w:marBottom w:val="0"/>
          <w:divBdr>
            <w:top w:val="none" w:sz="0" w:space="0" w:color="auto"/>
            <w:left w:val="none" w:sz="0" w:space="0" w:color="auto"/>
            <w:bottom w:val="none" w:sz="0" w:space="0" w:color="auto"/>
            <w:right w:val="none" w:sz="0" w:space="0" w:color="auto"/>
          </w:divBdr>
          <w:divsChild>
            <w:div w:id="359744907">
              <w:marLeft w:val="0"/>
              <w:marRight w:val="0"/>
              <w:marTop w:val="0"/>
              <w:marBottom w:val="0"/>
              <w:divBdr>
                <w:top w:val="none" w:sz="0" w:space="0" w:color="auto"/>
                <w:left w:val="none" w:sz="0" w:space="0" w:color="auto"/>
                <w:bottom w:val="none" w:sz="0" w:space="0" w:color="auto"/>
                <w:right w:val="none" w:sz="0" w:space="0" w:color="auto"/>
              </w:divBdr>
              <w:divsChild>
                <w:div w:id="32678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535126">
      <w:bodyDiv w:val="1"/>
      <w:marLeft w:val="0"/>
      <w:marRight w:val="0"/>
      <w:marTop w:val="0"/>
      <w:marBottom w:val="0"/>
      <w:divBdr>
        <w:top w:val="none" w:sz="0" w:space="0" w:color="auto"/>
        <w:left w:val="none" w:sz="0" w:space="0" w:color="auto"/>
        <w:bottom w:val="none" w:sz="0" w:space="0" w:color="auto"/>
        <w:right w:val="none" w:sz="0" w:space="0" w:color="auto"/>
      </w:divBdr>
    </w:div>
    <w:div w:id="1657101483">
      <w:bodyDiv w:val="1"/>
      <w:marLeft w:val="0"/>
      <w:marRight w:val="0"/>
      <w:marTop w:val="0"/>
      <w:marBottom w:val="0"/>
      <w:divBdr>
        <w:top w:val="none" w:sz="0" w:space="0" w:color="auto"/>
        <w:left w:val="none" w:sz="0" w:space="0" w:color="auto"/>
        <w:bottom w:val="none" w:sz="0" w:space="0" w:color="auto"/>
        <w:right w:val="none" w:sz="0" w:space="0" w:color="auto"/>
      </w:divBdr>
      <w:divsChild>
        <w:div w:id="763108263">
          <w:marLeft w:val="0"/>
          <w:marRight w:val="0"/>
          <w:marTop w:val="0"/>
          <w:marBottom w:val="0"/>
          <w:divBdr>
            <w:top w:val="none" w:sz="0" w:space="0" w:color="auto"/>
            <w:left w:val="none" w:sz="0" w:space="0" w:color="auto"/>
            <w:bottom w:val="none" w:sz="0" w:space="0" w:color="auto"/>
            <w:right w:val="none" w:sz="0" w:space="0" w:color="auto"/>
          </w:divBdr>
          <w:divsChild>
            <w:div w:id="615453235">
              <w:marLeft w:val="0"/>
              <w:marRight w:val="0"/>
              <w:marTop w:val="0"/>
              <w:marBottom w:val="0"/>
              <w:divBdr>
                <w:top w:val="none" w:sz="0" w:space="0" w:color="auto"/>
                <w:left w:val="none" w:sz="0" w:space="0" w:color="auto"/>
                <w:bottom w:val="none" w:sz="0" w:space="0" w:color="auto"/>
                <w:right w:val="none" w:sz="0" w:space="0" w:color="auto"/>
              </w:divBdr>
              <w:divsChild>
                <w:div w:id="120924794">
                  <w:marLeft w:val="0"/>
                  <w:marRight w:val="0"/>
                  <w:marTop w:val="0"/>
                  <w:marBottom w:val="0"/>
                  <w:divBdr>
                    <w:top w:val="none" w:sz="0" w:space="0" w:color="auto"/>
                    <w:left w:val="none" w:sz="0" w:space="0" w:color="auto"/>
                    <w:bottom w:val="none" w:sz="0" w:space="0" w:color="auto"/>
                    <w:right w:val="none" w:sz="0" w:space="0" w:color="auto"/>
                  </w:divBdr>
                  <w:divsChild>
                    <w:div w:id="15592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096747">
      <w:bodyDiv w:val="1"/>
      <w:marLeft w:val="0"/>
      <w:marRight w:val="0"/>
      <w:marTop w:val="0"/>
      <w:marBottom w:val="0"/>
      <w:divBdr>
        <w:top w:val="none" w:sz="0" w:space="0" w:color="auto"/>
        <w:left w:val="none" w:sz="0" w:space="0" w:color="auto"/>
        <w:bottom w:val="none" w:sz="0" w:space="0" w:color="auto"/>
        <w:right w:val="none" w:sz="0" w:space="0" w:color="auto"/>
      </w:divBdr>
      <w:divsChild>
        <w:div w:id="843784393">
          <w:marLeft w:val="0"/>
          <w:marRight w:val="0"/>
          <w:marTop w:val="0"/>
          <w:marBottom w:val="0"/>
          <w:divBdr>
            <w:top w:val="none" w:sz="0" w:space="0" w:color="auto"/>
            <w:left w:val="none" w:sz="0" w:space="0" w:color="auto"/>
            <w:bottom w:val="none" w:sz="0" w:space="0" w:color="auto"/>
            <w:right w:val="none" w:sz="0" w:space="0" w:color="auto"/>
          </w:divBdr>
          <w:divsChild>
            <w:div w:id="2058233226">
              <w:marLeft w:val="0"/>
              <w:marRight w:val="0"/>
              <w:marTop w:val="0"/>
              <w:marBottom w:val="0"/>
              <w:divBdr>
                <w:top w:val="none" w:sz="0" w:space="0" w:color="auto"/>
                <w:left w:val="none" w:sz="0" w:space="0" w:color="auto"/>
                <w:bottom w:val="none" w:sz="0" w:space="0" w:color="auto"/>
                <w:right w:val="none" w:sz="0" w:space="0" w:color="auto"/>
              </w:divBdr>
              <w:divsChild>
                <w:div w:id="118065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183056">
      <w:bodyDiv w:val="1"/>
      <w:marLeft w:val="0"/>
      <w:marRight w:val="0"/>
      <w:marTop w:val="0"/>
      <w:marBottom w:val="0"/>
      <w:divBdr>
        <w:top w:val="none" w:sz="0" w:space="0" w:color="auto"/>
        <w:left w:val="none" w:sz="0" w:space="0" w:color="auto"/>
        <w:bottom w:val="none" w:sz="0" w:space="0" w:color="auto"/>
        <w:right w:val="none" w:sz="0" w:space="0" w:color="auto"/>
      </w:divBdr>
    </w:div>
    <w:div w:id="1683361711">
      <w:bodyDiv w:val="1"/>
      <w:marLeft w:val="0"/>
      <w:marRight w:val="0"/>
      <w:marTop w:val="0"/>
      <w:marBottom w:val="0"/>
      <w:divBdr>
        <w:top w:val="none" w:sz="0" w:space="0" w:color="auto"/>
        <w:left w:val="none" w:sz="0" w:space="0" w:color="auto"/>
        <w:bottom w:val="none" w:sz="0" w:space="0" w:color="auto"/>
        <w:right w:val="none" w:sz="0" w:space="0" w:color="auto"/>
      </w:divBdr>
      <w:divsChild>
        <w:div w:id="1795828498">
          <w:marLeft w:val="0"/>
          <w:marRight w:val="0"/>
          <w:marTop w:val="0"/>
          <w:marBottom w:val="0"/>
          <w:divBdr>
            <w:top w:val="none" w:sz="0" w:space="0" w:color="auto"/>
            <w:left w:val="none" w:sz="0" w:space="0" w:color="auto"/>
            <w:bottom w:val="none" w:sz="0" w:space="0" w:color="auto"/>
            <w:right w:val="none" w:sz="0" w:space="0" w:color="auto"/>
          </w:divBdr>
          <w:divsChild>
            <w:div w:id="1960641836">
              <w:marLeft w:val="0"/>
              <w:marRight w:val="0"/>
              <w:marTop w:val="0"/>
              <w:marBottom w:val="0"/>
              <w:divBdr>
                <w:top w:val="none" w:sz="0" w:space="0" w:color="auto"/>
                <w:left w:val="none" w:sz="0" w:space="0" w:color="auto"/>
                <w:bottom w:val="none" w:sz="0" w:space="0" w:color="auto"/>
                <w:right w:val="none" w:sz="0" w:space="0" w:color="auto"/>
              </w:divBdr>
              <w:divsChild>
                <w:div w:id="128018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604987">
      <w:bodyDiv w:val="1"/>
      <w:marLeft w:val="0"/>
      <w:marRight w:val="0"/>
      <w:marTop w:val="0"/>
      <w:marBottom w:val="0"/>
      <w:divBdr>
        <w:top w:val="none" w:sz="0" w:space="0" w:color="auto"/>
        <w:left w:val="none" w:sz="0" w:space="0" w:color="auto"/>
        <w:bottom w:val="none" w:sz="0" w:space="0" w:color="auto"/>
        <w:right w:val="none" w:sz="0" w:space="0" w:color="auto"/>
      </w:divBdr>
    </w:div>
    <w:div w:id="1703164532">
      <w:bodyDiv w:val="1"/>
      <w:marLeft w:val="0"/>
      <w:marRight w:val="0"/>
      <w:marTop w:val="0"/>
      <w:marBottom w:val="0"/>
      <w:divBdr>
        <w:top w:val="none" w:sz="0" w:space="0" w:color="auto"/>
        <w:left w:val="none" w:sz="0" w:space="0" w:color="auto"/>
        <w:bottom w:val="none" w:sz="0" w:space="0" w:color="auto"/>
        <w:right w:val="none" w:sz="0" w:space="0" w:color="auto"/>
      </w:divBdr>
      <w:divsChild>
        <w:div w:id="1255895461">
          <w:marLeft w:val="0"/>
          <w:marRight w:val="0"/>
          <w:marTop w:val="0"/>
          <w:marBottom w:val="0"/>
          <w:divBdr>
            <w:top w:val="none" w:sz="0" w:space="0" w:color="auto"/>
            <w:left w:val="none" w:sz="0" w:space="0" w:color="auto"/>
            <w:bottom w:val="none" w:sz="0" w:space="0" w:color="auto"/>
            <w:right w:val="none" w:sz="0" w:space="0" w:color="auto"/>
          </w:divBdr>
          <w:divsChild>
            <w:div w:id="614139533">
              <w:marLeft w:val="0"/>
              <w:marRight w:val="0"/>
              <w:marTop w:val="0"/>
              <w:marBottom w:val="0"/>
              <w:divBdr>
                <w:top w:val="none" w:sz="0" w:space="0" w:color="auto"/>
                <w:left w:val="none" w:sz="0" w:space="0" w:color="auto"/>
                <w:bottom w:val="none" w:sz="0" w:space="0" w:color="auto"/>
                <w:right w:val="none" w:sz="0" w:space="0" w:color="auto"/>
              </w:divBdr>
              <w:divsChild>
                <w:div w:id="72745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774164">
      <w:bodyDiv w:val="1"/>
      <w:marLeft w:val="0"/>
      <w:marRight w:val="0"/>
      <w:marTop w:val="0"/>
      <w:marBottom w:val="0"/>
      <w:divBdr>
        <w:top w:val="none" w:sz="0" w:space="0" w:color="auto"/>
        <w:left w:val="none" w:sz="0" w:space="0" w:color="auto"/>
        <w:bottom w:val="none" w:sz="0" w:space="0" w:color="auto"/>
        <w:right w:val="none" w:sz="0" w:space="0" w:color="auto"/>
      </w:divBdr>
      <w:divsChild>
        <w:div w:id="348988444">
          <w:marLeft w:val="0"/>
          <w:marRight w:val="0"/>
          <w:marTop w:val="0"/>
          <w:marBottom w:val="0"/>
          <w:divBdr>
            <w:top w:val="none" w:sz="0" w:space="0" w:color="auto"/>
            <w:left w:val="none" w:sz="0" w:space="0" w:color="auto"/>
            <w:bottom w:val="none" w:sz="0" w:space="0" w:color="auto"/>
            <w:right w:val="none" w:sz="0" w:space="0" w:color="auto"/>
          </w:divBdr>
          <w:divsChild>
            <w:div w:id="499004347">
              <w:marLeft w:val="0"/>
              <w:marRight w:val="0"/>
              <w:marTop w:val="0"/>
              <w:marBottom w:val="0"/>
              <w:divBdr>
                <w:top w:val="none" w:sz="0" w:space="0" w:color="auto"/>
                <w:left w:val="none" w:sz="0" w:space="0" w:color="auto"/>
                <w:bottom w:val="none" w:sz="0" w:space="0" w:color="auto"/>
                <w:right w:val="none" w:sz="0" w:space="0" w:color="auto"/>
              </w:divBdr>
              <w:divsChild>
                <w:div w:id="884294915">
                  <w:marLeft w:val="0"/>
                  <w:marRight w:val="0"/>
                  <w:marTop w:val="0"/>
                  <w:marBottom w:val="0"/>
                  <w:divBdr>
                    <w:top w:val="none" w:sz="0" w:space="0" w:color="auto"/>
                    <w:left w:val="none" w:sz="0" w:space="0" w:color="auto"/>
                    <w:bottom w:val="none" w:sz="0" w:space="0" w:color="auto"/>
                    <w:right w:val="none" w:sz="0" w:space="0" w:color="auto"/>
                  </w:divBdr>
                  <w:divsChild>
                    <w:div w:id="75682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603919">
      <w:bodyDiv w:val="1"/>
      <w:marLeft w:val="0"/>
      <w:marRight w:val="0"/>
      <w:marTop w:val="0"/>
      <w:marBottom w:val="0"/>
      <w:divBdr>
        <w:top w:val="none" w:sz="0" w:space="0" w:color="auto"/>
        <w:left w:val="none" w:sz="0" w:space="0" w:color="auto"/>
        <w:bottom w:val="none" w:sz="0" w:space="0" w:color="auto"/>
        <w:right w:val="none" w:sz="0" w:space="0" w:color="auto"/>
      </w:divBdr>
      <w:divsChild>
        <w:div w:id="1165708443">
          <w:marLeft w:val="0"/>
          <w:marRight w:val="0"/>
          <w:marTop w:val="0"/>
          <w:marBottom w:val="0"/>
          <w:divBdr>
            <w:top w:val="none" w:sz="0" w:space="0" w:color="auto"/>
            <w:left w:val="none" w:sz="0" w:space="0" w:color="auto"/>
            <w:bottom w:val="none" w:sz="0" w:space="0" w:color="auto"/>
            <w:right w:val="none" w:sz="0" w:space="0" w:color="auto"/>
          </w:divBdr>
          <w:divsChild>
            <w:div w:id="1073164226">
              <w:marLeft w:val="0"/>
              <w:marRight w:val="0"/>
              <w:marTop w:val="0"/>
              <w:marBottom w:val="0"/>
              <w:divBdr>
                <w:top w:val="none" w:sz="0" w:space="0" w:color="auto"/>
                <w:left w:val="none" w:sz="0" w:space="0" w:color="auto"/>
                <w:bottom w:val="none" w:sz="0" w:space="0" w:color="auto"/>
                <w:right w:val="none" w:sz="0" w:space="0" w:color="auto"/>
              </w:divBdr>
              <w:divsChild>
                <w:div w:id="7039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235695">
      <w:bodyDiv w:val="1"/>
      <w:marLeft w:val="0"/>
      <w:marRight w:val="0"/>
      <w:marTop w:val="0"/>
      <w:marBottom w:val="0"/>
      <w:divBdr>
        <w:top w:val="none" w:sz="0" w:space="0" w:color="auto"/>
        <w:left w:val="none" w:sz="0" w:space="0" w:color="auto"/>
        <w:bottom w:val="none" w:sz="0" w:space="0" w:color="auto"/>
        <w:right w:val="none" w:sz="0" w:space="0" w:color="auto"/>
      </w:divBdr>
    </w:div>
    <w:div w:id="1790733385">
      <w:bodyDiv w:val="1"/>
      <w:marLeft w:val="0"/>
      <w:marRight w:val="0"/>
      <w:marTop w:val="0"/>
      <w:marBottom w:val="0"/>
      <w:divBdr>
        <w:top w:val="none" w:sz="0" w:space="0" w:color="auto"/>
        <w:left w:val="none" w:sz="0" w:space="0" w:color="auto"/>
        <w:bottom w:val="none" w:sz="0" w:space="0" w:color="auto"/>
        <w:right w:val="none" w:sz="0" w:space="0" w:color="auto"/>
      </w:divBdr>
      <w:divsChild>
        <w:div w:id="1749502167">
          <w:marLeft w:val="0"/>
          <w:marRight w:val="0"/>
          <w:marTop w:val="0"/>
          <w:marBottom w:val="0"/>
          <w:divBdr>
            <w:top w:val="none" w:sz="0" w:space="0" w:color="auto"/>
            <w:left w:val="none" w:sz="0" w:space="0" w:color="auto"/>
            <w:bottom w:val="none" w:sz="0" w:space="0" w:color="auto"/>
            <w:right w:val="none" w:sz="0" w:space="0" w:color="auto"/>
          </w:divBdr>
          <w:divsChild>
            <w:div w:id="1148087660">
              <w:marLeft w:val="0"/>
              <w:marRight w:val="0"/>
              <w:marTop w:val="0"/>
              <w:marBottom w:val="0"/>
              <w:divBdr>
                <w:top w:val="none" w:sz="0" w:space="0" w:color="auto"/>
                <w:left w:val="none" w:sz="0" w:space="0" w:color="auto"/>
                <w:bottom w:val="none" w:sz="0" w:space="0" w:color="auto"/>
                <w:right w:val="none" w:sz="0" w:space="0" w:color="auto"/>
              </w:divBdr>
              <w:divsChild>
                <w:div w:id="8711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5479">
      <w:bodyDiv w:val="1"/>
      <w:marLeft w:val="0"/>
      <w:marRight w:val="0"/>
      <w:marTop w:val="0"/>
      <w:marBottom w:val="0"/>
      <w:divBdr>
        <w:top w:val="none" w:sz="0" w:space="0" w:color="auto"/>
        <w:left w:val="none" w:sz="0" w:space="0" w:color="auto"/>
        <w:bottom w:val="none" w:sz="0" w:space="0" w:color="auto"/>
        <w:right w:val="none" w:sz="0" w:space="0" w:color="auto"/>
      </w:divBdr>
      <w:divsChild>
        <w:div w:id="1854031556">
          <w:marLeft w:val="0"/>
          <w:marRight w:val="0"/>
          <w:marTop w:val="0"/>
          <w:marBottom w:val="0"/>
          <w:divBdr>
            <w:top w:val="none" w:sz="0" w:space="0" w:color="auto"/>
            <w:left w:val="none" w:sz="0" w:space="0" w:color="auto"/>
            <w:bottom w:val="none" w:sz="0" w:space="0" w:color="auto"/>
            <w:right w:val="none" w:sz="0" w:space="0" w:color="auto"/>
          </w:divBdr>
          <w:divsChild>
            <w:div w:id="583226163">
              <w:marLeft w:val="0"/>
              <w:marRight w:val="0"/>
              <w:marTop w:val="0"/>
              <w:marBottom w:val="0"/>
              <w:divBdr>
                <w:top w:val="none" w:sz="0" w:space="0" w:color="auto"/>
                <w:left w:val="none" w:sz="0" w:space="0" w:color="auto"/>
                <w:bottom w:val="none" w:sz="0" w:space="0" w:color="auto"/>
                <w:right w:val="none" w:sz="0" w:space="0" w:color="auto"/>
              </w:divBdr>
              <w:divsChild>
                <w:div w:id="1298686133">
                  <w:marLeft w:val="0"/>
                  <w:marRight w:val="0"/>
                  <w:marTop w:val="0"/>
                  <w:marBottom w:val="0"/>
                  <w:divBdr>
                    <w:top w:val="none" w:sz="0" w:space="0" w:color="auto"/>
                    <w:left w:val="none" w:sz="0" w:space="0" w:color="auto"/>
                    <w:bottom w:val="none" w:sz="0" w:space="0" w:color="auto"/>
                    <w:right w:val="none" w:sz="0" w:space="0" w:color="auto"/>
                  </w:divBdr>
                  <w:divsChild>
                    <w:div w:id="14400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171976">
      <w:bodyDiv w:val="1"/>
      <w:marLeft w:val="0"/>
      <w:marRight w:val="0"/>
      <w:marTop w:val="0"/>
      <w:marBottom w:val="0"/>
      <w:divBdr>
        <w:top w:val="none" w:sz="0" w:space="0" w:color="auto"/>
        <w:left w:val="none" w:sz="0" w:space="0" w:color="auto"/>
        <w:bottom w:val="none" w:sz="0" w:space="0" w:color="auto"/>
        <w:right w:val="none" w:sz="0" w:space="0" w:color="auto"/>
      </w:divBdr>
      <w:divsChild>
        <w:div w:id="22824457">
          <w:marLeft w:val="0"/>
          <w:marRight w:val="0"/>
          <w:marTop w:val="0"/>
          <w:marBottom w:val="0"/>
          <w:divBdr>
            <w:top w:val="none" w:sz="0" w:space="0" w:color="auto"/>
            <w:left w:val="none" w:sz="0" w:space="0" w:color="auto"/>
            <w:bottom w:val="none" w:sz="0" w:space="0" w:color="auto"/>
            <w:right w:val="none" w:sz="0" w:space="0" w:color="auto"/>
          </w:divBdr>
          <w:divsChild>
            <w:div w:id="1010764220">
              <w:marLeft w:val="0"/>
              <w:marRight w:val="0"/>
              <w:marTop w:val="0"/>
              <w:marBottom w:val="0"/>
              <w:divBdr>
                <w:top w:val="none" w:sz="0" w:space="0" w:color="auto"/>
                <w:left w:val="none" w:sz="0" w:space="0" w:color="auto"/>
                <w:bottom w:val="none" w:sz="0" w:space="0" w:color="auto"/>
                <w:right w:val="none" w:sz="0" w:space="0" w:color="auto"/>
              </w:divBdr>
              <w:divsChild>
                <w:div w:id="8421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09301">
      <w:bodyDiv w:val="1"/>
      <w:marLeft w:val="0"/>
      <w:marRight w:val="0"/>
      <w:marTop w:val="0"/>
      <w:marBottom w:val="0"/>
      <w:divBdr>
        <w:top w:val="none" w:sz="0" w:space="0" w:color="auto"/>
        <w:left w:val="none" w:sz="0" w:space="0" w:color="auto"/>
        <w:bottom w:val="none" w:sz="0" w:space="0" w:color="auto"/>
        <w:right w:val="none" w:sz="0" w:space="0" w:color="auto"/>
      </w:divBdr>
    </w:div>
    <w:div w:id="1874414191">
      <w:bodyDiv w:val="1"/>
      <w:marLeft w:val="0"/>
      <w:marRight w:val="0"/>
      <w:marTop w:val="0"/>
      <w:marBottom w:val="0"/>
      <w:divBdr>
        <w:top w:val="none" w:sz="0" w:space="0" w:color="auto"/>
        <w:left w:val="none" w:sz="0" w:space="0" w:color="auto"/>
        <w:bottom w:val="none" w:sz="0" w:space="0" w:color="auto"/>
        <w:right w:val="none" w:sz="0" w:space="0" w:color="auto"/>
      </w:divBdr>
      <w:divsChild>
        <w:div w:id="345908750">
          <w:marLeft w:val="0"/>
          <w:marRight w:val="0"/>
          <w:marTop w:val="0"/>
          <w:marBottom w:val="0"/>
          <w:divBdr>
            <w:top w:val="none" w:sz="0" w:space="0" w:color="auto"/>
            <w:left w:val="none" w:sz="0" w:space="0" w:color="auto"/>
            <w:bottom w:val="none" w:sz="0" w:space="0" w:color="auto"/>
            <w:right w:val="none" w:sz="0" w:space="0" w:color="auto"/>
          </w:divBdr>
          <w:divsChild>
            <w:div w:id="557203020">
              <w:marLeft w:val="0"/>
              <w:marRight w:val="0"/>
              <w:marTop w:val="0"/>
              <w:marBottom w:val="0"/>
              <w:divBdr>
                <w:top w:val="none" w:sz="0" w:space="0" w:color="auto"/>
                <w:left w:val="none" w:sz="0" w:space="0" w:color="auto"/>
                <w:bottom w:val="none" w:sz="0" w:space="0" w:color="auto"/>
                <w:right w:val="none" w:sz="0" w:space="0" w:color="auto"/>
              </w:divBdr>
              <w:divsChild>
                <w:div w:id="123898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10261">
      <w:bodyDiv w:val="1"/>
      <w:marLeft w:val="0"/>
      <w:marRight w:val="0"/>
      <w:marTop w:val="0"/>
      <w:marBottom w:val="0"/>
      <w:divBdr>
        <w:top w:val="none" w:sz="0" w:space="0" w:color="auto"/>
        <w:left w:val="none" w:sz="0" w:space="0" w:color="auto"/>
        <w:bottom w:val="none" w:sz="0" w:space="0" w:color="auto"/>
        <w:right w:val="none" w:sz="0" w:space="0" w:color="auto"/>
      </w:divBdr>
      <w:divsChild>
        <w:div w:id="1248613576">
          <w:marLeft w:val="0"/>
          <w:marRight w:val="0"/>
          <w:marTop w:val="0"/>
          <w:marBottom w:val="0"/>
          <w:divBdr>
            <w:top w:val="none" w:sz="0" w:space="0" w:color="auto"/>
            <w:left w:val="none" w:sz="0" w:space="0" w:color="auto"/>
            <w:bottom w:val="none" w:sz="0" w:space="0" w:color="auto"/>
            <w:right w:val="none" w:sz="0" w:space="0" w:color="auto"/>
          </w:divBdr>
          <w:divsChild>
            <w:div w:id="1334456369">
              <w:marLeft w:val="0"/>
              <w:marRight w:val="0"/>
              <w:marTop w:val="0"/>
              <w:marBottom w:val="0"/>
              <w:divBdr>
                <w:top w:val="none" w:sz="0" w:space="0" w:color="auto"/>
                <w:left w:val="none" w:sz="0" w:space="0" w:color="auto"/>
                <w:bottom w:val="none" w:sz="0" w:space="0" w:color="auto"/>
                <w:right w:val="none" w:sz="0" w:space="0" w:color="auto"/>
              </w:divBdr>
              <w:divsChild>
                <w:div w:id="1453553514">
                  <w:marLeft w:val="0"/>
                  <w:marRight w:val="0"/>
                  <w:marTop w:val="0"/>
                  <w:marBottom w:val="0"/>
                  <w:divBdr>
                    <w:top w:val="none" w:sz="0" w:space="0" w:color="auto"/>
                    <w:left w:val="none" w:sz="0" w:space="0" w:color="auto"/>
                    <w:bottom w:val="none" w:sz="0" w:space="0" w:color="auto"/>
                    <w:right w:val="none" w:sz="0" w:space="0" w:color="auto"/>
                  </w:divBdr>
                </w:div>
              </w:divsChild>
            </w:div>
            <w:div w:id="454056057">
              <w:marLeft w:val="0"/>
              <w:marRight w:val="0"/>
              <w:marTop w:val="0"/>
              <w:marBottom w:val="0"/>
              <w:divBdr>
                <w:top w:val="none" w:sz="0" w:space="0" w:color="auto"/>
                <w:left w:val="none" w:sz="0" w:space="0" w:color="auto"/>
                <w:bottom w:val="none" w:sz="0" w:space="0" w:color="auto"/>
                <w:right w:val="none" w:sz="0" w:space="0" w:color="auto"/>
              </w:divBdr>
              <w:divsChild>
                <w:div w:id="17340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33637">
          <w:marLeft w:val="0"/>
          <w:marRight w:val="0"/>
          <w:marTop w:val="0"/>
          <w:marBottom w:val="0"/>
          <w:divBdr>
            <w:top w:val="none" w:sz="0" w:space="0" w:color="auto"/>
            <w:left w:val="none" w:sz="0" w:space="0" w:color="auto"/>
            <w:bottom w:val="none" w:sz="0" w:space="0" w:color="auto"/>
            <w:right w:val="none" w:sz="0" w:space="0" w:color="auto"/>
          </w:divBdr>
          <w:divsChild>
            <w:div w:id="1173571764">
              <w:marLeft w:val="0"/>
              <w:marRight w:val="0"/>
              <w:marTop w:val="0"/>
              <w:marBottom w:val="0"/>
              <w:divBdr>
                <w:top w:val="none" w:sz="0" w:space="0" w:color="auto"/>
                <w:left w:val="none" w:sz="0" w:space="0" w:color="auto"/>
                <w:bottom w:val="none" w:sz="0" w:space="0" w:color="auto"/>
                <w:right w:val="none" w:sz="0" w:space="0" w:color="auto"/>
              </w:divBdr>
              <w:divsChild>
                <w:div w:id="40391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96101">
      <w:bodyDiv w:val="1"/>
      <w:marLeft w:val="0"/>
      <w:marRight w:val="0"/>
      <w:marTop w:val="0"/>
      <w:marBottom w:val="0"/>
      <w:divBdr>
        <w:top w:val="none" w:sz="0" w:space="0" w:color="auto"/>
        <w:left w:val="none" w:sz="0" w:space="0" w:color="auto"/>
        <w:bottom w:val="none" w:sz="0" w:space="0" w:color="auto"/>
        <w:right w:val="none" w:sz="0" w:space="0" w:color="auto"/>
      </w:divBdr>
      <w:divsChild>
        <w:div w:id="905797151">
          <w:marLeft w:val="0"/>
          <w:marRight w:val="0"/>
          <w:marTop w:val="0"/>
          <w:marBottom w:val="0"/>
          <w:divBdr>
            <w:top w:val="none" w:sz="0" w:space="0" w:color="auto"/>
            <w:left w:val="none" w:sz="0" w:space="0" w:color="auto"/>
            <w:bottom w:val="none" w:sz="0" w:space="0" w:color="auto"/>
            <w:right w:val="none" w:sz="0" w:space="0" w:color="auto"/>
          </w:divBdr>
          <w:divsChild>
            <w:div w:id="402215743">
              <w:marLeft w:val="0"/>
              <w:marRight w:val="0"/>
              <w:marTop w:val="0"/>
              <w:marBottom w:val="0"/>
              <w:divBdr>
                <w:top w:val="none" w:sz="0" w:space="0" w:color="auto"/>
                <w:left w:val="none" w:sz="0" w:space="0" w:color="auto"/>
                <w:bottom w:val="none" w:sz="0" w:space="0" w:color="auto"/>
                <w:right w:val="none" w:sz="0" w:space="0" w:color="auto"/>
              </w:divBdr>
              <w:divsChild>
                <w:div w:id="2082167888">
                  <w:marLeft w:val="0"/>
                  <w:marRight w:val="0"/>
                  <w:marTop w:val="0"/>
                  <w:marBottom w:val="0"/>
                  <w:divBdr>
                    <w:top w:val="none" w:sz="0" w:space="0" w:color="auto"/>
                    <w:left w:val="none" w:sz="0" w:space="0" w:color="auto"/>
                    <w:bottom w:val="none" w:sz="0" w:space="0" w:color="auto"/>
                    <w:right w:val="none" w:sz="0" w:space="0" w:color="auto"/>
                  </w:divBdr>
                  <w:divsChild>
                    <w:div w:id="164766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689452">
      <w:bodyDiv w:val="1"/>
      <w:marLeft w:val="0"/>
      <w:marRight w:val="0"/>
      <w:marTop w:val="0"/>
      <w:marBottom w:val="0"/>
      <w:divBdr>
        <w:top w:val="none" w:sz="0" w:space="0" w:color="auto"/>
        <w:left w:val="none" w:sz="0" w:space="0" w:color="auto"/>
        <w:bottom w:val="none" w:sz="0" w:space="0" w:color="auto"/>
        <w:right w:val="none" w:sz="0" w:space="0" w:color="auto"/>
      </w:divBdr>
      <w:divsChild>
        <w:div w:id="1386023519">
          <w:marLeft w:val="0"/>
          <w:marRight w:val="0"/>
          <w:marTop w:val="0"/>
          <w:marBottom w:val="0"/>
          <w:divBdr>
            <w:top w:val="none" w:sz="0" w:space="0" w:color="auto"/>
            <w:left w:val="none" w:sz="0" w:space="0" w:color="auto"/>
            <w:bottom w:val="none" w:sz="0" w:space="0" w:color="auto"/>
            <w:right w:val="none" w:sz="0" w:space="0" w:color="auto"/>
          </w:divBdr>
          <w:divsChild>
            <w:div w:id="237055104">
              <w:marLeft w:val="0"/>
              <w:marRight w:val="0"/>
              <w:marTop w:val="0"/>
              <w:marBottom w:val="0"/>
              <w:divBdr>
                <w:top w:val="none" w:sz="0" w:space="0" w:color="auto"/>
                <w:left w:val="none" w:sz="0" w:space="0" w:color="auto"/>
                <w:bottom w:val="none" w:sz="0" w:space="0" w:color="auto"/>
                <w:right w:val="none" w:sz="0" w:space="0" w:color="auto"/>
              </w:divBdr>
              <w:divsChild>
                <w:div w:id="121230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190806">
      <w:bodyDiv w:val="1"/>
      <w:marLeft w:val="0"/>
      <w:marRight w:val="0"/>
      <w:marTop w:val="0"/>
      <w:marBottom w:val="0"/>
      <w:divBdr>
        <w:top w:val="none" w:sz="0" w:space="0" w:color="auto"/>
        <w:left w:val="none" w:sz="0" w:space="0" w:color="auto"/>
        <w:bottom w:val="none" w:sz="0" w:space="0" w:color="auto"/>
        <w:right w:val="none" w:sz="0" w:space="0" w:color="auto"/>
      </w:divBdr>
      <w:divsChild>
        <w:div w:id="618535303">
          <w:marLeft w:val="0"/>
          <w:marRight w:val="0"/>
          <w:marTop w:val="0"/>
          <w:marBottom w:val="0"/>
          <w:divBdr>
            <w:top w:val="none" w:sz="0" w:space="0" w:color="auto"/>
            <w:left w:val="none" w:sz="0" w:space="0" w:color="auto"/>
            <w:bottom w:val="none" w:sz="0" w:space="0" w:color="auto"/>
            <w:right w:val="none" w:sz="0" w:space="0" w:color="auto"/>
          </w:divBdr>
          <w:divsChild>
            <w:div w:id="764499007">
              <w:marLeft w:val="0"/>
              <w:marRight w:val="0"/>
              <w:marTop w:val="0"/>
              <w:marBottom w:val="0"/>
              <w:divBdr>
                <w:top w:val="none" w:sz="0" w:space="0" w:color="auto"/>
                <w:left w:val="none" w:sz="0" w:space="0" w:color="auto"/>
                <w:bottom w:val="none" w:sz="0" w:space="0" w:color="auto"/>
                <w:right w:val="none" w:sz="0" w:space="0" w:color="auto"/>
              </w:divBdr>
              <w:divsChild>
                <w:div w:id="170119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745519">
      <w:bodyDiv w:val="1"/>
      <w:marLeft w:val="0"/>
      <w:marRight w:val="0"/>
      <w:marTop w:val="0"/>
      <w:marBottom w:val="0"/>
      <w:divBdr>
        <w:top w:val="none" w:sz="0" w:space="0" w:color="auto"/>
        <w:left w:val="none" w:sz="0" w:space="0" w:color="auto"/>
        <w:bottom w:val="none" w:sz="0" w:space="0" w:color="auto"/>
        <w:right w:val="none" w:sz="0" w:space="0" w:color="auto"/>
      </w:divBdr>
      <w:divsChild>
        <w:div w:id="279066961">
          <w:marLeft w:val="0"/>
          <w:marRight w:val="0"/>
          <w:marTop w:val="0"/>
          <w:marBottom w:val="0"/>
          <w:divBdr>
            <w:top w:val="none" w:sz="0" w:space="0" w:color="auto"/>
            <w:left w:val="none" w:sz="0" w:space="0" w:color="auto"/>
            <w:bottom w:val="none" w:sz="0" w:space="0" w:color="auto"/>
            <w:right w:val="none" w:sz="0" w:space="0" w:color="auto"/>
          </w:divBdr>
          <w:divsChild>
            <w:div w:id="1309898821">
              <w:marLeft w:val="0"/>
              <w:marRight w:val="0"/>
              <w:marTop w:val="0"/>
              <w:marBottom w:val="0"/>
              <w:divBdr>
                <w:top w:val="none" w:sz="0" w:space="0" w:color="auto"/>
                <w:left w:val="none" w:sz="0" w:space="0" w:color="auto"/>
                <w:bottom w:val="none" w:sz="0" w:space="0" w:color="auto"/>
                <w:right w:val="none" w:sz="0" w:space="0" w:color="auto"/>
              </w:divBdr>
              <w:divsChild>
                <w:div w:id="16932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26050">
      <w:bodyDiv w:val="1"/>
      <w:marLeft w:val="0"/>
      <w:marRight w:val="0"/>
      <w:marTop w:val="0"/>
      <w:marBottom w:val="0"/>
      <w:divBdr>
        <w:top w:val="none" w:sz="0" w:space="0" w:color="auto"/>
        <w:left w:val="none" w:sz="0" w:space="0" w:color="auto"/>
        <w:bottom w:val="none" w:sz="0" w:space="0" w:color="auto"/>
        <w:right w:val="none" w:sz="0" w:space="0" w:color="auto"/>
      </w:divBdr>
    </w:div>
    <w:div w:id="1915356135">
      <w:bodyDiv w:val="1"/>
      <w:marLeft w:val="0"/>
      <w:marRight w:val="0"/>
      <w:marTop w:val="0"/>
      <w:marBottom w:val="0"/>
      <w:divBdr>
        <w:top w:val="none" w:sz="0" w:space="0" w:color="auto"/>
        <w:left w:val="none" w:sz="0" w:space="0" w:color="auto"/>
        <w:bottom w:val="none" w:sz="0" w:space="0" w:color="auto"/>
        <w:right w:val="none" w:sz="0" w:space="0" w:color="auto"/>
      </w:divBdr>
      <w:divsChild>
        <w:div w:id="1778256549">
          <w:marLeft w:val="0"/>
          <w:marRight w:val="0"/>
          <w:marTop w:val="0"/>
          <w:marBottom w:val="0"/>
          <w:divBdr>
            <w:top w:val="none" w:sz="0" w:space="0" w:color="auto"/>
            <w:left w:val="none" w:sz="0" w:space="0" w:color="auto"/>
            <w:bottom w:val="none" w:sz="0" w:space="0" w:color="auto"/>
            <w:right w:val="none" w:sz="0" w:space="0" w:color="auto"/>
          </w:divBdr>
          <w:divsChild>
            <w:div w:id="330453534">
              <w:marLeft w:val="0"/>
              <w:marRight w:val="0"/>
              <w:marTop w:val="0"/>
              <w:marBottom w:val="0"/>
              <w:divBdr>
                <w:top w:val="none" w:sz="0" w:space="0" w:color="auto"/>
                <w:left w:val="none" w:sz="0" w:space="0" w:color="auto"/>
                <w:bottom w:val="none" w:sz="0" w:space="0" w:color="auto"/>
                <w:right w:val="none" w:sz="0" w:space="0" w:color="auto"/>
              </w:divBdr>
              <w:divsChild>
                <w:div w:id="136821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624377">
      <w:bodyDiv w:val="1"/>
      <w:marLeft w:val="0"/>
      <w:marRight w:val="0"/>
      <w:marTop w:val="0"/>
      <w:marBottom w:val="0"/>
      <w:divBdr>
        <w:top w:val="none" w:sz="0" w:space="0" w:color="auto"/>
        <w:left w:val="none" w:sz="0" w:space="0" w:color="auto"/>
        <w:bottom w:val="none" w:sz="0" w:space="0" w:color="auto"/>
        <w:right w:val="none" w:sz="0" w:space="0" w:color="auto"/>
      </w:divBdr>
      <w:divsChild>
        <w:div w:id="725956615">
          <w:marLeft w:val="0"/>
          <w:marRight w:val="0"/>
          <w:marTop w:val="0"/>
          <w:marBottom w:val="0"/>
          <w:divBdr>
            <w:top w:val="none" w:sz="0" w:space="0" w:color="auto"/>
            <w:left w:val="none" w:sz="0" w:space="0" w:color="auto"/>
            <w:bottom w:val="none" w:sz="0" w:space="0" w:color="auto"/>
            <w:right w:val="none" w:sz="0" w:space="0" w:color="auto"/>
          </w:divBdr>
          <w:divsChild>
            <w:div w:id="612592618">
              <w:marLeft w:val="0"/>
              <w:marRight w:val="0"/>
              <w:marTop w:val="0"/>
              <w:marBottom w:val="0"/>
              <w:divBdr>
                <w:top w:val="none" w:sz="0" w:space="0" w:color="auto"/>
                <w:left w:val="none" w:sz="0" w:space="0" w:color="auto"/>
                <w:bottom w:val="none" w:sz="0" w:space="0" w:color="auto"/>
                <w:right w:val="none" w:sz="0" w:space="0" w:color="auto"/>
              </w:divBdr>
              <w:divsChild>
                <w:div w:id="84393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519773">
      <w:bodyDiv w:val="1"/>
      <w:marLeft w:val="0"/>
      <w:marRight w:val="0"/>
      <w:marTop w:val="0"/>
      <w:marBottom w:val="0"/>
      <w:divBdr>
        <w:top w:val="none" w:sz="0" w:space="0" w:color="auto"/>
        <w:left w:val="none" w:sz="0" w:space="0" w:color="auto"/>
        <w:bottom w:val="none" w:sz="0" w:space="0" w:color="auto"/>
        <w:right w:val="none" w:sz="0" w:space="0" w:color="auto"/>
      </w:divBdr>
      <w:divsChild>
        <w:div w:id="1803305074">
          <w:marLeft w:val="0"/>
          <w:marRight w:val="0"/>
          <w:marTop w:val="0"/>
          <w:marBottom w:val="0"/>
          <w:divBdr>
            <w:top w:val="none" w:sz="0" w:space="0" w:color="auto"/>
            <w:left w:val="none" w:sz="0" w:space="0" w:color="auto"/>
            <w:bottom w:val="none" w:sz="0" w:space="0" w:color="auto"/>
            <w:right w:val="none" w:sz="0" w:space="0" w:color="auto"/>
          </w:divBdr>
          <w:divsChild>
            <w:div w:id="1925989697">
              <w:marLeft w:val="0"/>
              <w:marRight w:val="0"/>
              <w:marTop w:val="0"/>
              <w:marBottom w:val="0"/>
              <w:divBdr>
                <w:top w:val="none" w:sz="0" w:space="0" w:color="auto"/>
                <w:left w:val="none" w:sz="0" w:space="0" w:color="auto"/>
                <w:bottom w:val="none" w:sz="0" w:space="0" w:color="auto"/>
                <w:right w:val="none" w:sz="0" w:space="0" w:color="auto"/>
              </w:divBdr>
              <w:divsChild>
                <w:div w:id="897932828">
                  <w:marLeft w:val="0"/>
                  <w:marRight w:val="0"/>
                  <w:marTop w:val="0"/>
                  <w:marBottom w:val="0"/>
                  <w:divBdr>
                    <w:top w:val="none" w:sz="0" w:space="0" w:color="auto"/>
                    <w:left w:val="none" w:sz="0" w:space="0" w:color="auto"/>
                    <w:bottom w:val="none" w:sz="0" w:space="0" w:color="auto"/>
                    <w:right w:val="none" w:sz="0" w:space="0" w:color="auto"/>
                  </w:divBdr>
                  <w:divsChild>
                    <w:div w:id="153296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637973">
      <w:bodyDiv w:val="1"/>
      <w:marLeft w:val="0"/>
      <w:marRight w:val="0"/>
      <w:marTop w:val="0"/>
      <w:marBottom w:val="0"/>
      <w:divBdr>
        <w:top w:val="none" w:sz="0" w:space="0" w:color="auto"/>
        <w:left w:val="none" w:sz="0" w:space="0" w:color="auto"/>
        <w:bottom w:val="none" w:sz="0" w:space="0" w:color="auto"/>
        <w:right w:val="none" w:sz="0" w:space="0" w:color="auto"/>
      </w:divBdr>
      <w:divsChild>
        <w:div w:id="1491169501">
          <w:marLeft w:val="0"/>
          <w:marRight w:val="0"/>
          <w:marTop w:val="0"/>
          <w:marBottom w:val="0"/>
          <w:divBdr>
            <w:top w:val="none" w:sz="0" w:space="0" w:color="auto"/>
            <w:left w:val="none" w:sz="0" w:space="0" w:color="auto"/>
            <w:bottom w:val="none" w:sz="0" w:space="0" w:color="auto"/>
            <w:right w:val="none" w:sz="0" w:space="0" w:color="auto"/>
          </w:divBdr>
          <w:divsChild>
            <w:div w:id="1521698826">
              <w:marLeft w:val="0"/>
              <w:marRight w:val="0"/>
              <w:marTop w:val="0"/>
              <w:marBottom w:val="0"/>
              <w:divBdr>
                <w:top w:val="none" w:sz="0" w:space="0" w:color="auto"/>
                <w:left w:val="none" w:sz="0" w:space="0" w:color="auto"/>
                <w:bottom w:val="none" w:sz="0" w:space="0" w:color="auto"/>
                <w:right w:val="none" w:sz="0" w:space="0" w:color="auto"/>
              </w:divBdr>
              <w:divsChild>
                <w:div w:id="1891375438">
                  <w:marLeft w:val="0"/>
                  <w:marRight w:val="0"/>
                  <w:marTop w:val="0"/>
                  <w:marBottom w:val="0"/>
                  <w:divBdr>
                    <w:top w:val="none" w:sz="0" w:space="0" w:color="auto"/>
                    <w:left w:val="none" w:sz="0" w:space="0" w:color="auto"/>
                    <w:bottom w:val="none" w:sz="0" w:space="0" w:color="auto"/>
                    <w:right w:val="none" w:sz="0" w:space="0" w:color="auto"/>
                  </w:divBdr>
                </w:div>
              </w:divsChild>
            </w:div>
            <w:div w:id="1860387622">
              <w:marLeft w:val="0"/>
              <w:marRight w:val="0"/>
              <w:marTop w:val="0"/>
              <w:marBottom w:val="0"/>
              <w:divBdr>
                <w:top w:val="none" w:sz="0" w:space="0" w:color="auto"/>
                <w:left w:val="none" w:sz="0" w:space="0" w:color="auto"/>
                <w:bottom w:val="none" w:sz="0" w:space="0" w:color="auto"/>
                <w:right w:val="none" w:sz="0" w:space="0" w:color="auto"/>
              </w:divBdr>
              <w:divsChild>
                <w:div w:id="87045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368418">
      <w:bodyDiv w:val="1"/>
      <w:marLeft w:val="0"/>
      <w:marRight w:val="0"/>
      <w:marTop w:val="0"/>
      <w:marBottom w:val="0"/>
      <w:divBdr>
        <w:top w:val="none" w:sz="0" w:space="0" w:color="auto"/>
        <w:left w:val="none" w:sz="0" w:space="0" w:color="auto"/>
        <w:bottom w:val="none" w:sz="0" w:space="0" w:color="auto"/>
        <w:right w:val="none" w:sz="0" w:space="0" w:color="auto"/>
      </w:divBdr>
      <w:divsChild>
        <w:div w:id="638463252">
          <w:marLeft w:val="0"/>
          <w:marRight w:val="0"/>
          <w:marTop w:val="0"/>
          <w:marBottom w:val="0"/>
          <w:divBdr>
            <w:top w:val="none" w:sz="0" w:space="0" w:color="auto"/>
            <w:left w:val="none" w:sz="0" w:space="0" w:color="auto"/>
            <w:bottom w:val="none" w:sz="0" w:space="0" w:color="auto"/>
            <w:right w:val="none" w:sz="0" w:space="0" w:color="auto"/>
          </w:divBdr>
          <w:divsChild>
            <w:div w:id="892622655">
              <w:marLeft w:val="0"/>
              <w:marRight w:val="0"/>
              <w:marTop w:val="0"/>
              <w:marBottom w:val="0"/>
              <w:divBdr>
                <w:top w:val="none" w:sz="0" w:space="0" w:color="auto"/>
                <w:left w:val="none" w:sz="0" w:space="0" w:color="auto"/>
                <w:bottom w:val="none" w:sz="0" w:space="0" w:color="auto"/>
                <w:right w:val="none" w:sz="0" w:space="0" w:color="auto"/>
              </w:divBdr>
              <w:divsChild>
                <w:div w:id="109054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119573">
      <w:bodyDiv w:val="1"/>
      <w:marLeft w:val="0"/>
      <w:marRight w:val="0"/>
      <w:marTop w:val="0"/>
      <w:marBottom w:val="0"/>
      <w:divBdr>
        <w:top w:val="none" w:sz="0" w:space="0" w:color="auto"/>
        <w:left w:val="none" w:sz="0" w:space="0" w:color="auto"/>
        <w:bottom w:val="none" w:sz="0" w:space="0" w:color="auto"/>
        <w:right w:val="none" w:sz="0" w:space="0" w:color="auto"/>
      </w:divBdr>
      <w:divsChild>
        <w:div w:id="692389054">
          <w:marLeft w:val="0"/>
          <w:marRight w:val="0"/>
          <w:marTop w:val="0"/>
          <w:marBottom w:val="0"/>
          <w:divBdr>
            <w:top w:val="none" w:sz="0" w:space="0" w:color="auto"/>
            <w:left w:val="none" w:sz="0" w:space="0" w:color="auto"/>
            <w:bottom w:val="none" w:sz="0" w:space="0" w:color="auto"/>
            <w:right w:val="none" w:sz="0" w:space="0" w:color="auto"/>
          </w:divBdr>
          <w:divsChild>
            <w:div w:id="771556306">
              <w:marLeft w:val="0"/>
              <w:marRight w:val="0"/>
              <w:marTop w:val="0"/>
              <w:marBottom w:val="0"/>
              <w:divBdr>
                <w:top w:val="none" w:sz="0" w:space="0" w:color="auto"/>
                <w:left w:val="none" w:sz="0" w:space="0" w:color="auto"/>
                <w:bottom w:val="none" w:sz="0" w:space="0" w:color="auto"/>
                <w:right w:val="none" w:sz="0" w:space="0" w:color="auto"/>
              </w:divBdr>
              <w:divsChild>
                <w:div w:id="7730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321906">
      <w:bodyDiv w:val="1"/>
      <w:marLeft w:val="0"/>
      <w:marRight w:val="0"/>
      <w:marTop w:val="0"/>
      <w:marBottom w:val="0"/>
      <w:divBdr>
        <w:top w:val="none" w:sz="0" w:space="0" w:color="auto"/>
        <w:left w:val="none" w:sz="0" w:space="0" w:color="auto"/>
        <w:bottom w:val="none" w:sz="0" w:space="0" w:color="auto"/>
        <w:right w:val="none" w:sz="0" w:space="0" w:color="auto"/>
      </w:divBdr>
      <w:divsChild>
        <w:div w:id="1564875727">
          <w:marLeft w:val="0"/>
          <w:marRight w:val="0"/>
          <w:marTop w:val="0"/>
          <w:marBottom w:val="0"/>
          <w:divBdr>
            <w:top w:val="none" w:sz="0" w:space="0" w:color="auto"/>
            <w:left w:val="none" w:sz="0" w:space="0" w:color="auto"/>
            <w:bottom w:val="none" w:sz="0" w:space="0" w:color="auto"/>
            <w:right w:val="none" w:sz="0" w:space="0" w:color="auto"/>
          </w:divBdr>
          <w:divsChild>
            <w:div w:id="974483580">
              <w:marLeft w:val="0"/>
              <w:marRight w:val="0"/>
              <w:marTop w:val="0"/>
              <w:marBottom w:val="0"/>
              <w:divBdr>
                <w:top w:val="none" w:sz="0" w:space="0" w:color="auto"/>
                <w:left w:val="none" w:sz="0" w:space="0" w:color="auto"/>
                <w:bottom w:val="none" w:sz="0" w:space="0" w:color="auto"/>
                <w:right w:val="none" w:sz="0" w:space="0" w:color="auto"/>
              </w:divBdr>
              <w:divsChild>
                <w:div w:id="14194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555062">
      <w:bodyDiv w:val="1"/>
      <w:marLeft w:val="0"/>
      <w:marRight w:val="0"/>
      <w:marTop w:val="0"/>
      <w:marBottom w:val="0"/>
      <w:divBdr>
        <w:top w:val="none" w:sz="0" w:space="0" w:color="auto"/>
        <w:left w:val="none" w:sz="0" w:space="0" w:color="auto"/>
        <w:bottom w:val="none" w:sz="0" w:space="0" w:color="auto"/>
        <w:right w:val="none" w:sz="0" w:space="0" w:color="auto"/>
      </w:divBdr>
      <w:divsChild>
        <w:div w:id="1647590000">
          <w:marLeft w:val="0"/>
          <w:marRight w:val="0"/>
          <w:marTop w:val="0"/>
          <w:marBottom w:val="0"/>
          <w:divBdr>
            <w:top w:val="none" w:sz="0" w:space="0" w:color="auto"/>
            <w:left w:val="none" w:sz="0" w:space="0" w:color="auto"/>
            <w:bottom w:val="none" w:sz="0" w:space="0" w:color="auto"/>
            <w:right w:val="none" w:sz="0" w:space="0" w:color="auto"/>
          </w:divBdr>
          <w:divsChild>
            <w:div w:id="2018581969">
              <w:marLeft w:val="0"/>
              <w:marRight w:val="0"/>
              <w:marTop w:val="0"/>
              <w:marBottom w:val="0"/>
              <w:divBdr>
                <w:top w:val="none" w:sz="0" w:space="0" w:color="auto"/>
                <w:left w:val="none" w:sz="0" w:space="0" w:color="auto"/>
                <w:bottom w:val="none" w:sz="0" w:space="0" w:color="auto"/>
                <w:right w:val="none" w:sz="0" w:space="0" w:color="auto"/>
              </w:divBdr>
              <w:divsChild>
                <w:div w:id="64947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4928">
      <w:bodyDiv w:val="1"/>
      <w:marLeft w:val="0"/>
      <w:marRight w:val="0"/>
      <w:marTop w:val="0"/>
      <w:marBottom w:val="0"/>
      <w:divBdr>
        <w:top w:val="none" w:sz="0" w:space="0" w:color="auto"/>
        <w:left w:val="none" w:sz="0" w:space="0" w:color="auto"/>
        <w:bottom w:val="none" w:sz="0" w:space="0" w:color="auto"/>
        <w:right w:val="none" w:sz="0" w:space="0" w:color="auto"/>
      </w:divBdr>
      <w:divsChild>
        <w:div w:id="854731365">
          <w:marLeft w:val="0"/>
          <w:marRight w:val="0"/>
          <w:marTop w:val="0"/>
          <w:marBottom w:val="0"/>
          <w:divBdr>
            <w:top w:val="none" w:sz="0" w:space="0" w:color="auto"/>
            <w:left w:val="none" w:sz="0" w:space="0" w:color="auto"/>
            <w:bottom w:val="none" w:sz="0" w:space="0" w:color="auto"/>
            <w:right w:val="none" w:sz="0" w:space="0" w:color="auto"/>
          </w:divBdr>
          <w:divsChild>
            <w:div w:id="1798601326">
              <w:marLeft w:val="0"/>
              <w:marRight w:val="0"/>
              <w:marTop w:val="0"/>
              <w:marBottom w:val="0"/>
              <w:divBdr>
                <w:top w:val="none" w:sz="0" w:space="0" w:color="auto"/>
                <w:left w:val="none" w:sz="0" w:space="0" w:color="auto"/>
                <w:bottom w:val="none" w:sz="0" w:space="0" w:color="auto"/>
                <w:right w:val="none" w:sz="0" w:space="0" w:color="auto"/>
              </w:divBdr>
              <w:divsChild>
                <w:div w:id="41515756">
                  <w:marLeft w:val="0"/>
                  <w:marRight w:val="0"/>
                  <w:marTop w:val="0"/>
                  <w:marBottom w:val="0"/>
                  <w:divBdr>
                    <w:top w:val="none" w:sz="0" w:space="0" w:color="auto"/>
                    <w:left w:val="none" w:sz="0" w:space="0" w:color="auto"/>
                    <w:bottom w:val="none" w:sz="0" w:space="0" w:color="auto"/>
                    <w:right w:val="none" w:sz="0" w:space="0" w:color="auto"/>
                  </w:divBdr>
                </w:div>
              </w:divsChild>
            </w:div>
            <w:div w:id="1910846649">
              <w:marLeft w:val="0"/>
              <w:marRight w:val="0"/>
              <w:marTop w:val="0"/>
              <w:marBottom w:val="0"/>
              <w:divBdr>
                <w:top w:val="none" w:sz="0" w:space="0" w:color="auto"/>
                <w:left w:val="none" w:sz="0" w:space="0" w:color="auto"/>
                <w:bottom w:val="none" w:sz="0" w:space="0" w:color="auto"/>
                <w:right w:val="none" w:sz="0" w:space="0" w:color="auto"/>
              </w:divBdr>
              <w:divsChild>
                <w:div w:id="14446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993288">
      <w:bodyDiv w:val="1"/>
      <w:marLeft w:val="0"/>
      <w:marRight w:val="0"/>
      <w:marTop w:val="0"/>
      <w:marBottom w:val="0"/>
      <w:divBdr>
        <w:top w:val="none" w:sz="0" w:space="0" w:color="auto"/>
        <w:left w:val="none" w:sz="0" w:space="0" w:color="auto"/>
        <w:bottom w:val="none" w:sz="0" w:space="0" w:color="auto"/>
        <w:right w:val="none" w:sz="0" w:space="0" w:color="auto"/>
      </w:divBdr>
      <w:divsChild>
        <w:div w:id="1838184162">
          <w:marLeft w:val="0"/>
          <w:marRight w:val="0"/>
          <w:marTop w:val="0"/>
          <w:marBottom w:val="0"/>
          <w:divBdr>
            <w:top w:val="none" w:sz="0" w:space="0" w:color="auto"/>
            <w:left w:val="none" w:sz="0" w:space="0" w:color="auto"/>
            <w:bottom w:val="none" w:sz="0" w:space="0" w:color="auto"/>
            <w:right w:val="none" w:sz="0" w:space="0" w:color="auto"/>
          </w:divBdr>
          <w:divsChild>
            <w:div w:id="1451776853">
              <w:marLeft w:val="0"/>
              <w:marRight w:val="0"/>
              <w:marTop w:val="0"/>
              <w:marBottom w:val="0"/>
              <w:divBdr>
                <w:top w:val="none" w:sz="0" w:space="0" w:color="auto"/>
                <w:left w:val="none" w:sz="0" w:space="0" w:color="auto"/>
                <w:bottom w:val="none" w:sz="0" w:space="0" w:color="auto"/>
                <w:right w:val="none" w:sz="0" w:space="0" w:color="auto"/>
              </w:divBdr>
              <w:divsChild>
                <w:div w:id="196229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297299">
      <w:bodyDiv w:val="1"/>
      <w:marLeft w:val="0"/>
      <w:marRight w:val="0"/>
      <w:marTop w:val="0"/>
      <w:marBottom w:val="0"/>
      <w:divBdr>
        <w:top w:val="none" w:sz="0" w:space="0" w:color="auto"/>
        <w:left w:val="none" w:sz="0" w:space="0" w:color="auto"/>
        <w:bottom w:val="none" w:sz="0" w:space="0" w:color="auto"/>
        <w:right w:val="none" w:sz="0" w:space="0" w:color="auto"/>
      </w:divBdr>
      <w:divsChild>
        <w:div w:id="1903054963">
          <w:marLeft w:val="0"/>
          <w:marRight w:val="0"/>
          <w:marTop w:val="0"/>
          <w:marBottom w:val="0"/>
          <w:divBdr>
            <w:top w:val="none" w:sz="0" w:space="0" w:color="auto"/>
            <w:left w:val="none" w:sz="0" w:space="0" w:color="auto"/>
            <w:bottom w:val="none" w:sz="0" w:space="0" w:color="auto"/>
            <w:right w:val="none" w:sz="0" w:space="0" w:color="auto"/>
          </w:divBdr>
          <w:divsChild>
            <w:div w:id="217059712">
              <w:marLeft w:val="0"/>
              <w:marRight w:val="0"/>
              <w:marTop w:val="0"/>
              <w:marBottom w:val="0"/>
              <w:divBdr>
                <w:top w:val="none" w:sz="0" w:space="0" w:color="auto"/>
                <w:left w:val="none" w:sz="0" w:space="0" w:color="auto"/>
                <w:bottom w:val="none" w:sz="0" w:space="0" w:color="auto"/>
                <w:right w:val="none" w:sz="0" w:space="0" w:color="auto"/>
              </w:divBdr>
              <w:divsChild>
                <w:div w:id="77483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161933">
      <w:bodyDiv w:val="1"/>
      <w:marLeft w:val="0"/>
      <w:marRight w:val="0"/>
      <w:marTop w:val="0"/>
      <w:marBottom w:val="0"/>
      <w:divBdr>
        <w:top w:val="none" w:sz="0" w:space="0" w:color="auto"/>
        <w:left w:val="none" w:sz="0" w:space="0" w:color="auto"/>
        <w:bottom w:val="none" w:sz="0" w:space="0" w:color="auto"/>
        <w:right w:val="none" w:sz="0" w:space="0" w:color="auto"/>
      </w:divBdr>
      <w:divsChild>
        <w:div w:id="908078677">
          <w:marLeft w:val="0"/>
          <w:marRight w:val="0"/>
          <w:marTop w:val="0"/>
          <w:marBottom w:val="0"/>
          <w:divBdr>
            <w:top w:val="none" w:sz="0" w:space="0" w:color="auto"/>
            <w:left w:val="none" w:sz="0" w:space="0" w:color="auto"/>
            <w:bottom w:val="none" w:sz="0" w:space="0" w:color="auto"/>
            <w:right w:val="none" w:sz="0" w:space="0" w:color="auto"/>
          </w:divBdr>
          <w:divsChild>
            <w:div w:id="2091541452">
              <w:marLeft w:val="0"/>
              <w:marRight w:val="0"/>
              <w:marTop w:val="0"/>
              <w:marBottom w:val="0"/>
              <w:divBdr>
                <w:top w:val="none" w:sz="0" w:space="0" w:color="auto"/>
                <w:left w:val="none" w:sz="0" w:space="0" w:color="auto"/>
                <w:bottom w:val="none" w:sz="0" w:space="0" w:color="auto"/>
                <w:right w:val="none" w:sz="0" w:space="0" w:color="auto"/>
              </w:divBdr>
              <w:divsChild>
                <w:div w:id="34690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671572">
      <w:bodyDiv w:val="1"/>
      <w:marLeft w:val="0"/>
      <w:marRight w:val="0"/>
      <w:marTop w:val="0"/>
      <w:marBottom w:val="0"/>
      <w:divBdr>
        <w:top w:val="none" w:sz="0" w:space="0" w:color="auto"/>
        <w:left w:val="none" w:sz="0" w:space="0" w:color="auto"/>
        <w:bottom w:val="none" w:sz="0" w:space="0" w:color="auto"/>
        <w:right w:val="none" w:sz="0" w:space="0" w:color="auto"/>
      </w:divBdr>
      <w:divsChild>
        <w:div w:id="2113012139">
          <w:marLeft w:val="0"/>
          <w:marRight w:val="0"/>
          <w:marTop w:val="0"/>
          <w:marBottom w:val="0"/>
          <w:divBdr>
            <w:top w:val="none" w:sz="0" w:space="0" w:color="auto"/>
            <w:left w:val="none" w:sz="0" w:space="0" w:color="auto"/>
            <w:bottom w:val="none" w:sz="0" w:space="0" w:color="auto"/>
            <w:right w:val="none" w:sz="0" w:space="0" w:color="auto"/>
          </w:divBdr>
          <w:divsChild>
            <w:div w:id="2019505519">
              <w:marLeft w:val="0"/>
              <w:marRight w:val="0"/>
              <w:marTop w:val="0"/>
              <w:marBottom w:val="0"/>
              <w:divBdr>
                <w:top w:val="none" w:sz="0" w:space="0" w:color="auto"/>
                <w:left w:val="none" w:sz="0" w:space="0" w:color="auto"/>
                <w:bottom w:val="none" w:sz="0" w:space="0" w:color="auto"/>
                <w:right w:val="none" w:sz="0" w:space="0" w:color="auto"/>
              </w:divBdr>
              <w:divsChild>
                <w:div w:id="45752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457538">
      <w:bodyDiv w:val="1"/>
      <w:marLeft w:val="0"/>
      <w:marRight w:val="0"/>
      <w:marTop w:val="0"/>
      <w:marBottom w:val="0"/>
      <w:divBdr>
        <w:top w:val="none" w:sz="0" w:space="0" w:color="auto"/>
        <w:left w:val="none" w:sz="0" w:space="0" w:color="auto"/>
        <w:bottom w:val="none" w:sz="0" w:space="0" w:color="auto"/>
        <w:right w:val="none" w:sz="0" w:space="0" w:color="auto"/>
      </w:divBdr>
      <w:divsChild>
        <w:div w:id="12807973">
          <w:marLeft w:val="0"/>
          <w:marRight w:val="0"/>
          <w:marTop w:val="0"/>
          <w:marBottom w:val="0"/>
          <w:divBdr>
            <w:top w:val="none" w:sz="0" w:space="0" w:color="auto"/>
            <w:left w:val="none" w:sz="0" w:space="0" w:color="auto"/>
            <w:bottom w:val="none" w:sz="0" w:space="0" w:color="auto"/>
            <w:right w:val="none" w:sz="0" w:space="0" w:color="auto"/>
          </w:divBdr>
          <w:divsChild>
            <w:div w:id="1682538305">
              <w:marLeft w:val="0"/>
              <w:marRight w:val="0"/>
              <w:marTop w:val="0"/>
              <w:marBottom w:val="0"/>
              <w:divBdr>
                <w:top w:val="none" w:sz="0" w:space="0" w:color="auto"/>
                <w:left w:val="none" w:sz="0" w:space="0" w:color="auto"/>
                <w:bottom w:val="none" w:sz="0" w:space="0" w:color="auto"/>
                <w:right w:val="none" w:sz="0" w:space="0" w:color="auto"/>
              </w:divBdr>
              <w:divsChild>
                <w:div w:id="2034649809">
                  <w:marLeft w:val="0"/>
                  <w:marRight w:val="0"/>
                  <w:marTop w:val="0"/>
                  <w:marBottom w:val="0"/>
                  <w:divBdr>
                    <w:top w:val="none" w:sz="0" w:space="0" w:color="auto"/>
                    <w:left w:val="none" w:sz="0" w:space="0" w:color="auto"/>
                    <w:bottom w:val="none" w:sz="0" w:space="0" w:color="auto"/>
                    <w:right w:val="none" w:sz="0" w:space="0" w:color="auto"/>
                  </w:divBdr>
                  <w:divsChild>
                    <w:div w:id="17781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389157">
      <w:bodyDiv w:val="1"/>
      <w:marLeft w:val="0"/>
      <w:marRight w:val="0"/>
      <w:marTop w:val="0"/>
      <w:marBottom w:val="0"/>
      <w:divBdr>
        <w:top w:val="none" w:sz="0" w:space="0" w:color="auto"/>
        <w:left w:val="none" w:sz="0" w:space="0" w:color="auto"/>
        <w:bottom w:val="none" w:sz="0" w:space="0" w:color="auto"/>
        <w:right w:val="none" w:sz="0" w:space="0" w:color="auto"/>
      </w:divBdr>
      <w:divsChild>
        <w:div w:id="1999765610">
          <w:marLeft w:val="0"/>
          <w:marRight w:val="0"/>
          <w:marTop w:val="0"/>
          <w:marBottom w:val="0"/>
          <w:divBdr>
            <w:top w:val="none" w:sz="0" w:space="0" w:color="auto"/>
            <w:left w:val="none" w:sz="0" w:space="0" w:color="auto"/>
            <w:bottom w:val="none" w:sz="0" w:space="0" w:color="auto"/>
            <w:right w:val="none" w:sz="0" w:space="0" w:color="auto"/>
          </w:divBdr>
          <w:divsChild>
            <w:div w:id="117796815">
              <w:marLeft w:val="0"/>
              <w:marRight w:val="0"/>
              <w:marTop w:val="0"/>
              <w:marBottom w:val="0"/>
              <w:divBdr>
                <w:top w:val="none" w:sz="0" w:space="0" w:color="auto"/>
                <w:left w:val="none" w:sz="0" w:space="0" w:color="auto"/>
                <w:bottom w:val="none" w:sz="0" w:space="0" w:color="auto"/>
                <w:right w:val="none" w:sz="0" w:space="0" w:color="auto"/>
              </w:divBdr>
              <w:divsChild>
                <w:div w:id="132246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07373">
      <w:bodyDiv w:val="1"/>
      <w:marLeft w:val="0"/>
      <w:marRight w:val="0"/>
      <w:marTop w:val="0"/>
      <w:marBottom w:val="0"/>
      <w:divBdr>
        <w:top w:val="none" w:sz="0" w:space="0" w:color="auto"/>
        <w:left w:val="none" w:sz="0" w:space="0" w:color="auto"/>
        <w:bottom w:val="none" w:sz="0" w:space="0" w:color="auto"/>
        <w:right w:val="none" w:sz="0" w:space="0" w:color="auto"/>
      </w:divBdr>
      <w:divsChild>
        <w:div w:id="2020110607">
          <w:marLeft w:val="0"/>
          <w:marRight w:val="0"/>
          <w:marTop w:val="0"/>
          <w:marBottom w:val="0"/>
          <w:divBdr>
            <w:top w:val="none" w:sz="0" w:space="0" w:color="auto"/>
            <w:left w:val="none" w:sz="0" w:space="0" w:color="auto"/>
            <w:bottom w:val="none" w:sz="0" w:space="0" w:color="auto"/>
            <w:right w:val="none" w:sz="0" w:space="0" w:color="auto"/>
          </w:divBdr>
          <w:divsChild>
            <w:div w:id="1432513203">
              <w:marLeft w:val="0"/>
              <w:marRight w:val="0"/>
              <w:marTop w:val="0"/>
              <w:marBottom w:val="0"/>
              <w:divBdr>
                <w:top w:val="none" w:sz="0" w:space="0" w:color="auto"/>
                <w:left w:val="none" w:sz="0" w:space="0" w:color="auto"/>
                <w:bottom w:val="none" w:sz="0" w:space="0" w:color="auto"/>
                <w:right w:val="none" w:sz="0" w:space="0" w:color="auto"/>
              </w:divBdr>
              <w:divsChild>
                <w:div w:id="56827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894298">
      <w:bodyDiv w:val="1"/>
      <w:marLeft w:val="0"/>
      <w:marRight w:val="0"/>
      <w:marTop w:val="0"/>
      <w:marBottom w:val="0"/>
      <w:divBdr>
        <w:top w:val="none" w:sz="0" w:space="0" w:color="auto"/>
        <w:left w:val="none" w:sz="0" w:space="0" w:color="auto"/>
        <w:bottom w:val="none" w:sz="0" w:space="0" w:color="auto"/>
        <w:right w:val="none" w:sz="0" w:space="0" w:color="auto"/>
      </w:divBdr>
      <w:divsChild>
        <w:div w:id="1000547274">
          <w:marLeft w:val="0"/>
          <w:marRight w:val="0"/>
          <w:marTop w:val="0"/>
          <w:marBottom w:val="0"/>
          <w:divBdr>
            <w:top w:val="none" w:sz="0" w:space="0" w:color="auto"/>
            <w:left w:val="none" w:sz="0" w:space="0" w:color="auto"/>
            <w:bottom w:val="none" w:sz="0" w:space="0" w:color="auto"/>
            <w:right w:val="none" w:sz="0" w:space="0" w:color="auto"/>
          </w:divBdr>
          <w:divsChild>
            <w:div w:id="358705871">
              <w:marLeft w:val="0"/>
              <w:marRight w:val="0"/>
              <w:marTop w:val="0"/>
              <w:marBottom w:val="0"/>
              <w:divBdr>
                <w:top w:val="none" w:sz="0" w:space="0" w:color="auto"/>
                <w:left w:val="none" w:sz="0" w:space="0" w:color="auto"/>
                <w:bottom w:val="none" w:sz="0" w:space="0" w:color="auto"/>
                <w:right w:val="none" w:sz="0" w:space="0" w:color="auto"/>
              </w:divBdr>
              <w:divsChild>
                <w:div w:id="15264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873707">
      <w:bodyDiv w:val="1"/>
      <w:marLeft w:val="0"/>
      <w:marRight w:val="0"/>
      <w:marTop w:val="0"/>
      <w:marBottom w:val="0"/>
      <w:divBdr>
        <w:top w:val="none" w:sz="0" w:space="0" w:color="auto"/>
        <w:left w:val="none" w:sz="0" w:space="0" w:color="auto"/>
        <w:bottom w:val="none" w:sz="0" w:space="0" w:color="auto"/>
        <w:right w:val="none" w:sz="0" w:space="0" w:color="auto"/>
      </w:divBdr>
      <w:divsChild>
        <w:div w:id="303508503">
          <w:marLeft w:val="0"/>
          <w:marRight w:val="0"/>
          <w:marTop w:val="0"/>
          <w:marBottom w:val="0"/>
          <w:divBdr>
            <w:top w:val="none" w:sz="0" w:space="0" w:color="auto"/>
            <w:left w:val="none" w:sz="0" w:space="0" w:color="auto"/>
            <w:bottom w:val="none" w:sz="0" w:space="0" w:color="auto"/>
            <w:right w:val="none" w:sz="0" w:space="0" w:color="auto"/>
          </w:divBdr>
          <w:divsChild>
            <w:div w:id="1130704523">
              <w:marLeft w:val="0"/>
              <w:marRight w:val="0"/>
              <w:marTop w:val="0"/>
              <w:marBottom w:val="0"/>
              <w:divBdr>
                <w:top w:val="none" w:sz="0" w:space="0" w:color="auto"/>
                <w:left w:val="none" w:sz="0" w:space="0" w:color="auto"/>
                <w:bottom w:val="none" w:sz="0" w:space="0" w:color="auto"/>
                <w:right w:val="none" w:sz="0" w:space="0" w:color="auto"/>
              </w:divBdr>
              <w:divsChild>
                <w:div w:id="620889353">
                  <w:marLeft w:val="0"/>
                  <w:marRight w:val="0"/>
                  <w:marTop w:val="0"/>
                  <w:marBottom w:val="0"/>
                  <w:divBdr>
                    <w:top w:val="none" w:sz="0" w:space="0" w:color="auto"/>
                    <w:left w:val="none" w:sz="0" w:space="0" w:color="auto"/>
                    <w:bottom w:val="none" w:sz="0" w:space="0" w:color="auto"/>
                    <w:right w:val="none" w:sz="0" w:space="0" w:color="auto"/>
                  </w:divBdr>
                  <w:divsChild>
                    <w:div w:id="72530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620892">
      <w:bodyDiv w:val="1"/>
      <w:marLeft w:val="0"/>
      <w:marRight w:val="0"/>
      <w:marTop w:val="0"/>
      <w:marBottom w:val="0"/>
      <w:divBdr>
        <w:top w:val="none" w:sz="0" w:space="0" w:color="auto"/>
        <w:left w:val="none" w:sz="0" w:space="0" w:color="auto"/>
        <w:bottom w:val="none" w:sz="0" w:space="0" w:color="auto"/>
        <w:right w:val="none" w:sz="0" w:space="0" w:color="auto"/>
      </w:divBdr>
      <w:divsChild>
        <w:div w:id="224148057">
          <w:marLeft w:val="0"/>
          <w:marRight w:val="0"/>
          <w:marTop w:val="0"/>
          <w:marBottom w:val="0"/>
          <w:divBdr>
            <w:top w:val="none" w:sz="0" w:space="0" w:color="auto"/>
            <w:left w:val="none" w:sz="0" w:space="0" w:color="auto"/>
            <w:bottom w:val="none" w:sz="0" w:space="0" w:color="auto"/>
            <w:right w:val="none" w:sz="0" w:space="0" w:color="auto"/>
          </w:divBdr>
          <w:divsChild>
            <w:div w:id="1509714008">
              <w:marLeft w:val="0"/>
              <w:marRight w:val="0"/>
              <w:marTop w:val="0"/>
              <w:marBottom w:val="0"/>
              <w:divBdr>
                <w:top w:val="none" w:sz="0" w:space="0" w:color="auto"/>
                <w:left w:val="none" w:sz="0" w:space="0" w:color="auto"/>
                <w:bottom w:val="none" w:sz="0" w:space="0" w:color="auto"/>
                <w:right w:val="none" w:sz="0" w:space="0" w:color="auto"/>
              </w:divBdr>
              <w:divsChild>
                <w:div w:id="172872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3B6B1E3C-E076-4877-B7D7-DD85C3FA0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47</Pages>
  <Words>11965</Words>
  <Characters>68202</Characters>
  <Application>Microsoft Office Word</Application>
  <DocSecurity>0</DocSecurity>
  <Lines>568</Lines>
  <Paragraphs>160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kasutaja</dc:creator>
  <cp:lastModifiedBy>Liis Moor</cp:lastModifiedBy>
  <cp:revision>48</cp:revision>
  <cp:lastPrinted>2023-05-31T12:32:00Z</cp:lastPrinted>
  <dcterms:created xsi:type="dcterms:W3CDTF">2023-05-17T08:54:00Z</dcterms:created>
  <dcterms:modified xsi:type="dcterms:W3CDTF">2024-10-28T12:12:00Z</dcterms:modified>
</cp:coreProperties>
</file>